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comments.xml" ContentType="application/vnd.openxmlformats-officedocument.wordprocessingml.comments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D7B" w:rsidRDefault="00CE1EAD">
      <w:pPr>
        <w:spacing w:after="0" w:line="200" w:lineRule="exact"/>
        <w:rPr>
          <w:sz w:val="20"/>
          <w:szCs w:val="20"/>
        </w:rPr>
      </w:pPr>
      <w:r>
        <w:pict>
          <v:group id="_x0000_s3254" style="position:absolute;margin-left:56.3pt;margin-top:85.15pt;width:405.2pt;height:666.65pt;z-index:-251700736;mso-position-horizontal-relative:page;mso-position-vertical-relative:page" coordorigin="1126,1703" coordsize="8104,13333">
            <v:group id="_x0000_s3288" style="position:absolute;left:1866;top:9693;width:2785;height:2780" coordorigin="1866,9693" coordsize="2785,2780">
              <v:shape id="_x0000_s3295" style="position:absolute;left:1866;top:9693;width:2785;height:2780" coordorigin="1866,9693" coordsize="2785,2780" path="m3338,9853r-1051,l2269,9873r-54,60l2197,9933r-315,320l1873,10273r-5,20l1866,10313r2,20l1874,10353r7,20l1891,10393r13,l1920,10413r18,20l3922,12413r16,20l3955,12453r17,l3989,12473r108,l4388,12173r17,-20l4422,12133r16,-20l4454,12093r-488,l3708,11853r-344,-360l3192,11333r-86,-100l2935,11073r-86,-100l2678,10813r-86,-100l2422,10553r-86,-100l2251,10373r184,-180l2468,10153r17,l2518,10113r17,l2552,10093r18,l2587,10073r17,l2622,10053r36,l2676,10033r74,l2768,10013r810,l3529,9973r-24,l3409,9893r-24,l3338,9853e" fillcolor="#c1c1c1" stroked="f">
                <v:path arrowok="t"/>
              </v:shape>
              <v:shape id="_x0000_s3294" style="position:absolute;left:1866;top:9693;width:2785;height:2780" coordorigin="1866,9693" coordsize="2785,2780" path="m3578,10013r-679,l2919,10033r82,l3022,10053r44,l3083,10073r35,l3136,10093r35,l3189,10113r17,l3224,10133r18,l3260,10153r18,l3296,10173r18,l3332,10193r18,l3368,10213r18,l3423,10253r18,l3478,10293r18,l3550,10353r19,l3623,10413r18,l3749,10533r18,l3789,10573r22,20l3833,10613r61,60l3952,10733r53,60l4054,10853r45,60l4140,10973r38,60l4211,11093r30,60l4266,11213r8,20l4281,11233r20,60l4312,11333r6,20l4331,11413r6,60l4338,11513r,20l4332,11593r-11,60l4316,11673r-6,l4303,11693r-24,60l4259,11793r-11,l4237,11813r-13,20l4211,11853r-14,20l4182,11893r-16,l4150,11913r-184,180l4454,12093r15,-20l4483,12073r40,-60l4557,11953r29,-60l4609,11833r18,-60l4640,11713r8,-60l4651,11593r,-20l4651,11553r-2,-20l4648,11513r-3,-20l4642,11453r-12,-60l4613,11333r-7,-40l4582,11233r-19,-40l4553,11153r-11,-20l4531,11113r-12,-20l4506,11053r-13,-20l4480,11013r-15,-20l4450,10953r-15,-20l4419,10913r-17,-20l4385,10853r-18,-20l4349,10813r-19,-40l4311,10753r-20,-20l4270,10693r-21,-20l4227,10653r-23,-40l4181,10593r-23,-40l4134,10533r-25,-20l4083,10473r-26,-20l4031,10413r-28,-20l3976,10373r-29,-40l3873,10273r-25,-40l3578,10013e" fillcolor="#c1c1c1" stroked="f">
                <v:path arrowok="t"/>
              </v:shape>
              <v:shape id="_x0000_s3293" style="position:absolute;left:1866;top:9693;width:2785;height:2780" coordorigin="1866,9693" coordsize="2785,2780" path="m3174,9773r-776,l2361,9813r-19,l2305,9853r1009,l3291,9833r-24,l3221,9793r-24,l3174,9773e" fillcolor="#c1c1c1" stroked="f">
                <v:path arrowok="t"/>
              </v:shape>
              <v:shape id="_x0000_s3292" style="position:absolute;left:1866;top:9693;width:2785;height:2780" coordorigin="1866,9693" coordsize="2785,2780" path="m3105,9753r-669,l2417,9773r711,l3105,9753e" fillcolor="#c1c1c1" stroked="f">
                <v:path arrowok="t"/>
              </v:shape>
              <v:shape id="_x0000_s3291" style="position:absolute;left:1866;top:9693;width:2785;height:2780" coordorigin="1866,9693" coordsize="2785,2780" path="m3060,9733r-566,l2475,9753r607,l3060,9733e" fillcolor="#c1c1c1" stroked="f">
                <v:path arrowok="t"/>
              </v:shape>
              <v:shape id="_x0000_s3290" style="position:absolute;left:1866;top:9693;width:2785;height:2780" coordorigin="1866,9693" coordsize="2785,2780" path="m2992,9713r-440,l2533,9733r482,l2992,9713e" fillcolor="#c1c1c1" stroked="f">
                <v:path arrowok="t"/>
              </v:shape>
              <v:shape id="_x0000_s3289" style="position:absolute;left:1866;top:9693;width:2785;height:2780" coordorigin="1866,9693" coordsize="2785,2780" path="m2904,9693r-272,l2612,9713r314,l2904,9693e" fillcolor="#c1c1c1" stroked="f">
                <v:path arrowok="t"/>
              </v:shape>
            </v:group>
            <v:group id="_x0000_s3275" style="position:absolute;left:3204;top:8424;width:3060;height:2740" coordorigin="3204,8424" coordsize="3060,2740">
              <v:shape id="_x0000_s3287" style="position:absolute;left:3204;top:8424;width:3060;height:2740" coordorigin="3204,8424" coordsize="3060,2740" path="m4414,8584r-866,l3532,8604r-17,20l3219,8924r-9,l3205,8944r-1,20l3206,9004r5,20l3218,9024r11,20l3241,9064r16,20l3275,9104r2055,2060l5405,11164r21,-20l5439,11144r15,-20l5473,11104r14,-20l5500,11084r10,-20l5520,11044r5,-20l5528,11024r,-20l5524,11004r-4,-20l5513,10984r-197,-200l5222,10684r-47,-40l5128,10584r-93,-80l4988,10444r-47,-40l4895,10344r-94,-80l4755,10204r-93,-80l4616,10064r-46,-40l4623,9964r43,-40l4699,9884r16,l4732,9864r17,-20l4785,9844r18,-20l5567,9824r-63,-40l4325,9784,3581,9044r155,-160l3751,8864r15,l3780,8844r15,-20l3810,8824r16,-20l3842,8804r16,-20l3875,8784r18,-20l3933,8764r18,-20l4582,8744r-16,-20l4551,8704r-15,l4506,8664r-15,l4460,8624r-15,l4429,8604r-15,-20e" fillcolor="#c1c1c1" stroked="f">
                <v:path arrowok="t"/>
              </v:shape>
              <v:shape id="_x0000_s3286" style="position:absolute;left:3204;top:8424;width:3060;height:2740" coordorigin="3204,8424" coordsize="3060,2740" path="m6148,10424r-93,l6072,10444r57,l6148,10424e" fillcolor="#c1c1c1" stroked="f">
                <v:path arrowok="t"/>
              </v:shape>
              <v:shape id="_x0000_s3285" style="position:absolute;left:3204;top:8424;width:3060;height:2740" coordorigin="3204,8424" coordsize="3060,2740" path="m5567,9824r-592,l4999,9844r55,l5072,9864r19,l5110,9884r39,l5168,9904r17,l5201,9924r17,l5235,9944r17,l5270,9964r17,l5305,9984r18,l5341,10004r18,l5378,10024r457,280l6037,10424r122,l6172,10404r16,-20l6208,10364r14,l6234,10344r11,-20l6256,10304r6,-20l6264,10284r-1,-20l6254,10244r-16,l6228,10224r-15,-20l6192,10204r-10,-20l6168,10184r-16,-20l6134,10164r-44,-40l6059,10124r-152,-100l5629,9864r-62,-40e" fillcolor="#c1c1c1" stroked="f">
                <v:path arrowok="t"/>
              </v:shape>
              <v:shape id="_x0000_s3284" style="position:absolute;left:3204;top:8424;width:3060;height:2740" coordorigin="3204,8424" coordsize="3060,2740" path="m4727,8904r-367,l4410,8964r10,l4434,8984r14,20l4462,9004r13,20l4487,9044r12,20l4511,9064r11,20l4533,9104r11,20l4555,9144r27,60l4595,9244r5,l4612,9304r3,40l4614,9364r-7,60l4590,9484r-16,40l4564,9524r-11,20l4512,9604r-187,180l5504,9784r-50,-40l5436,9744r-18,-20l5401,9724r-18,-20l5349,9704r-17,-20l5281,9664r-19,-20l5244,9644r-18,-20l5190,9624r-19,-20l5153,9604r-18,-20l5097,9584r-20,-20l5019,9564r-19,-20l4862,9544r5,-20l4872,9504r3,l4879,9484r7,-60l4888,9344r-1,l4886,9324r-7,-60l4865,9204r-12,-40l4847,9144r-19,-60l4811,9044r-8,l4793,9024r-10,-20l4772,8984r-12,-20l4747,8944r-10,-20l4727,8904e" fillcolor="#c1c1c1" stroked="f">
                <v:path arrowok="t"/>
              </v:shape>
              <v:shape id="_x0000_s3283" style="position:absolute;left:3204;top:8424;width:3060;height:2740" coordorigin="3204,8424" coordsize="3060,2740" path="m4627,8784r-429,l4214,8804r16,l4246,8824r16,l4295,8864r16,l4344,8904r372,l4704,8884r-11,-20l4681,8844r-13,l4655,8824r-14,-20l4627,8784e" fillcolor="#c1c1c1" stroked="f">
                <v:path arrowok="t"/>
              </v:shape>
              <v:shape id="_x0000_s3282" style="position:absolute;left:3204;top:8424;width:3060;height:2740" coordorigin="3204,8424" coordsize="3060,2740" path="m4582,8744r-498,l4104,8764r41,l4166,8784r447,l4597,8764r-15,-20e" fillcolor="#c1c1c1" stroked="f">
                <v:path arrowok="t"/>
              </v:shape>
              <v:shape id="_x0000_s3281" style="position:absolute;left:3204;top:8424;width:3060;height:2740" coordorigin="3204,8424" coordsize="3060,2740" path="m4350,8544r-759,l3577,8564r-14,20l4398,8584r-16,-20l4366,8564r-16,-20e" fillcolor="#c1c1c1" stroked="f">
                <v:path arrowok="t"/>
              </v:shape>
              <v:shape id="_x0000_s3280" style="position:absolute;left:3204;top:8424;width:3060;height:2740" coordorigin="3204,8424" coordsize="3060,2740" path="m4316,8524r-695,l3603,8544r730,l4316,8524e" fillcolor="#c1c1c1" stroked="f">
                <v:path arrowok="t"/>
              </v:shape>
              <v:shape id="_x0000_s3279" style="position:absolute;left:3204;top:8424;width:3060;height:2740" coordorigin="3204,8424" coordsize="3060,2740" path="m4247,8484r-578,l3654,8504r-16,20l4299,8524r-17,-20l4264,8504r-17,-20e" fillcolor="#c1c1c1" stroked="f">
                <v:path arrowok="t"/>
              </v:shape>
              <v:shape id="_x0000_s3278" style="position:absolute;left:3204;top:8424;width:3060;height:2740" coordorigin="3204,8424" coordsize="3060,2740" path="m4211,8464r-503,l3689,8484r540,l4211,8464e" fillcolor="#c1c1c1" stroked="f">
                <v:path arrowok="t"/>
              </v:shape>
              <v:shape id="_x0000_s3277" style="position:absolute;left:3204;top:8424;width:3060;height:2740" coordorigin="3204,8424" coordsize="3060,2740" path="m4155,8444r-390,l3746,8464r428,l4155,8444e" fillcolor="#c1c1c1" stroked="f">
                <v:path arrowok="t"/>
              </v:shape>
              <v:shape id="_x0000_s3276" style="position:absolute;left:3204;top:8424;width:3060;height:2740" coordorigin="3204,8424" coordsize="3060,2740" path="m4095,8424r-274,l3802,8444r313,l4095,8424e" fillcolor="#c1c1c1" stroked="f">
                <v:path arrowok="t"/>
              </v:shape>
            </v:group>
            <v:group id="_x0000_s3271" style="position:absolute;left:4690;top:7256;width:2877;height:2876" coordorigin="4690,7256" coordsize="2877,2876">
              <v:shape id="_x0000_s3274" style="position:absolute;left:4690;top:7256;width:2877;height:2876" coordorigin="4690,7256" coordsize="2877,2876" path="m4900,7256r-60,19l4779,7329r-44,45l4698,7424r-8,38l4694,7483r7,18l4711,7519r80,126l6309,10040r36,50l6409,10132r17,-4l6488,10082r46,-50l6560,9969r1,-10l6555,9947r-3,-10l6546,9925r-8,-12l6140,9301r-21,-32l6399,8989r-468,l5109,7717r-44,-66l5066,7649r474,l4955,7278r-15,-9l4922,7262r-22,-6e" fillcolor="#c1c1c1" stroked="f">
                <v:path arrowok="t"/>
              </v:shape>
              <v:shape id="_x0000_s3273" style="position:absolute;left:4690;top:7256;width:2877;height:2876" coordorigin="4690,7256" coordsize="2877,2876" path="m7199,8698r-509,l7346,9119r14,7l7371,9131r20,7l7401,9139r19,-5l7481,9089r51,-53l7567,8976r-4,-22l7523,8908r-53,-37l7199,8698e" fillcolor="#c1c1c1" stroked="f">
                <v:path arrowok="t"/>
              </v:shape>
              <v:shape id="_x0000_s3272" style="position:absolute;left:4690;top:7256;width:2877;height:2876" coordorigin="4690,7256" coordsize="2877,2876" path="m5540,7649r-474,l6408,8512r-477,477l6399,8989r291,-291l7199,8698,5540,7649e" fillcolor="#c1c1c1" stroked="f">
                <v:path arrowok="t"/>
              </v:shape>
            </v:group>
            <v:group id="_x0000_s3268" style="position:absolute;left:5641;top:5842;width:2325;height:2883" coordorigin="5641,5842" coordsize="2325,2883">
              <v:shape id="_x0000_s3270" style="position:absolute;left:5641;top:5842;width:2325;height:2883" coordorigin="5641,5842" coordsize="2325,2883" path="m6300,5842r-644,630l5641,6525r2,26l5679,6618,7768,8711r36,13l7826,8720r66,-43l7937,8630r25,-52l7966,8567r-1,-9l7960,8546r-4,-10l7950,8528,7021,7599r244,-245l6777,7354,6025,6602r508,-508l6536,6088r-22,-63l6471,5972r-44,-45l6366,5873r-57,-30l6300,5842e" fillcolor="#c1c1c1" stroked="f">
                <v:path arrowok="t"/>
              </v:shape>
              <v:shape id="_x0000_s3269" style="position:absolute;left:5641;top:5842;width:2325;height:2883" coordorigin="5641,5842" coordsize="2325,2883" path="m7272,6869r-9,2l7257,6873r-480,481l7265,7354r237,-236l7503,7110r,-10l7502,7090r-31,-57l7432,6987r-50,-50l7336,6897r-55,-27l7272,6869e" fillcolor="#c1c1c1" stroked="f">
                <v:path arrowok="t"/>
              </v:shape>
            </v:group>
            <v:group id="_x0000_s3264" style="position:absolute;left:6452;top:4703;width:2769;height:2769" coordorigin="6452,4703" coordsize="2769,2769">
              <v:shape id="_x0000_s3267" style="position:absolute;left:6452;top:4703;width:2769;height:2769" coordorigin="6452,4703" coordsize="2769,2769" path="m7462,5531r-365,l9022,7456r10,8l9042,7467r10,4l9061,7472r19,-6l9147,7423r44,-48l9216,7324r4,-11l9220,7303r-8,-20l9205,7274,7462,5531e" fillcolor="#c1c1c1" stroked="f">
                <v:path arrowok="t"/>
              </v:shape>
              <v:shape id="_x0000_s3266" style="position:absolute;left:6452;top:4703;width:2769;height:2769" coordorigin="6452,4703" coordsize="2769,2769" path="m6700,5925r-11,l6698,5926r2,-1e" fillcolor="#c1c1c1" stroked="f">
                <v:path arrowok="t"/>
              </v:shape>
              <v:shape id="_x0000_s3265" style="position:absolute;left:6452;top:4703;width:2769;height:2769" coordorigin="6452,4703" coordsize="2769,2769" path="m7439,4703r-11,l7421,4707r-966,966l6452,5680r1,11l6488,5759r40,47l6576,5854r47,39l6678,5925r22,l6705,5922r392,-391l7462,5531,7279,5348r392,-392l7674,4949r-21,-62l7609,4834r-44,-45l7504,4735r-56,-31l7439,4703e" fillcolor="#c1c1c1" stroked="f">
                <v:path arrowok="t"/>
              </v:shape>
            </v:group>
            <v:group id="_x0000_s3260" style="position:absolute;left:4550;top:6480;width:2282;height:413" coordorigin="4550,6480" coordsize="2282,413">
              <v:shape id="_x0000_s3263" style="position:absolute;left:4550;top:6480;width:2282;height:413" coordorigin="4550,6480" coordsize="2282,413" path="m4550,6893r2283,l6833,6480r-2283,l4550,6893e" fillcolor="yellow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3262" type="#_x0000_t75" style="position:absolute;left:5097;top:8751;width:1415;height:1948">
                <v:imagedata r:id="rId9" o:title=""/>
              </v:shape>
              <v:shape id="_x0000_s3261" type="#_x0000_t75" style="position:absolute;left:1184;top:6536;width:864;height:8402">
                <v:imagedata r:id="rId10" o:title=""/>
              </v:shape>
            </v:group>
            <v:group id="_x0000_s3257" style="position:absolute;left:2094;top:1734;width:2;height:13294" coordorigin="2094,1734" coordsize="2,13294">
              <v:shape id="_x0000_s3259" style="position:absolute;left:2094;top:1734;width:2;height:13294" coordorigin="2094,1734" coordsize="0,13294" path="m2094,15028r,-13294e" filled="f">
                <v:path arrowok="t"/>
              </v:shape>
              <v:shape id="_x0000_s3258" type="#_x0000_t75" style="position:absolute;left:1129;top:1703;width:888;height:4694">
                <v:imagedata r:id="rId11" o:title=""/>
              </v:shape>
            </v:group>
            <v:group id="_x0000_s3255" style="position:absolute;left:1134;top:1734;width:2;height:13294" coordorigin="1134,1734" coordsize="2,13294">
              <v:shape id="_x0000_s3256" style="position:absolute;left:1134;top:1734;width:2;height:13294" coordorigin="1134,1734" coordsize="0,13294" path="m1134,1734r,13294e" filled="f">
                <v:path arrowok="t"/>
              </v:shape>
            </v:group>
            <w10:wrap anchorx="page" anchory="page"/>
          </v:group>
        </w:pict>
      </w: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before="19" w:after="0" w:line="280" w:lineRule="exact"/>
        <w:rPr>
          <w:sz w:val="28"/>
          <w:szCs w:val="28"/>
        </w:rPr>
      </w:pPr>
    </w:p>
    <w:p w:rsidR="00514D7B" w:rsidRDefault="00CE1EAD">
      <w:pPr>
        <w:spacing w:before="14" w:after="0" w:line="240" w:lineRule="auto"/>
        <w:ind w:left="3099" w:right="3584"/>
        <w:jc w:val="center"/>
        <w:rPr>
          <w:rFonts w:ascii="Arial" w:eastAsia="Arial" w:hAnsi="Arial" w:cs="Arial"/>
          <w:sz w:val="36"/>
          <w:szCs w:val="36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3253" type="#_x0000_t202" style="position:absolute;left:0;text-align:left;margin-left:64.1pt;margin-top:-17.35pt;width:26.25pt;height:207.55pt;z-index:-251699712;mso-position-horizontal-relative:page" filled="f" stroked="f">
            <v:textbox style="layout-flow:vertical;mso-layout-flow-alt:bottom-to-top" inset="0,0,0,0">
              <w:txbxContent>
                <w:p w:rsidR="00E74CC3" w:rsidRDefault="00E74CC3">
                  <w:pPr>
                    <w:spacing w:after="0" w:line="246" w:lineRule="exact"/>
                    <w:ind w:left="-17" w:right="-37"/>
                    <w:jc w:val="center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  <w:spacing w:val="1"/>
                    </w:rPr>
                    <w:t>I</w:t>
                  </w:r>
                  <w:r>
                    <w:rPr>
                      <w:rFonts w:ascii="Arial" w:eastAsia="Arial" w:hAnsi="Arial" w:cs="Arial"/>
                    </w:rPr>
                    <w:t>n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t</w:t>
                  </w:r>
                  <w:r>
                    <w:rPr>
                      <w:rFonts w:ascii="Arial" w:eastAsia="Arial" w:hAnsi="Arial" w:cs="Arial"/>
                      <w:spacing w:val="-3"/>
                    </w:rPr>
                    <w:t>e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r</w:t>
                  </w:r>
                  <w:r>
                    <w:rPr>
                      <w:rFonts w:ascii="Arial" w:eastAsia="Arial" w:hAnsi="Arial" w:cs="Arial"/>
                    </w:rPr>
                    <w:t>na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t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</w:rPr>
                    <w:t xml:space="preserve">onal 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A</w:t>
                  </w:r>
                  <w:r>
                    <w:rPr>
                      <w:rFonts w:ascii="Arial" w:eastAsia="Arial" w:hAnsi="Arial" w:cs="Arial"/>
                    </w:rPr>
                    <w:t>ssoc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  <w:spacing w:val="-3"/>
                    </w:rPr>
                    <w:t>a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t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</w:rPr>
                    <w:t>on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</w:rPr>
                    <w:t xml:space="preserve">of 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M</w:t>
                  </w:r>
                  <w:r>
                    <w:rPr>
                      <w:rFonts w:ascii="Arial" w:eastAsia="Arial" w:hAnsi="Arial" w:cs="Arial"/>
                      <w:spacing w:val="-3"/>
                    </w:rPr>
                    <w:t>a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r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</w:rPr>
                    <w:t>ne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Ai</w:t>
                  </w:r>
                  <w:r>
                    <w:rPr>
                      <w:rFonts w:ascii="Arial" w:eastAsia="Arial" w:hAnsi="Arial" w:cs="Arial"/>
                    </w:rPr>
                    <w:t>ds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t</w:t>
                  </w:r>
                  <w:r>
                    <w:rPr>
                      <w:rFonts w:ascii="Arial" w:eastAsia="Arial" w:hAnsi="Arial" w:cs="Arial"/>
                    </w:rPr>
                    <w:t>o</w:t>
                  </w:r>
                </w:p>
                <w:p w:rsidR="00E74CC3" w:rsidRDefault="00E74CC3">
                  <w:pPr>
                    <w:spacing w:before="11" w:after="0" w:line="240" w:lineRule="auto"/>
                    <w:ind w:left="187" w:right="164"/>
                    <w:jc w:val="center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  <w:spacing w:val="-1"/>
                    </w:rPr>
                    <w:t>N</w:t>
                  </w:r>
                  <w:r>
                    <w:rPr>
                      <w:rFonts w:ascii="Arial" w:eastAsia="Arial" w:hAnsi="Arial" w:cs="Arial"/>
                    </w:rPr>
                    <w:t>av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</w:rPr>
                    <w:t>ga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t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</w:rPr>
                    <w:t>on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</w:rPr>
                    <w:t>and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</w:rPr>
                    <w:t>L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</w:rPr>
                    <w:t>gh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t</w:t>
                  </w:r>
                  <w:r>
                    <w:rPr>
                      <w:rFonts w:ascii="Arial" w:eastAsia="Arial" w:hAnsi="Arial" w:cs="Arial"/>
                    </w:rPr>
                    <w:t>ho</w:t>
                  </w:r>
                  <w:r>
                    <w:rPr>
                      <w:rFonts w:ascii="Arial" w:eastAsia="Arial" w:hAnsi="Arial" w:cs="Arial"/>
                      <w:spacing w:val="-3"/>
                    </w:rPr>
                    <w:t>u</w:t>
                  </w:r>
                  <w:r>
                    <w:rPr>
                      <w:rFonts w:ascii="Arial" w:eastAsia="Arial" w:hAnsi="Arial" w:cs="Arial"/>
                    </w:rPr>
                    <w:t>se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A</w:t>
                  </w:r>
                  <w:r>
                    <w:rPr>
                      <w:rFonts w:ascii="Arial" w:eastAsia="Arial" w:hAnsi="Arial" w:cs="Arial"/>
                    </w:rPr>
                    <w:t>u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t</w:t>
                  </w:r>
                  <w:r>
                    <w:rPr>
                      <w:rFonts w:ascii="Arial" w:eastAsia="Arial" w:hAnsi="Arial" w:cs="Arial"/>
                    </w:rPr>
                    <w:t>h</w:t>
                  </w:r>
                  <w:r>
                    <w:rPr>
                      <w:rFonts w:ascii="Arial" w:eastAsia="Arial" w:hAnsi="Arial" w:cs="Arial"/>
                      <w:spacing w:val="-3"/>
                    </w:rPr>
                    <w:t>o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r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t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</w:rPr>
                    <w:t>es</w:t>
                  </w:r>
                </w:p>
              </w:txbxContent>
            </v:textbox>
            <w10:wrap anchorx="page"/>
          </v:shape>
        </w:pict>
      </w:r>
      <w:r w:rsidR="007B3FBD">
        <w:rPr>
          <w:rFonts w:ascii="Arial" w:eastAsia="Arial" w:hAnsi="Arial" w:cs="Arial"/>
          <w:spacing w:val="1"/>
          <w:sz w:val="36"/>
          <w:szCs w:val="36"/>
        </w:rPr>
        <w:t>I</w:t>
      </w:r>
      <w:r w:rsidR="007B3FBD">
        <w:rPr>
          <w:rFonts w:ascii="Arial" w:eastAsia="Arial" w:hAnsi="Arial" w:cs="Arial"/>
          <w:sz w:val="36"/>
          <w:szCs w:val="36"/>
        </w:rPr>
        <w:t>A</w:t>
      </w:r>
      <w:r w:rsidR="007B3FBD">
        <w:rPr>
          <w:rFonts w:ascii="Arial" w:eastAsia="Arial" w:hAnsi="Arial" w:cs="Arial"/>
          <w:spacing w:val="-1"/>
          <w:sz w:val="36"/>
          <w:szCs w:val="36"/>
        </w:rPr>
        <w:t>L</w:t>
      </w:r>
      <w:r w:rsidR="007B3FBD">
        <w:rPr>
          <w:rFonts w:ascii="Arial" w:eastAsia="Arial" w:hAnsi="Arial" w:cs="Arial"/>
          <w:sz w:val="36"/>
          <w:szCs w:val="36"/>
        </w:rPr>
        <w:t>A M</w:t>
      </w:r>
      <w:r w:rsidR="007B3FBD">
        <w:rPr>
          <w:rFonts w:ascii="Arial" w:eastAsia="Arial" w:hAnsi="Arial" w:cs="Arial"/>
          <w:spacing w:val="-1"/>
          <w:sz w:val="36"/>
          <w:szCs w:val="36"/>
        </w:rPr>
        <w:t>ode</w:t>
      </w:r>
      <w:r w:rsidR="007B3FBD">
        <w:rPr>
          <w:rFonts w:ascii="Arial" w:eastAsia="Arial" w:hAnsi="Arial" w:cs="Arial"/>
          <w:sz w:val="36"/>
          <w:szCs w:val="36"/>
        </w:rPr>
        <w:t xml:space="preserve">l </w:t>
      </w:r>
      <w:r w:rsidR="007B3FBD">
        <w:rPr>
          <w:rFonts w:ascii="Arial" w:eastAsia="Arial" w:hAnsi="Arial" w:cs="Arial"/>
          <w:spacing w:val="2"/>
          <w:sz w:val="36"/>
          <w:szCs w:val="36"/>
        </w:rPr>
        <w:t>C</w:t>
      </w:r>
      <w:r w:rsidR="007B3FBD">
        <w:rPr>
          <w:rFonts w:ascii="Arial" w:eastAsia="Arial" w:hAnsi="Arial" w:cs="Arial"/>
          <w:spacing w:val="1"/>
          <w:sz w:val="36"/>
          <w:szCs w:val="36"/>
        </w:rPr>
        <w:t>o</w:t>
      </w:r>
      <w:r w:rsidR="007B3FBD">
        <w:rPr>
          <w:rFonts w:ascii="Arial" w:eastAsia="Arial" w:hAnsi="Arial" w:cs="Arial"/>
          <w:spacing w:val="-1"/>
          <w:sz w:val="36"/>
          <w:szCs w:val="36"/>
        </w:rPr>
        <w:t>u</w:t>
      </w:r>
      <w:r w:rsidR="007B3FBD">
        <w:rPr>
          <w:rFonts w:ascii="Arial" w:eastAsia="Arial" w:hAnsi="Arial" w:cs="Arial"/>
          <w:sz w:val="36"/>
          <w:szCs w:val="36"/>
        </w:rPr>
        <w:t>rse</w:t>
      </w:r>
    </w:p>
    <w:p w:rsidR="00514D7B" w:rsidRDefault="007B3FBD">
      <w:pPr>
        <w:spacing w:after="0" w:line="410" w:lineRule="exact"/>
        <w:ind w:left="4035" w:right="4519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position w:val="-1"/>
          <w:sz w:val="36"/>
          <w:szCs w:val="36"/>
        </w:rPr>
        <w:t>V-</w:t>
      </w:r>
      <w:r>
        <w:rPr>
          <w:rFonts w:ascii="Arial" w:eastAsia="Arial" w:hAnsi="Arial" w:cs="Arial"/>
          <w:b/>
          <w:bCs/>
          <w:spacing w:val="-1"/>
          <w:position w:val="-1"/>
          <w:sz w:val="36"/>
          <w:szCs w:val="36"/>
        </w:rPr>
        <w:t>103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>/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5</w:t>
      </w: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before="14" w:after="0" w:line="200" w:lineRule="exact"/>
        <w:rPr>
          <w:sz w:val="20"/>
          <w:szCs w:val="20"/>
        </w:rPr>
      </w:pPr>
    </w:p>
    <w:p w:rsidR="00514D7B" w:rsidRDefault="007B3FBD">
      <w:pPr>
        <w:spacing w:after="0" w:line="240" w:lineRule="auto"/>
        <w:ind w:left="4416" w:right="4895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1"/>
          <w:sz w:val="36"/>
          <w:szCs w:val="36"/>
        </w:rPr>
        <w:t>On</w:t>
      </w: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before="14" w:after="0" w:line="200" w:lineRule="exact"/>
        <w:rPr>
          <w:sz w:val="20"/>
          <w:szCs w:val="20"/>
        </w:rPr>
      </w:pPr>
    </w:p>
    <w:p w:rsidR="00514D7B" w:rsidRDefault="007B3FBD">
      <w:pPr>
        <w:spacing w:after="0" w:line="240" w:lineRule="auto"/>
        <w:ind w:left="2701" w:right="3185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V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l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T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ra</w:t>
      </w:r>
      <w:r>
        <w:rPr>
          <w:rFonts w:ascii="Arial" w:eastAsia="Arial" w:hAnsi="Arial" w:cs="Arial"/>
          <w:b/>
          <w:bCs/>
          <w:sz w:val="36"/>
          <w:szCs w:val="36"/>
        </w:rPr>
        <w:t>ff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c S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4"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-6"/>
          <w:sz w:val="36"/>
          <w:szCs w:val="36"/>
        </w:rPr>
        <w:t>v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ic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es</w:t>
      </w:r>
    </w:p>
    <w:p w:rsidR="00514D7B" w:rsidRDefault="007B3FBD">
      <w:pPr>
        <w:spacing w:before="1" w:after="0" w:line="240" w:lineRule="auto"/>
        <w:ind w:left="2844" w:right="3327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4"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-6"/>
          <w:sz w:val="36"/>
          <w:szCs w:val="36"/>
        </w:rPr>
        <w:t>v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lid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io</w:t>
      </w:r>
      <w:r>
        <w:rPr>
          <w:rFonts w:ascii="Arial" w:eastAsia="Arial" w:hAnsi="Arial" w:cs="Arial"/>
          <w:b/>
          <w:bCs/>
          <w:sz w:val="36"/>
          <w:szCs w:val="36"/>
        </w:rPr>
        <w:t>n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ce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before="14" w:after="0" w:line="200" w:lineRule="exact"/>
        <w:rPr>
          <w:sz w:val="20"/>
          <w:szCs w:val="20"/>
        </w:rPr>
      </w:pPr>
    </w:p>
    <w:p w:rsidR="00514D7B" w:rsidRDefault="007B3FBD">
      <w:pPr>
        <w:spacing w:after="0" w:line="406" w:lineRule="exact"/>
        <w:ind w:left="3905" w:right="4385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position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>di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-1"/>
          <w:position w:val="-1"/>
          <w:sz w:val="36"/>
          <w:szCs w:val="36"/>
        </w:rPr>
        <w:t>o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1</w:t>
      </w: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before="8" w:after="0" w:line="200" w:lineRule="exact"/>
        <w:rPr>
          <w:sz w:val="20"/>
          <w:szCs w:val="20"/>
        </w:rPr>
      </w:pPr>
    </w:p>
    <w:p w:rsidR="00514D7B" w:rsidRDefault="00CE1EAD">
      <w:pPr>
        <w:spacing w:before="14" w:after="0" w:line="406" w:lineRule="exact"/>
        <w:ind w:left="3523" w:right="4009"/>
        <w:jc w:val="center"/>
        <w:rPr>
          <w:rFonts w:ascii="Arial" w:eastAsia="Arial" w:hAnsi="Arial" w:cs="Arial"/>
          <w:sz w:val="36"/>
          <w:szCs w:val="36"/>
        </w:rPr>
      </w:pPr>
      <w:r>
        <w:pict>
          <v:shape id="_x0000_s3252" type="#_x0000_t202" style="position:absolute;left:0;text-align:left;margin-left:68.95pt;margin-top:33.1pt;width:26pt;height:57.95pt;z-index:-251697664;mso-position-horizontal-relative:page" filled="f" stroked="f">
            <v:textbox style="layout-flow:vertical;mso-layout-flow-alt:bottom-to-top" inset="0,0,0,0">
              <w:txbxContent>
                <w:p w:rsidR="00E74CC3" w:rsidRDefault="00E74CC3">
                  <w:pPr>
                    <w:spacing w:after="0" w:line="511" w:lineRule="exact"/>
                    <w:ind w:left="20" w:right="-92"/>
                    <w:rPr>
                      <w:rFonts w:ascii="Arial" w:eastAsia="Arial" w:hAnsi="Arial" w:cs="Arial"/>
                      <w:sz w:val="48"/>
                      <w:szCs w:val="48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i/>
                      <w:spacing w:val="1"/>
                      <w:sz w:val="48"/>
                      <w:szCs w:val="48"/>
                    </w:rPr>
                    <w:t>I</w:t>
                  </w:r>
                  <w:r>
                    <w:rPr>
                      <w:rFonts w:ascii="Arial" w:eastAsia="Arial" w:hAnsi="Arial" w:cs="Arial"/>
                      <w:b/>
                      <w:bCs/>
                      <w:i/>
                      <w:spacing w:val="-1"/>
                      <w:sz w:val="48"/>
                      <w:szCs w:val="48"/>
                    </w:rPr>
                    <w:t>A</w:t>
                  </w:r>
                  <w:r>
                    <w:rPr>
                      <w:rFonts w:ascii="Arial" w:eastAsia="Arial" w:hAnsi="Arial" w:cs="Arial"/>
                      <w:b/>
                      <w:bCs/>
                      <w:i/>
                      <w:sz w:val="48"/>
                      <w:szCs w:val="48"/>
                    </w:rPr>
                    <w:t>LA</w:t>
                  </w:r>
                </w:p>
              </w:txbxContent>
            </v:textbox>
            <w10:wrap anchorx="page"/>
          </v:shape>
        </w:pict>
      </w:r>
      <w:r w:rsidR="007B3FBD"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>O</w:t>
      </w:r>
      <w:r w:rsidR="007B3FBD">
        <w:rPr>
          <w:rFonts w:ascii="Arial" w:eastAsia="Arial" w:hAnsi="Arial" w:cs="Arial"/>
          <w:b/>
          <w:bCs/>
          <w:spacing w:val="-1"/>
          <w:position w:val="-1"/>
          <w:sz w:val="36"/>
          <w:szCs w:val="36"/>
        </w:rPr>
        <w:t>c</w:t>
      </w:r>
      <w:r w:rsidR="007B3FBD">
        <w:rPr>
          <w:rFonts w:ascii="Arial" w:eastAsia="Arial" w:hAnsi="Arial" w:cs="Arial"/>
          <w:b/>
          <w:bCs/>
          <w:position w:val="-1"/>
          <w:sz w:val="36"/>
          <w:szCs w:val="36"/>
        </w:rPr>
        <w:t>t</w:t>
      </w:r>
      <w:r w:rsidR="007B3FBD"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>ob</w:t>
      </w:r>
      <w:r w:rsidR="007B3FBD">
        <w:rPr>
          <w:rFonts w:ascii="Arial" w:eastAsia="Arial" w:hAnsi="Arial" w:cs="Arial"/>
          <w:b/>
          <w:bCs/>
          <w:spacing w:val="-1"/>
          <w:position w:val="-1"/>
          <w:sz w:val="36"/>
          <w:szCs w:val="36"/>
        </w:rPr>
        <w:t>e</w:t>
      </w:r>
      <w:r w:rsidR="007B3FBD">
        <w:rPr>
          <w:rFonts w:ascii="Arial" w:eastAsia="Arial" w:hAnsi="Arial" w:cs="Arial"/>
          <w:b/>
          <w:bCs/>
          <w:position w:val="-1"/>
          <w:sz w:val="36"/>
          <w:szCs w:val="36"/>
        </w:rPr>
        <w:t xml:space="preserve">r </w:t>
      </w:r>
      <w:r w:rsidR="007B3FBD">
        <w:rPr>
          <w:rFonts w:ascii="Arial" w:eastAsia="Arial" w:hAnsi="Arial" w:cs="Arial"/>
          <w:b/>
          <w:bCs/>
          <w:spacing w:val="-1"/>
          <w:position w:val="-1"/>
          <w:sz w:val="36"/>
          <w:szCs w:val="36"/>
        </w:rPr>
        <w:t>20</w:t>
      </w:r>
      <w:r w:rsidR="007B3FBD"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>1</w:t>
      </w:r>
      <w:r w:rsidR="007B3FBD">
        <w:rPr>
          <w:rFonts w:ascii="Arial" w:eastAsia="Arial" w:hAnsi="Arial" w:cs="Arial"/>
          <w:b/>
          <w:bCs/>
          <w:position w:val="-1"/>
          <w:sz w:val="36"/>
          <w:szCs w:val="36"/>
        </w:rPr>
        <w:t>5</w:t>
      </w:r>
    </w:p>
    <w:p w:rsidR="00514D7B" w:rsidRDefault="00514D7B">
      <w:pPr>
        <w:spacing w:before="9" w:after="0" w:line="140" w:lineRule="exact"/>
        <w:rPr>
          <w:sz w:val="14"/>
          <w:szCs w:val="14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CE1EAD">
      <w:pPr>
        <w:spacing w:before="34" w:after="0" w:line="240" w:lineRule="auto"/>
        <w:ind w:left="3816" w:right="3498"/>
        <w:jc w:val="center"/>
        <w:rPr>
          <w:rFonts w:ascii="Arial" w:eastAsia="Arial" w:hAnsi="Arial" w:cs="Arial"/>
          <w:sz w:val="20"/>
          <w:szCs w:val="20"/>
        </w:rPr>
      </w:pPr>
      <w:r>
        <w:pict>
          <v:shape id="_x0000_s3251" type="#_x0000_t202" style="position:absolute;left:0;text-align:left;margin-left:68.95pt;margin-top:-234.05pt;width:26pt;height:320.55pt;z-index:-251698688;mso-position-horizontal-relative:page" filled="f" stroked="f">
            <v:textbox style="layout-flow:vertical;mso-layout-flow-alt:bottom-to-top" inset="0,0,0,0">
              <w:txbxContent>
                <w:p w:rsidR="00E74CC3" w:rsidRDefault="00E74CC3">
                  <w:pPr>
                    <w:spacing w:after="0" w:line="511" w:lineRule="exact"/>
                    <w:ind w:left="20" w:right="-92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i/>
                      <w:spacing w:val="-1"/>
                      <w:sz w:val="48"/>
                      <w:szCs w:val="48"/>
                    </w:rPr>
                    <w:t>A</w:t>
                  </w:r>
                  <w:r>
                    <w:rPr>
                      <w:rFonts w:ascii="Arial" w:eastAsia="Arial" w:hAnsi="Arial" w:cs="Arial"/>
                      <w:b/>
                      <w:bCs/>
                      <w:i/>
                      <w:spacing w:val="1"/>
                      <w:sz w:val="48"/>
                      <w:szCs w:val="48"/>
                    </w:rPr>
                    <w:t>I</w:t>
                  </w:r>
                  <w:r>
                    <w:rPr>
                      <w:rFonts w:ascii="Arial" w:eastAsia="Arial" w:hAnsi="Arial" w:cs="Arial"/>
                      <w:b/>
                      <w:bCs/>
                      <w:i/>
                      <w:spacing w:val="-1"/>
                      <w:sz w:val="48"/>
                      <w:szCs w:val="48"/>
                    </w:rPr>
                    <w:t>S</w:t>
                  </w:r>
                  <w:r>
                    <w:rPr>
                      <w:rFonts w:ascii="Arial" w:eastAsia="Arial" w:hAnsi="Arial" w:cs="Arial"/>
                      <w:b/>
                      <w:bCs/>
                      <w:i/>
                      <w:sz w:val="48"/>
                      <w:szCs w:val="48"/>
                    </w:rPr>
                    <w:t>M</w:t>
                  </w:r>
                  <w:r>
                    <w:rPr>
                      <w:rFonts w:ascii="Arial" w:eastAsia="Arial" w:hAnsi="Arial" w:cs="Arial"/>
                      <w:b/>
                      <w:bCs/>
                      <w:i/>
                      <w:spacing w:val="2"/>
                      <w:sz w:val="48"/>
                      <w:szCs w:val="4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A</w:t>
                  </w:r>
                  <w:r>
                    <w:rPr>
                      <w:rFonts w:ascii="Arial" w:eastAsia="Arial" w:hAnsi="Arial" w:cs="Arial"/>
                    </w:rPr>
                    <w:t>ssoc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</w:rPr>
                    <w:t>a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t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  <w:spacing w:val="-3"/>
                    </w:rPr>
                    <w:t>o</w:t>
                  </w:r>
                  <w:r>
                    <w:rPr>
                      <w:rFonts w:ascii="Arial" w:eastAsia="Arial" w:hAnsi="Arial" w:cs="Arial"/>
                    </w:rPr>
                    <w:t>n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 w:cs="Arial"/>
                      <w:spacing w:val="1"/>
                    </w:rPr>
                    <w:t>I</w:t>
                  </w:r>
                  <w:r>
                    <w:rPr>
                      <w:rFonts w:ascii="Arial" w:eastAsia="Arial" w:hAnsi="Arial" w:cs="Arial"/>
                      <w:spacing w:val="-3"/>
                    </w:rPr>
                    <w:t>n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t</w:t>
                  </w:r>
                  <w:r>
                    <w:rPr>
                      <w:rFonts w:ascii="Arial" w:eastAsia="Arial" w:hAnsi="Arial" w:cs="Arial"/>
                    </w:rPr>
                    <w:t>e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r</w:t>
                  </w:r>
                  <w:r>
                    <w:rPr>
                      <w:rFonts w:ascii="Arial" w:eastAsia="Arial" w:hAnsi="Arial" w:cs="Arial"/>
                    </w:rPr>
                    <w:t>n</w:t>
                  </w:r>
                  <w:r>
                    <w:rPr>
                      <w:rFonts w:ascii="Arial" w:eastAsia="Arial" w:hAnsi="Arial" w:cs="Arial"/>
                      <w:spacing w:val="-3"/>
                    </w:rPr>
                    <w:t>a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t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</w:rPr>
                    <w:t>ona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l</w:t>
                  </w:r>
                  <w:r>
                    <w:rPr>
                      <w:rFonts w:ascii="Arial" w:eastAsia="Arial" w:hAnsi="Arial" w:cs="Arial"/>
                    </w:rPr>
                    <w:t>e</w:t>
                  </w:r>
                  <w:proofErr w:type="spellEnd"/>
                  <w:r>
                    <w:rPr>
                      <w:rFonts w:ascii="Arial" w:eastAsia="Arial" w:hAnsi="Arial" w:cs="Arial"/>
                      <w:spacing w:val="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</w:rPr>
                    <w:t>de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 w:cs="Arial"/>
                      <w:spacing w:val="-1"/>
                    </w:rPr>
                    <w:t>Si</w:t>
                  </w:r>
                  <w:r>
                    <w:rPr>
                      <w:rFonts w:ascii="Arial" w:eastAsia="Arial" w:hAnsi="Arial" w:cs="Arial"/>
                    </w:rPr>
                    <w:t>gn</w:t>
                  </w:r>
                  <w:r>
                    <w:rPr>
                      <w:rFonts w:ascii="Arial" w:eastAsia="Arial" w:hAnsi="Arial" w:cs="Arial"/>
                      <w:spacing w:val="-3"/>
                    </w:rPr>
                    <w:t>a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li</w:t>
                  </w:r>
                  <w:r>
                    <w:rPr>
                      <w:rFonts w:ascii="Arial" w:eastAsia="Arial" w:hAnsi="Arial" w:cs="Arial"/>
                    </w:rPr>
                    <w:t>sa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t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</w:rPr>
                    <w:t>on</w:t>
                  </w:r>
                  <w:proofErr w:type="spellEnd"/>
                  <w:r>
                    <w:rPr>
                      <w:rFonts w:ascii="Arial" w:eastAsia="Arial" w:hAnsi="Arial" w:cs="Arial"/>
                      <w:spacing w:val="1"/>
                    </w:rPr>
                    <w:t xml:space="preserve"> M</w:t>
                  </w:r>
                  <w:r>
                    <w:rPr>
                      <w:rFonts w:ascii="Arial" w:eastAsia="Arial" w:hAnsi="Arial" w:cs="Arial"/>
                    </w:rPr>
                    <w:t>a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r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t</w:t>
                  </w:r>
                  <w:r>
                    <w:rPr>
                      <w:rFonts w:ascii="Arial" w:eastAsia="Arial" w:hAnsi="Arial" w:cs="Arial"/>
                      <w:spacing w:val="-3"/>
                    </w:rPr>
                    <w:t>i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m</w:t>
                  </w:r>
                  <w:r>
                    <w:rPr>
                      <w:rFonts w:ascii="Arial" w:eastAsia="Arial" w:hAnsi="Arial" w:cs="Arial"/>
                    </w:rPr>
                    <w:t>e</w:t>
                  </w:r>
                </w:p>
              </w:txbxContent>
            </v:textbox>
            <w10:wrap anchorx="page"/>
          </v:shape>
        </w:pict>
      </w:r>
      <w:r w:rsidR="007B3FBD">
        <w:rPr>
          <w:rFonts w:ascii="Arial" w:eastAsia="Arial" w:hAnsi="Arial" w:cs="Arial"/>
          <w:sz w:val="20"/>
          <w:szCs w:val="20"/>
        </w:rPr>
        <w:t>10</w:t>
      </w:r>
      <w:r w:rsidR="007B3FBD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="007B3FBD">
        <w:rPr>
          <w:rFonts w:ascii="Arial" w:eastAsia="Arial" w:hAnsi="Arial" w:cs="Arial"/>
          <w:spacing w:val="1"/>
          <w:sz w:val="20"/>
          <w:szCs w:val="20"/>
        </w:rPr>
        <w:t>r</w:t>
      </w:r>
      <w:r w:rsidR="007B3FBD">
        <w:rPr>
          <w:rFonts w:ascii="Arial" w:eastAsia="Arial" w:hAnsi="Arial" w:cs="Arial"/>
          <w:sz w:val="20"/>
          <w:szCs w:val="20"/>
        </w:rPr>
        <w:t>ue</w:t>
      </w:r>
      <w:r w:rsidR="007B3FBD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="007B3FBD">
        <w:rPr>
          <w:rFonts w:ascii="Arial" w:eastAsia="Arial" w:hAnsi="Arial" w:cs="Arial"/>
          <w:sz w:val="20"/>
          <w:szCs w:val="20"/>
        </w:rPr>
        <w:t>des</w:t>
      </w:r>
      <w:r w:rsidR="007B3FBD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 w:rsidR="007B3FBD">
        <w:rPr>
          <w:rFonts w:ascii="Arial" w:eastAsia="Arial" w:hAnsi="Arial" w:cs="Arial"/>
          <w:spacing w:val="1"/>
          <w:sz w:val="20"/>
          <w:szCs w:val="20"/>
        </w:rPr>
        <w:t>G</w:t>
      </w:r>
      <w:r w:rsidR="007B3FBD">
        <w:rPr>
          <w:rFonts w:ascii="Arial" w:eastAsia="Arial" w:hAnsi="Arial" w:cs="Arial"/>
          <w:spacing w:val="2"/>
          <w:sz w:val="20"/>
          <w:szCs w:val="20"/>
        </w:rPr>
        <w:t>a</w:t>
      </w:r>
      <w:r w:rsidR="007B3FBD">
        <w:rPr>
          <w:rFonts w:ascii="Arial" w:eastAsia="Arial" w:hAnsi="Arial" w:cs="Arial"/>
          <w:sz w:val="20"/>
          <w:szCs w:val="20"/>
        </w:rPr>
        <w:t>ud</w:t>
      </w:r>
      <w:r w:rsidR="007B3FBD">
        <w:rPr>
          <w:rFonts w:ascii="Arial" w:eastAsia="Arial" w:hAnsi="Arial" w:cs="Arial"/>
          <w:spacing w:val="1"/>
          <w:sz w:val="20"/>
          <w:szCs w:val="20"/>
        </w:rPr>
        <w:t>i</w:t>
      </w:r>
      <w:r w:rsidR="007B3FBD">
        <w:rPr>
          <w:rFonts w:ascii="Arial" w:eastAsia="Arial" w:hAnsi="Arial" w:cs="Arial"/>
          <w:sz w:val="20"/>
          <w:szCs w:val="20"/>
        </w:rPr>
        <w:t>ne</w:t>
      </w:r>
      <w:r w:rsidR="007B3FBD">
        <w:rPr>
          <w:rFonts w:ascii="Arial" w:eastAsia="Arial" w:hAnsi="Arial" w:cs="Arial"/>
          <w:spacing w:val="2"/>
          <w:sz w:val="20"/>
          <w:szCs w:val="20"/>
        </w:rPr>
        <w:t>s</w:t>
      </w:r>
      <w:proofErr w:type="spellEnd"/>
      <w:r w:rsidR="007B3FBD">
        <w:rPr>
          <w:rFonts w:ascii="Arial" w:eastAsia="Arial" w:hAnsi="Arial" w:cs="Arial"/>
          <w:sz w:val="20"/>
          <w:szCs w:val="20"/>
        </w:rPr>
        <w:t>,</w:t>
      </w:r>
      <w:r w:rsidR="007B3FBD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="007B3FBD">
        <w:rPr>
          <w:rFonts w:ascii="Arial" w:eastAsia="Arial" w:hAnsi="Arial" w:cs="Arial"/>
          <w:spacing w:val="2"/>
          <w:w w:val="99"/>
          <w:sz w:val="20"/>
          <w:szCs w:val="20"/>
        </w:rPr>
        <w:t>7</w:t>
      </w:r>
      <w:r w:rsidR="007B3FBD">
        <w:rPr>
          <w:rFonts w:ascii="Arial" w:eastAsia="Arial" w:hAnsi="Arial" w:cs="Arial"/>
          <w:w w:val="99"/>
          <w:sz w:val="20"/>
          <w:szCs w:val="20"/>
        </w:rPr>
        <w:t>81</w:t>
      </w:r>
      <w:r w:rsidR="007B3FBD">
        <w:rPr>
          <w:rFonts w:ascii="Arial" w:eastAsia="Arial" w:hAnsi="Arial" w:cs="Arial"/>
          <w:spacing w:val="2"/>
          <w:w w:val="99"/>
          <w:sz w:val="20"/>
          <w:szCs w:val="20"/>
        </w:rPr>
        <w:t>0</w:t>
      </w:r>
      <w:r w:rsidR="007B3FBD">
        <w:rPr>
          <w:rFonts w:ascii="Arial" w:eastAsia="Arial" w:hAnsi="Arial" w:cs="Arial"/>
          <w:w w:val="99"/>
          <w:sz w:val="20"/>
          <w:szCs w:val="20"/>
        </w:rPr>
        <w:t>0</w:t>
      </w:r>
    </w:p>
    <w:p w:rsidR="00514D7B" w:rsidRDefault="007B3FBD">
      <w:pPr>
        <w:tabs>
          <w:tab w:val="left" w:pos="5640"/>
        </w:tabs>
        <w:spacing w:before="1" w:after="0" w:line="230" w:lineRule="exact"/>
        <w:ind w:left="2473" w:right="2153" w:hanging="1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4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INT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G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7"/>
          <w:sz w:val="20"/>
          <w:szCs w:val="20"/>
        </w:rPr>
        <w:t>M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IN</w:t>
      </w:r>
      <w:r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,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CE</w:t>
      </w:r>
      <w:r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EP</w:t>
      </w:r>
      <w:r>
        <w:rPr>
          <w:rFonts w:ascii="Arial" w:eastAsia="Arial" w:hAnsi="Arial" w:cs="Arial"/>
          <w:b/>
          <w:bCs/>
          <w:sz w:val="20"/>
          <w:szCs w:val="20"/>
        </w:rPr>
        <w:t>H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:</w:t>
      </w:r>
      <w:r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+</w:t>
      </w:r>
      <w:r>
        <w:rPr>
          <w:rFonts w:ascii="Arial" w:eastAsia="Arial" w:hAnsi="Arial" w:cs="Arial"/>
          <w:b/>
          <w:bCs/>
          <w:spacing w:val="2"/>
          <w:w w:val="99"/>
          <w:sz w:val="20"/>
          <w:szCs w:val="20"/>
        </w:rPr>
        <w:t>3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3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1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34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5</w:t>
      </w:r>
      <w:r>
        <w:rPr>
          <w:rFonts w:ascii="Arial" w:eastAsia="Arial" w:hAnsi="Arial" w:cs="Arial"/>
          <w:b/>
          <w:bCs/>
          <w:sz w:val="20"/>
          <w:szCs w:val="20"/>
        </w:rPr>
        <w:t>1 70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0</w:t>
      </w:r>
      <w:r>
        <w:rPr>
          <w:rFonts w:ascii="Arial" w:eastAsia="Arial" w:hAnsi="Arial" w:cs="Arial"/>
          <w:sz w:val="20"/>
          <w:szCs w:val="20"/>
        </w:rPr>
        <w:t>1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3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: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+</w:t>
      </w:r>
      <w:r>
        <w:rPr>
          <w:rFonts w:ascii="Arial" w:eastAsia="Arial" w:hAnsi="Arial" w:cs="Arial"/>
          <w:sz w:val="20"/>
          <w:szCs w:val="20"/>
        </w:rPr>
        <w:t>33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34 51 </w:t>
      </w:r>
      <w:r>
        <w:rPr>
          <w:rFonts w:ascii="Arial" w:eastAsia="Arial" w:hAnsi="Arial" w:cs="Arial"/>
          <w:spacing w:val="2"/>
          <w:sz w:val="20"/>
          <w:szCs w:val="20"/>
        </w:rPr>
        <w:t>8</w:t>
      </w:r>
      <w:r>
        <w:rPr>
          <w:rFonts w:ascii="Arial" w:eastAsia="Arial" w:hAnsi="Arial" w:cs="Arial"/>
          <w:sz w:val="20"/>
          <w:szCs w:val="20"/>
        </w:rPr>
        <w:t>2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>05</w:t>
      </w:r>
    </w:p>
    <w:p w:rsidR="00514D7B" w:rsidRDefault="007B3FBD">
      <w:pPr>
        <w:tabs>
          <w:tab w:val="left" w:pos="5380"/>
        </w:tabs>
        <w:spacing w:after="0" w:line="229" w:lineRule="exact"/>
        <w:ind w:left="2292" w:right="1972"/>
        <w:jc w:val="center"/>
        <w:rPr>
          <w:rFonts w:ascii="Arial" w:eastAsia="Arial" w:hAnsi="Arial" w:cs="Arial"/>
          <w:sz w:val="20"/>
          <w:szCs w:val="20"/>
        </w:rPr>
      </w:pPr>
      <w:proofErr w:type="gramStart"/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-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proofErr w:type="gramEnd"/>
      <w:r>
        <w:rPr>
          <w:rFonts w:ascii="Arial" w:eastAsia="Arial" w:hAnsi="Arial" w:cs="Arial"/>
          <w:sz w:val="20"/>
          <w:szCs w:val="20"/>
        </w:rPr>
        <w:t>: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hyperlink r:id="rId12">
        <w:r>
          <w:rPr>
            <w:rFonts w:ascii="Arial" w:eastAsia="Arial" w:hAnsi="Arial" w:cs="Arial"/>
            <w:color w:val="0000FF"/>
            <w:spacing w:val="1"/>
            <w:sz w:val="20"/>
            <w:szCs w:val="20"/>
            <w:u w:val="single" w:color="0000FF"/>
          </w:rPr>
          <w:t>c</w:t>
        </w:r>
        <w:r>
          <w:rPr>
            <w:rFonts w:ascii="Arial" w:eastAsia="Arial" w:hAnsi="Arial" w:cs="Arial"/>
            <w:color w:val="0000FF"/>
            <w:sz w:val="20"/>
            <w:szCs w:val="20"/>
            <w:u w:val="single" w:color="0000FF"/>
          </w:rPr>
          <w:t>onta</w:t>
        </w:r>
        <w:r>
          <w:rPr>
            <w:rFonts w:ascii="Arial" w:eastAsia="Arial" w:hAnsi="Arial" w:cs="Arial"/>
            <w:color w:val="0000FF"/>
            <w:spacing w:val="1"/>
            <w:sz w:val="20"/>
            <w:szCs w:val="20"/>
            <w:u w:val="single" w:color="0000FF"/>
          </w:rPr>
          <w:t>c</w:t>
        </w:r>
        <w:r>
          <w:rPr>
            <w:rFonts w:ascii="Arial" w:eastAsia="Arial" w:hAnsi="Arial" w:cs="Arial"/>
            <w:color w:val="0000FF"/>
            <w:spacing w:val="2"/>
            <w:sz w:val="20"/>
            <w:szCs w:val="20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pacing w:val="-1"/>
            <w:sz w:val="20"/>
            <w:szCs w:val="20"/>
            <w:u w:val="single" w:color="0000FF"/>
          </w:rPr>
          <w:t>@</w:t>
        </w:r>
        <w:r>
          <w:rPr>
            <w:rFonts w:ascii="Arial" w:eastAsia="Arial" w:hAnsi="Arial" w:cs="Arial"/>
            <w:color w:val="0000FF"/>
            <w:spacing w:val="1"/>
            <w:sz w:val="20"/>
            <w:szCs w:val="20"/>
            <w:u w:val="single" w:color="0000FF"/>
          </w:rPr>
          <w:t>i</w:t>
        </w:r>
        <w:r>
          <w:rPr>
            <w:rFonts w:ascii="Arial" w:eastAsia="Arial" w:hAnsi="Arial" w:cs="Arial"/>
            <w:color w:val="0000FF"/>
            <w:sz w:val="20"/>
            <w:szCs w:val="20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pacing w:val="-1"/>
            <w:sz w:val="20"/>
            <w:szCs w:val="20"/>
            <w:u w:val="single" w:color="0000FF"/>
          </w:rPr>
          <w:t>l</w:t>
        </w:r>
        <w:r>
          <w:rPr>
            <w:rFonts w:ascii="Arial" w:eastAsia="Arial" w:hAnsi="Arial" w:cs="Arial"/>
            <w:color w:val="0000FF"/>
            <w:sz w:val="20"/>
            <w:szCs w:val="20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pacing w:val="4"/>
            <w:sz w:val="20"/>
            <w:szCs w:val="20"/>
            <w:u w:val="single" w:color="0000FF"/>
          </w:rPr>
          <w:t>-</w:t>
        </w:r>
        <w:r>
          <w:rPr>
            <w:rFonts w:ascii="Arial" w:eastAsia="Arial" w:hAnsi="Arial" w:cs="Arial"/>
            <w:color w:val="0000FF"/>
            <w:sz w:val="20"/>
            <w:szCs w:val="20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pacing w:val="-1"/>
            <w:sz w:val="20"/>
            <w:szCs w:val="20"/>
            <w:u w:val="single" w:color="0000FF"/>
          </w:rPr>
          <w:t>i</w:t>
        </w:r>
        <w:r>
          <w:rPr>
            <w:rFonts w:ascii="Arial" w:eastAsia="Arial" w:hAnsi="Arial" w:cs="Arial"/>
            <w:color w:val="0000FF"/>
            <w:spacing w:val="1"/>
            <w:sz w:val="20"/>
            <w:szCs w:val="20"/>
            <w:u w:val="single" w:color="0000FF"/>
          </w:rPr>
          <w:t>s</w:t>
        </w:r>
        <w:r>
          <w:rPr>
            <w:rFonts w:ascii="Arial" w:eastAsia="Arial" w:hAnsi="Arial" w:cs="Arial"/>
            <w:color w:val="0000FF"/>
            <w:spacing w:val="4"/>
            <w:sz w:val="20"/>
            <w:szCs w:val="20"/>
            <w:u w:val="single" w:color="0000FF"/>
          </w:rPr>
          <w:t>m</w:t>
        </w:r>
        <w:r>
          <w:rPr>
            <w:rFonts w:ascii="Arial" w:eastAsia="Arial" w:hAnsi="Arial" w:cs="Arial"/>
            <w:color w:val="0000FF"/>
            <w:spacing w:val="-3"/>
            <w:sz w:val="20"/>
            <w:szCs w:val="20"/>
            <w:u w:val="single" w:color="0000FF"/>
          </w:rPr>
          <w:t>.</w:t>
        </w:r>
        <w:r>
          <w:rPr>
            <w:rFonts w:ascii="Arial" w:eastAsia="Arial" w:hAnsi="Arial" w:cs="Arial"/>
            <w:color w:val="0000FF"/>
            <w:sz w:val="20"/>
            <w:szCs w:val="20"/>
            <w:u w:val="single" w:color="0000FF"/>
          </w:rPr>
          <w:t>o</w:t>
        </w:r>
        <w:r>
          <w:rPr>
            <w:rFonts w:ascii="Arial" w:eastAsia="Arial" w:hAnsi="Arial" w:cs="Arial"/>
            <w:color w:val="0000FF"/>
            <w:spacing w:val="1"/>
            <w:sz w:val="20"/>
            <w:szCs w:val="20"/>
            <w:u w:val="single" w:color="0000FF"/>
          </w:rPr>
          <w:t>r</w:t>
        </w:r>
        <w:r>
          <w:rPr>
            <w:rFonts w:ascii="Arial" w:eastAsia="Arial" w:hAnsi="Arial" w:cs="Arial"/>
            <w:color w:val="0000FF"/>
            <w:sz w:val="20"/>
            <w:szCs w:val="20"/>
            <w:u w:val="single" w:color="0000FF"/>
          </w:rPr>
          <w:t>g</w:t>
        </w:r>
        <w:r>
          <w:rPr>
            <w:rFonts w:ascii="Arial" w:eastAsia="Arial" w:hAnsi="Arial" w:cs="Arial"/>
            <w:color w:val="0000FF"/>
            <w:spacing w:val="-36"/>
            <w:sz w:val="20"/>
            <w:szCs w:val="20"/>
          </w:rPr>
          <w:t xml:space="preserve"> </w:t>
        </w:r>
        <w:r>
          <w:rPr>
            <w:rFonts w:ascii="Arial" w:eastAsia="Arial" w:hAnsi="Arial" w:cs="Arial"/>
            <w:color w:val="0000FF"/>
            <w:sz w:val="20"/>
            <w:szCs w:val="20"/>
          </w:rPr>
          <w:tab/>
        </w:r>
      </w:hyperlink>
      <w:r>
        <w:rPr>
          <w:rFonts w:ascii="Arial" w:eastAsia="Arial" w:hAnsi="Arial" w:cs="Arial"/>
          <w:color w:val="000000"/>
          <w:sz w:val="20"/>
          <w:szCs w:val="20"/>
        </w:rPr>
        <w:t>In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net:</w:t>
      </w:r>
      <w:r>
        <w:rPr>
          <w:rFonts w:ascii="Arial" w:eastAsia="Arial" w:hAnsi="Arial" w:cs="Arial"/>
          <w:color w:val="000000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FF"/>
          <w:spacing w:val="-52"/>
          <w:sz w:val="20"/>
          <w:szCs w:val="20"/>
        </w:rPr>
        <w:t xml:space="preserve"> </w:t>
      </w:r>
      <w:hyperlink r:id="rId13">
        <w:r>
          <w:rPr>
            <w:rFonts w:ascii="Arial" w:eastAsia="Arial" w:hAnsi="Arial" w:cs="Arial"/>
            <w:color w:val="0000FF"/>
            <w:w w:val="99"/>
            <w:sz w:val="20"/>
            <w:szCs w:val="20"/>
            <w:u w:val="single" w:color="0000FF"/>
          </w:rPr>
          <w:t>ww</w:t>
        </w:r>
        <w:r>
          <w:rPr>
            <w:rFonts w:ascii="Arial" w:eastAsia="Arial" w:hAnsi="Arial" w:cs="Arial"/>
            <w:color w:val="0000FF"/>
            <w:spacing w:val="-2"/>
            <w:w w:val="99"/>
            <w:sz w:val="20"/>
            <w:szCs w:val="20"/>
            <w:u w:val="single" w:color="0000FF"/>
          </w:rPr>
          <w:t>w</w:t>
        </w:r>
        <w:r>
          <w:rPr>
            <w:rFonts w:ascii="Arial" w:eastAsia="Arial" w:hAnsi="Arial" w:cs="Arial"/>
            <w:color w:val="0000FF"/>
            <w:spacing w:val="2"/>
            <w:w w:val="99"/>
            <w:sz w:val="20"/>
            <w:szCs w:val="20"/>
            <w:u w:val="single" w:color="0000FF"/>
          </w:rPr>
          <w:t>.</w:t>
        </w:r>
        <w:r>
          <w:rPr>
            <w:rFonts w:ascii="Arial" w:eastAsia="Arial" w:hAnsi="Arial" w:cs="Arial"/>
            <w:color w:val="0000FF"/>
            <w:spacing w:val="-1"/>
            <w:w w:val="99"/>
            <w:sz w:val="20"/>
            <w:szCs w:val="20"/>
            <w:u w:val="single" w:color="0000FF"/>
          </w:rPr>
          <w:t>i</w:t>
        </w:r>
        <w:r>
          <w:rPr>
            <w:rFonts w:ascii="Arial" w:eastAsia="Arial" w:hAnsi="Arial" w:cs="Arial"/>
            <w:color w:val="0000FF"/>
            <w:spacing w:val="2"/>
            <w:w w:val="99"/>
            <w:sz w:val="20"/>
            <w:szCs w:val="20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pacing w:val="-1"/>
            <w:w w:val="99"/>
            <w:sz w:val="20"/>
            <w:szCs w:val="20"/>
            <w:u w:val="single" w:color="0000FF"/>
          </w:rPr>
          <w:t>l</w:t>
        </w:r>
        <w:r>
          <w:rPr>
            <w:rFonts w:ascii="Arial" w:eastAsia="Arial" w:hAnsi="Arial" w:cs="Arial"/>
            <w:color w:val="0000FF"/>
            <w:w w:val="99"/>
            <w:sz w:val="20"/>
            <w:szCs w:val="20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pacing w:val="3"/>
            <w:w w:val="99"/>
            <w:sz w:val="20"/>
            <w:szCs w:val="20"/>
            <w:u w:val="single" w:color="0000FF"/>
          </w:rPr>
          <w:t>-</w:t>
        </w:r>
        <w:r>
          <w:rPr>
            <w:rFonts w:ascii="Arial" w:eastAsia="Arial" w:hAnsi="Arial" w:cs="Arial"/>
            <w:color w:val="0000FF"/>
            <w:w w:val="99"/>
            <w:sz w:val="20"/>
            <w:szCs w:val="20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pacing w:val="-1"/>
            <w:w w:val="99"/>
            <w:sz w:val="20"/>
            <w:szCs w:val="20"/>
            <w:u w:val="single" w:color="0000FF"/>
          </w:rPr>
          <w:t>i</w:t>
        </w:r>
        <w:r>
          <w:rPr>
            <w:rFonts w:ascii="Arial" w:eastAsia="Arial" w:hAnsi="Arial" w:cs="Arial"/>
            <w:color w:val="0000FF"/>
            <w:spacing w:val="1"/>
            <w:w w:val="99"/>
            <w:sz w:val="20"/>
            <w:szCs w:val="20"/>
            <w:u w:val="single" w:color="0000FF"/>
          </w:rPr>
          <w:t>s</w:t>
        </w:r>
        <w:r>
          <w:rPr>
            <w:rFonts w:ascii="Arial" w:eastAsia="Arial" w:hAnsi="Arial" w:cs="Arial"/>
            <w:color w:val="0000FF"/>
            <w:spacing w:val="4"/>
            <w:w w:val="99"/>
            <w:sz w:val="20"/>
            <w:szCs w:val="20"/>
            <w:u w:val="single" w:color="0000FF"/>
          </w:rPr>
          <w:t>m</w:t>
        </w:r>
        <w:r>
          <w:rPr>
            <w:rFonts w:ascii="Arial" w:eastAsia="Arial" w:hAnsi="Arial" w:cs="Arial"/>
            <w:color w:val="0000FF"/>
            <w:w w:val="99"/>
            <w:sz w:val="20"/>
            <w:szCs w:val="20"/>
            <w:u w:val="single" w:color="0000FF"/>
          </w:rPr>
          <w:t>.o</w:t>
        </w:r>
        <w:r>
          <w:rPr>
            <w:rFonts w:ascii="Arial" w:eastAsia="Arial" w:hAnsi="Arial" w:cs="Arial"/>
            <w:color w:val="0000FF"/>
            <w:spacing w:val="1"/>
            <w:w w:val="99"/>
            <w:sz w:val="20"/>
            <w:szCs w:val="20"/>
            <w:u w:val="single" w:color="0000FF"/>
          </w:rPr>
          <w:t>r</w:t>
        </w:r>
        <w:r>
          <w:rPr>
            <w:rFonts w:ascii="Arial" w:eastAsia="Arial" w:hAnsi="Arial" w:cs="Arial"/>
            <w:color w:val="0000FF"/>
            <w:w w:val="99"/>
            <w:sz w:val="20"/>
            <w:szCs w:val="20"/>
            <w:u w:val="single" w:color="0000FF"/>
          </w:rPr>
          <w:t>g</w:t>
        </w:r>
      </w:hyperlink>
    </w:p>
    <w:p w:rsidR="00514D7B" w:rsidRDefault="00514D7B">
      <w:pPr>
        <w:spacing w:after="0"/>
        <w:jc w:val="center"/>
        <w:sectPr w:rsidR="00514D7B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20" w:h="16860"/>
          <w:pgMar w:top="1220" w:right="1000" w:bottom="940" w:left="980" w:header="745" w:footer="749" w:gutter="0"/>
          <w:pgNumType w:start="1"/>
          <w:cols w:space="720"/>
        </w:sectPr>
      </w:pPr>
    </w:p>
    <w:p w:rsidR="00514D7B" w:rsidRDefault="00514D7B">
      <w:pPr>
        <w:spacing w:before="19" w:after="0" w:line="220" w:lineRule="exact"/>
      </w:pPr>
    </w:p>
    <w:p w:rsidR="00514D7B" w:rsidRDefault="007B3FBD">
      <w:pPr>
        <w:spacing w:before="18" w:after="0" w:line="240" w:lineRule="auto"/>
        <w:ind w:left="3344" w:right="3312"/>
        <w:jc w:val="center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w w:val="99"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5"/>
          <w:w w:val="99"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5"/>
          <w:w w:val="99"/>
          <w:sz w:val="32"/>
          <w:szCs w:val="32"/>
        </w:rPr>
        <w:t>v</w:t>
      </w:r>
      <w:r>
        <w:rPr>
          <w:rFonts w:ascii="Arial" w:eastAsia="Arial" w:hAnsi="Arial" w:cs="Arial"/>
          <w:b/>
          <w:bCs/>
          <w:spacing w:val="5"/>
          <w:w w:val="99"/>
          <w:sz w:val="32"/>
          <w:szCs w:val="32"/>
        </w:rPr>
        <w:t>i</w:t>
      </w:r>
      <w:r>
        <w:rPr>
          <w:rFonts w:ascii="Arial" w:eastAsia="Arial" w:hAnsi="Arial" w:cs="Arial"/>
          <w:b/>
          <w:bCs/>
          <w:w w:val="99"/>
          <w:sz w:val="32"/>
          <w:szCs w:val="32"/>
        </w:rPr>
        <w:t>si</w:t>
      </w:r>
      <w:r>
        <w:rPr>
          <w:rFonts w:ascii="Arial" w:eastAsia="Arial" w:hAnsi="Arial" w:cs="Arial"/>
          <w:b/>
          <w:bCs/>
          <w:spacing w:val="-1"/>
          <w:w w:val="99"/>
          <w:sz w:val="32"/>
          <w:szCs w:val="32"/>
        </w:rPr>
        <w:t>ons</w:t>
      </w:r>
    </w:p>
    <w:p w:rsidR="00514D7B" w:rsidRDefault="00CE1EAD">
      <w:pPr>
        <w:spacing w:before="62" w:after="0" w:line="241" w:lineRule="auto"/>
        <w:ind w:left="153" w:right="80"/>
        <w:rPr>
          <w:rFonts w:ascii="Arial" w:eastAsia="Arial" w:hAnsi="Arial" w:cs="Arial"/>
        </w:rPr>
      </w:pPr>
      <w:r>
        <w:pict>
          <v:group id="_x0000_s3192" style="position:absolute;left:0;text-align:left;margin-left:61.4pt;margin-top:34.5pt;width:472.55pt;height:497.25pt;z-index:-251696640;mso-position-horizontal-relative:page" coordorigin="1228,690" coordsize="9451,9945">
            <v:group id="_x0000_s3243" style="position:absolute;left:1866;top:7845;width:2785;height:2780" coordorigin="1866,7845" coordsize="2785,2780">
              <v:shape id="_x0000_s3250" style="position:absolute;left:1866;top:7845;width:2785;height:2780" coordorigin="1866,7845" coordsize="2785,2780" path="m3338,8005r-1051,l2269,8025r-54,60l2197,8085r-315,320l1873,8425r-5,20l1866,8465r2,20l1874,8505r7,20l1891,8545r13,l1920,8565r18,20l3922,10565r16,20l3955,10605r17,l3989,10625r108,l4388,10325r17,-20l4422,10285r16,-20l4454,10245r-488,l3708,10005,3364,9645,3192,9485r-86,-100l2935,9225r-86,-100l2678,8965r-86,-100l2422,8705r-86,-100l2251,8525r184,-180l2468,8305r17,l2518,8265r17,l2552,8245r18,l2587,8225r17,l2622,8205r36,l2676,8185r74,l2768,8165r810,l3529,8125r-24,l3409,8045r-24,l3338,8005e" fillcolor="#c1c1c1" stroked="f">
                <v:path arrowok="t"/>
              </v:shape>
              <v:shape id="_x0000_s3249" style="position:absolute;left:1866;top:7845;width:2785;height:2780" coordorigin="1866,7845" coordsize="2785,2780" path="m3578,8165r-679,l2919,8185r82,l3022,8205r44,l3083,8225r35,l3136,8245r35,l3189,8265r17,l3224,8285r18,l3260,8305r18,l3296,8325r18,l3332,8345r18,l3368,8365r18,l3423,8405r18,l3478,8445r18,l3550,8505r19,l3623,8565r18,l3749,8685r18,l3789,8725r22,20l3833,8765r61,60l3952,8885r53,60l4054,9005r45,60l4140,9125r38,60l4211,9245r30,60l4266,9365r8,20l4281,9385r20,60l4312,9485r6,20l4331,9565r6,60l4338,9665r,20l4332,9745r-11,60l4316,9825r-6,l4303,9845r-24,60l4259,9945r-11,l4237,9965r-13,20l4211,10005r-14,20l4182,10045r-16,l4150,10065r-184,180l4454,10245r15,-20l4483,10225r40,-60l4557,10105r29,-60l4609,9985r18,-60l4640,9865r8,-60l4651,9745r,-20l4651,9705r-2,-20l4648,9665r-3,-20l4642,9605r-12,-60l4613,9485r-7,-40l4582,9385r-19,-40l4553,9305r-11,-20l4531,9265r-12,-20l4506,9205r-13,-20l4480,9165r-15,-20l4450,9105r-15,-20l4419,9065r-17,-20l4385,9005r-18,-20l4349,8965r-19,-40l4311,8905r-20,-20l4270,8845r-21,-20l4227,8805r-23,-40l4181,8745r-23,-40l4134,8685r-25,-20l4083,8625r-26,-20l4031,8565r-28,-20l3976,8525r-29,-40l3873,8425r-25,-40l3578,8165e" fillcolor="#c1c1c1" stroked="f">
                <v:path arrowok="t"/>
              </v:shape>
              <v:shape id="_x0000_s3248" style="position:absolute;left:1866;top:7845;width:2785;height:2780" coordorigin="1866,7845" coordsize="2785,2780" path="m3174,7925r-776,l2361,7965r-19,l2305,8005r1009,l3291,7985r-24,l3221,7945r-24,l3174,7925e" fillcolor="#c1c1c1" stroked="f">
                <v:path arrowok="t"/>
              </v:shape>
              <v:shape id="_x0000_s3247" style="position:absolute;left:1866;top:7845;width:2785;height:2780" coordorigin="1866,7845" coordsize="2785,2780" path="m3105,7905r-669,l2417,7925r711,l3105,7905e" fillcolor="#c1c1c1" stroked="f">
                <v:path arrowok="t"/>
              </v:shape>
              <v:shape id="_x0000_s3246" style="position:absolute;left:1866;top:7845;width:2785;height:2780" coordorigin="1866,7845" coordsize="2785,2780" path="m3060,7885r-566,l2475,7905r607,l3060,7885e" fillcolor="#c1c1c1" stroked="f">
                <v:path arrowok="t"/>
              </v:shape>
              <v:shape id="_x0000_s3245" style="position:absolute;left:1866;top:7845;width:2785;height:2780" coordorigin="1866,7845" coordsize="2785,2780" path="m2992,7865r-440,l2533,7885r482,l2992,7865e" fillcolor="#c1c1c1" stroked="f">
                <v:path arrowok="t"/>
              </v:shape>
              <v:shape id="_x0000_s3244" style="position:absolute;left:1866;top:7845;width:2785;height:2780" coordorigin="1866,7845" coordsize="2785,2780" path="m2904,7845r-272,l2612,7865r314,l2904,7845e" fillcolor="#c1c1c1" stroked="f">
                <v:path arrowok="t"/>
              </v:shape>
            </v:group>
            <v:group id="_x0000_s3230" style="position:absolute;left:3204;top:6575;width:3060;height:2740" coordorigin="3204,6575" coordsize="3060,2740">
              <v:shape id="_x0000_s3242" style="position:absolute;left:3204;top:6575;width:3060;height:2740" coordorigin="3204,6575" coordsize="3060,2740" path="m4414,6735r-866,l3532,6755r-17,20l3219,7075r-9,l3205,7095r-1,20l3206,7155r5,20l3218,7175r11,20l3241,7215r16,20l3275,7255,5330,9315r75,l5426,9295r13,l5454,9275r19,-20l5487,9235r13,l5510,9215r10,-20l5525,9175r3,l5528,9155r-4,l5520,9135r-7,l5316,8935r-94,-100l5175,8795r-47,-60l5035,8655r-47,-60l4941,8555r-46,-60l4801,8415r-46,-60l4662,8275r-46,-60l4570,8175r53,-60l4666,8075r33,-40l4715,8035r17,-20l4749,7995r36,l4803,7975r764,l5504,7935r-1179,l3581,7195r155,-160l3751,7015r15,l3780,6995r15,-20l3810,6975r16,-20l3842,6955r16,-20l3875,6935r18,-20l3933,6915r18,-20l4582,6895r-16,-20l4551,6855r-15,l4506,6815r-15,l4460,6775r-15,l4429,6755r-15,-20e" fillcolor="#c1c1c1" stroked="f">
                <v:path arrowok="t"/>
              </v:shape>
              <v:shape id="_x0000_s3241" style="position:absolute;left:3204;top:6575;width:3060;height:2740" coordorigin="3204,6575" coordsize="3060,2740" path="m6148,8575r-93,l6072,8595r57,l6148,8575e" fillcolor="#c1c1c1" stroked="f">
                <v:path arrowok="t"/>
              </v:shape>
              <v:shape id="_x0000_s3240" style="position:absolute;left:3204;top:6575;width:3060;height:2740" coordorigin="3204,6575" coordsize="3060,2740" path="m5567,7975r-592,l4999,7995r55,l5072,8015r19,l5110,8035r39,l5168,8055r17,l5201,8075r17,l5235,8095r17,l5270,8115r17,l5305,8135r18,l5341,8155r18,l5378,8175r457,280l6037,8575r122,l6172,8555r16,-20l6208,8515r14,l6234,8495r11,-20l6256,8455r6,-20l6264,8435r-1,-20l6254,8395r-16,l6228,8375r-15,-20l6192,8355r-10,-20l6168,8335r-16,-20l6134,8315r-44,-40l6059,8275,5907,8175,5629,8015r-62,-40e" fillcolor="#c1c1c1" stroked="f">
                <v:path arrowok="t"/>
              </v:shape>
              <v:shape id="_x0000_s3239" style="position:absolute;left:3204;top:6575;width:3060;height:2740" coordorigin="3204,6575" coordsize="3060,2740" path="m4727,7055r-367,l4410,7115r10,l4434,7135r14,20l4462,7155r13,20l4487,7195r12,20l4511,7215r11,20l4533,7255r11,20l4555,7295r27,60l4595,7395r5,l4612,7455r3,40l4614,7515r-7,60l4590,7635r-16,40l4564,7675r-11,20l4512,7755r-187,180l5504,7935r-50,-40l5436,7895r-18,-20l5401,7875r-18,-20l5349,7855r-17,-20l5281,7815r-19,-20l5244,7795r-18,-20l5190,7775r-19,-20l5153,7755r-18,-20l5097,7735r-20,-20l5019,7715r-19,-20l4862,7695r5,-20l4872,7655r3,l4879,7635r7,-60l4888,7495r-1,l4886,7475r-7,-60l4865,7355r-12,-40l4847,7295r-19,-60l4811,7195r-8,l4793,7175r-10,-20l4772,7135r-12,-20l4747,7095r-10,-20l4727,7055e" fillcolor="#c1c1c1" stroked="f">
                <v:path arrowok="t"/>
              </v:shape>
              <v:shape id="_x0000_s3238" style="position:absolute;left:3204;top:6575;width:3060;height:2740" coordorigin="3204,6575" coordsize="3060,2740" path="m4627,6935r-429,l4214,6955r16,l4246,6975r16,l4295,7015r16,l4344,7055r372,l4704,7035r-11,-20l4681,6995r-13,l4655,6975r-14,-20l4627,6935e" fillcolor="#c1c1c1" stroked="f">
                <v:path arrowok="t"/>
              </v:shape>
              <v:shape id="_x0000_s3237" style="position:absolute;left:3204;top:6575;width:3060;height:2740" coordorigin="3204,6575" coordsize="3060,2740" path="m4582,6895r-498,l4104,6915r41,l4166,6935r447,l4597,6915r-15,-20e" fillcolor="#c1c1c1" stroked="f">
                <v:path arrowok="t"/>
              </v:shape>
              <v:shape id="_x0000_s3236" style="position:absolute;left:3204;top:6575;width:3060;height:2740" coordorigin="3204,6575" coordsize="3060,2740" path="m4350,6695r-759,l3577,6715r-14,20l4398,6735r-16,-20l4366,6715r-16,-20e" fillcolor="#c1c1c1" stroked="f">
                <v:path arrowok="t"/>
              </v:shape>
              <v:shape id="_x0000_s3235" style="position:absolute;left:3204;top:6575;width:3060;height:2740" coordorigin="3204,6575" coordsize="3060,2740" path="m4316,6675r-695,l3603,6695r730,l4316,6675e" fillcolor="#c1c1c1" stroked="f">
                <v:path arrowok="t"/>
              </v:shape>
              <v:shape id="_x0000_s3234" style="position:absolute;left:3204;top:6575;width:3060;height:2740" coordorigin="3204,6575" coordsize="3060,2740" path="m4247,6635r-578,l3654,6655r-16,20l4299,6675r-17,-20l4264,6655r-17,-20e" fillcolor="#c1c1c1" stroked="f">
                <v:path arrowok="t"/>
              </v:shape>
              <v:shape id="_x0000_s3233" style="position:absolute;left:3204;top:6575;width:3060;height:2740" coordorigin="3204,6575" coordsize="3060,2740" path="m4211,6615r-503,l3689,6635r540,l4211,6615e" fillcolor="#c1c1c1" stroked="f">
                <v:path arrowok="t"/>
              </v:shape>
              <v:shape id="_x0000_s3232" style="position:absolute;left:3204;top:6575;width:3060;height:2740" coordorigin="3204,6575" coordsize="3060,2740" path="m4155,6595r-390,l3746,6615r428,l4155,6595e" fillcolor="#c1c1c1" stroked="f">
                <v:path arrowok="t"/>
              </v:shape>
              <v:shape id="_x0000_s3231" style="position:absolute;left:3204;top:6575;width:3060;height:2740" coordorigin="3204,6575" coordsize="3060,2740" path="m4095,6575r-274,l3802,6595r313,l4095,6575e" fillcolor="#c1c1c1" stroked="f">
                <v:path arrowok="t"/>
              </v:shape>
            </v:group>
            <v:group id="_x0000_s3226" style="position:absolute;left:4690;top:5407;width:2877;height:2876" coordorigin="4690,5407" coordsize="2877,2876">
              <v:shape id="_x0000_s3229" style="position:absolute;left:4690;top:5407;width:2877;height:2876" coordorigin="4690,5407" coordsize="2877,2876" path="m4900,5407r-60,20l4779,5480r-44,46l4698,5576r-8,37l4694,5634r7,18l4711,5671r80,125l6309,8192r36,50l6409,8283r17,-3l6488,8233r46,-49l6560,8121r1,-11l6555,8099r-3,-10l6546,8077r-8,-13l6140,7453r-21,-32l6399,7141r-468,l5109,5869r-44,-67l5066,5801r474,l4955,5429r-15,-8l4922,5413r-22,-6e" fillcolor="#c1c1c1" stroked="f">
                <v:path arrowok="t"/>
              </v:shape>
              <v:shape id="_x0000_s3228" style="position:absolute;left:4690;top:5407;width:2877;height:2876" coordorigin="4690,5407" coordsize="2877,2876" path="m7199,6850r-509,l7346,7270r14,7l7371,7283r20,7l7401,7291r19,-6l7481,7241r51,-53l7567,7128r-4,-23l7523,7060r-53,-37l7199,6850e" fillcolor="#c1c1c1" stroked="f">
                <v:path arrowok="t"/>
              </v:shape>
              <v:shape id="_x0000_s3227" style="position:absolute;left:4690;top:5407;width:2877;height:2876" coordorigin="4690,5407" coordsize="2877,2876" path="m5540,5801r-474,l6408,6663r-477,478l6399,7141r291,-291l7199,6850,5540,5801e" fillcolor="#c1c1c1" stroked="f">
                <v:path arrowok="t"/>
              </v:shape>
            </v:group>
            <v:group id="_x0000_s3223" style="position:absolute;left:5641;top:3993;width:2325;height:2883" coordorigin="5641,3993" coordsize="2325,2883">
              <v:shape id="_x0000_s3225" style="position:absolute;left:5641;top:3993;width:2325;height:2883" coordorigin="5641,3993" coordsize="2325,2883" path="m6300,3993r-644,631l5641,4676r2,27l5679,4769,7768,6862r36,14l7826,6872r66,-43l7937,6781r25,-52l7966,6719r-1,-10l7960,6697r-4,-9l7950,6680,7021,5750r244,-244l6777,5506,6025,4754r508,-508l6536,4240r-22,-64l6471,4123r-44,-44l6366,4024r-57,-30l6300,3993e" fillcolor="#c1c1c1" stroked="f">
                <v:path arrowok="t"/>
              </v:shape>
              <v:shape id="_x0000_s3224" style="position:absolute;left:5641;top:3993;width:2325;height:2883" coordorigin="5641,3993" coordsize="2325,2883" path="m7272,5021r-9,1l7257,5025r-480,481l7265,5506r237,-237l7503,5262r,-11l7502,5242r-31,-57l7432,5139r-50,-50l7336,5049r-55,-27l7272,5021e" fillcolor="#c1c1c1" stroked="f">
                <v:path arrowok="t"/>
              </v:shape>
            </v:group>
            <v:group id="_x0000_s3219" style="position:absolute;left:6452;top:2855;width:2769;height:2769" coordorigin="6452,2855" coordsize="2769,2769">
              <v:shape id="_x0000_s3222" style="position:absolute;left:6452;top:2855;width:2769;height:2769" coordorigin="6452,2855" coordsize="2769,2769" path="m7462,3682r-365,l9022,5608r10,7l9042,5619r10,4l9061,5623r19,-5l9147,5575r44,-48l9216,5475r4,-11l9220,5455r-8,-20l9205,5425,7462,3682e" fillcolor="#c1c1c1" stroked="f">
                <v:path arrowok="t"/>
              </v:shape>
              <v:shape id="_x0000_s3221" style="position:absolute;left:6452;top:2855;width:2769;height:2769" coordorigin="6452,2855" coordsize="2769,2769" path="m6700,4076r-11,l6698,4077r2,-1e" fillcolor="#c1c1c1" stroked="f">
                <v:path arrowok="t"/>
              </v:shape>
              <v:shape id="_x0000_s3220" style="position:absolute;left:6452;top:2855;width:2769;height:2769" coordorigin="6452,2855" coordsize="2769,2769" path="m7439,2855r-11,l7421,2858r-966,966l6452,3831r1,11l6488,3910r40,47l6576,4005r47,40l6678,4076r22,l6705,4074r392,-392l7462,3682,7279,3500r392,-392l7674,3101r-21,-63l7609,2986r-44,-45l7504,2887r-56,-31l7439,2855e" fillcolor="#c1c1c1" stroked="f">
                <v:path arrowok="t"/>
              </v:shape>
            </v:group>
            <v:group id="_x0000_s3217" style="position:absolute;left:1234;top:696;width:9439;height:2" coordorigin="1234,696" coordsize="9439,2">
              <v:shape id="_x0000_s3218" style="position:absolute;left:1234;top:696;width:9439;height:2" coordorigin="1234,696" coordsize="9439,0" path="m1234,696r9439,e" filled="f" strokeweight=".58pt">
                <v:path arrowok="t"/>
              </v:shape>
            </v:group>
            <v:group id="_x0000_s3215" style="position:absolute;left:1238;top:700;width:2;height:6521" coordorigin="1238,700" coordsize="2,6521">
              <v:shape id="_x0000_s3216" style="position:absolute;left:1238;top:700;width:2;height:6521" coordorigin="1238,700" coordsize="0,6521" path="m1238,700r,6521e" filled="f" strokeweight=".20497mm">
                <v:path arrowok="t"/>
              </v:shape>
            </v:group>
            <v:group id="_x0000_s3213" style="position:absolute;left:3146;top:700;width:2;height:6521" coordorigin="3146,700" coordsize="2,6521">
              <v:shape id="_x0000_s3214" style="position:absolute;left:3146;top:700;width:2;height:6521" coordorigin="3146,700" coordsize="0,6521" path="m3146,700r,6521e" filled="f" strokeweight=".20497mm">
                <v:path arrowok="t"/>
              </v:shape>
            </v:group>
            <v:group id="_x0000_s3211" style="position:absolute;left:6506;top:700;width:2;height:6521" coordorigin="6506,700" coordsize="2,6521">
              <v:shape id="_x0000_s3212" style="position:absolute;left:6506;top:700;width:2;height:6521" coordorigin="6506,700" coordsize="0,6521" path="m6506,700r,6521e" filled="f" strokeweight=".58pt">
                <v:path arrowok="t"/>
              </v:shape>
            </v:group>
            <v:group id="_x0000_s3209" style="position:absolute;left:10668;top:700;width:2;height:6521" coordorigin="10668,700" coordsize="2,6521">
              <v:shape id="_x0000_s3210" style="position:absolute;left:10668;top:700;width:2;height:6521" coordorigin="10668,700" coordsize="0,6521" path="m10668,700r,6521e" filled="f" strokeweight=".58pt">
                <v:path arrowok="t"/>
              </v:shape>
            </v:group>
            <v:group id="_x0000_s3207" style="position:absolute;left:1234;top:1200;width:9439;height:2" coordorigin="1234,1200" coordsize="9439,2">
              <v:shape id="_x0000_s3208" style="position:absolute;left:1234;top:1200;width:9439;height:2" coordorigin="1234,1200" coordsize="9439,0" path="m1234,1200r9439,e" filled="f" strokeweight=".58pt">
                <v:path arrowok="t"/>
              </v:shape>
            </v:group>
            <v:group id="_x0000_s3205" style="position:absolute;left:1234;top:2061;width:9439;height:2" coordorigin="1234,2061" coordsize="9439,2">
              <v:shape id="_x0000_s3206" style="position:absolute;left:1234;top:2061;width:9439;height:2" coordorigin="1234,2061" coordsize="9439,0" path="m1234,2061r9439,e" filled="f" strokeweight=".20497mm">
                <v:path arrowok="t"/>
              </v:shape>
            </v:group>
            <v:group id="_x0000_s3203" style="position:absolute;left:1234;top:2920;width:9439;height:2" coordorigin="1234,2920" coordsize="9439,2">
              <v:shape id="_x0000_s3204" style="position:absolute;left:1234;top:2920;width:9439;height:2" coordorigin="1234,2920" coordsize="9439,0" path="m1234,2920r9439,e" filled="f" strokeweight=".58pt">
                <v:path arrowok="t"/>
              </v:shape>
            </v:group>
            <v:group id="_x0000_s3201" style="position:absolute;left:1234;top:3782;width:9439;height:2" coordorigin="1234,3782" coordsize="9439,2">
              <v:shape id="_x0000_s3202" style="position:absolute;left:1234;top:3782;width:9439;height:2" coordorigin="1234,3782" coordsize="9439,0" path="m1234,3782r9439,e" filled="f" strokeweight=".20497mm">
                <v:path arrowok="t"/>
              </v:shape>
            </v:group>
            <v:group id="_x0000_s3199" style="position:absolute;left:1234;top:4644;width:9439;height:2" coordorigin="1234,4644" coordsize="9439,2">
              <v:shape id="_x0000_s3200" style="position:absolute;left:1234;top:4644;width:9439;height:2" coordorigin="1234,4644" coordsize="9439,0" path="m1234,4644r9439,e" filled="f" strokeweight=".58pt">
                <v:path arrowok="t"/>
              </v:shape>
            </v:group>
            <v:group id="_x0000_s3197" style="position:absolute;left:1234;top:5505;width:9439;height:2" coordorigin="1234,5505" coordsize="9439,2">
              <v:shape id="_x0000_s3198" style="position:absolute;left:1234;top:5505;width:9439;height:2" coordorigin="1234,5505" coordsize="9439,0" path="m1234,5505r9439,e" filled="f" strokeweight=".58pt">
                <v:path arrowok="t"/>
              </v:shape>
            </v:group>
            <v:group id="_x0000_s3195" style="position:absolute;left:1234;top:6364;width:9439;height:2" coordorigin="1234,6364" coordsize="9439,2">
              <v:shape id="_x0000_s3196" style="position:absolute;left:1234;top:6364;width:9439;height:2" coordorigin="1234,6364" coordsize="9439,0" path="m1234,6364r9439,e" filled="f" strokeweight=".58pt">
                <v:path arrowok="t"/>
              </v:shape>
            </v:group>
            <v:group id="_x0000_s3193" style="position:absolute;left:1234;top:7226;width:9439;height:2" coordorigin="1234,7226" coordsize="9439,2">
              <v:shape id="_x0000_s3194" style="position:absolute;left:1234;top:7226;width:9439;height:2" coordorigin="1234,7226" coordsize="9439,0" path="m1234,7226r9439,e" filled="f" strokeweight=".58pt">
                <v:path arrowok="t"/>
              </v:shape>
            </v:group>
            <w10:wrap anchorx="page"/>
          </v:group>
        </w:pict>
      </w:r>
      <w:r w:rsidR="007B3FBD">
        <w:rPr>
          <w:rFonts w:ascii="Arial" w:eastAsia="Arial" w:hAnsi="Arial" w:cs="Arial"/>
          <w:spacing w:val="-1"/>
        </w:rPr>
        <w:t>R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2"/>
        </w:rPr>
        <w:t>v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2"/>
        </w:rPr>
        <w:t>s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ons</w:t>
      </w:r>
      <w:r w:rsidR="007B3FBD">
        <w:rPr>
          <w:rFonts w:ascii="Arial" w:eastAsia="Arial" w:hAnsi="Arial" w:cs="Arial"/>
          <w:spacing w:val="49"/>
        </w:rPr>
        <w:t xml:space="preserve">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49"/>
        </w:rPr>
        <w:t xml:space="preserve">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he</w:t>
      </w:r>
      <w:r w:rsidR="007B3FBD">
        <w:rPr>
          <w:rFonts w:ascii="Arial" w:eastAsia="Arial" w:hAnsi="Arial" w:cs="Arial"/>
          <w:spacing w:val="49"/>
        </w:rPr>
        <w:t xml:space="preserve"> </w:t>
      </w:r>
      <w:r w:rsidR="007B3FBD">
        <w:rPr>
          <w:rFonts w:ascii="Arial" w:eastAsia="Arial" w:hAnsi="Arial" w:cs="Arial"/>
          <w:spacing w:val="1"/>
        </w:rPr>
        <w:t>I</w:t>
      </w:r>
      <w:r w:rsidR="007B3FBD">
        <w:rPr>
          <w:rFonts w:ascii="Arial" w:eastAsia="Arial" w:hAnsi="Arial" w:cs="Arial"/>
          <w:spacing w:val="-1"/>
        </w:rPr>
        <w:t>A</w:t>
      </w:r>
      <w:r w:rsidR="007B3FBD">
        <w:rPr>
          <w:rFonts w:ascii="Arial" w:eastAsia="Arial" w:hAnsi="Arial" w:cs="Arial"/>
        </w:rPr>
        <w:t>LA</w:t>
      </w:r>
      <w:r w:rsidR="007B3FBD">
        <w:rPr>
          <w:rFonts w:ascii="Arial" w:eastAsia="Arial" w:hAnsi="Arial" w:cs="Arial"/>
          <w:spacing w:val="51"/>
        </w:rPr>
        <w:t xml:space="preserve"> </w:t>
      </w:r>
      <w:r w:rsidR="007B3FBD">
        <w:rPr>
          <w:rFonts w:ascii="Arial" w:eastAsia="Arial" w:hAnsi="Arial" w:cs="Arial"/>
          <w:spacing w:val="-1"/>
        </w:rPr>
        <w:t>D</w:t>
      </w:r>
      <w:r w:rsidR="007B3FBD">
        <w:rPr>
          <w:rFonts w:ascii="Arial" w:eastAsia="Arial" w:hAnsi="Arial" w:cs="Arial"/>
        </w:rPr>
        <w:t>ocu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ent</w:t>
      </w:r>
      <w:r w:rsidR="007B3FBD">
        <w:rPr>
          <w:rFonts w:ascii="Arial" w:eastAsia="Arial" w:hAnsi="Arial" w:cs="Arial"/>
          <w:spacing w:val="50"/>
        </w:rPr>
        <w:t xml:space="preserve"> 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49"/>
        </w:rPr>
        <w:t xml:space="preserve">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49"/>
        </w:rPr>
        <w:t xml:space="preserve"> </w:t>
      </w:r>
      <w:r w:rsidR="007B3FBD">
        <w:rPr>
          <w:rFonts w:ascii="Arial" w:eastAsia="Arial" w:hAnsi="Arial" w:cs="Arial"/>
        </w:rPr>
        <w:t>be</w:t>
      </w:r>
      <w:r w:rsidR="007B3FBD">
        <w:rPr>
          <w:rFonts w:ascii="Arial" w:eastAsia="Arial" w:hAnsi="Arial" w:cs="Arial"/>
          <w:spacing w:val="49"/>
        </w:rPr>
        <w:t xml:space="preserve"> </w:t>
      </w:r>
      <w:r w:rsidR="007B3FBD">
        <w:rPr>
          <w:rFonts w:ascii="Arial" w:eastAsia="Arial" w:hAnsi="Arial" w:cs="Arial"/>
        </w:rPr>
        <w:t>no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ed</w:t>
      </w:r>
      <w:r w:rsidR="007B3FBD">
        <w:rPr>
          <w:rFonts w:ascii="Arial" w:eastAsia="Arial" w:hAnsi="Arial" w:cs="Arial"/>
          <w:spacing w:val="49"/>
        </w:rPr>
        <w:t xml:space="preserve"> 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49"/>
        </w:rPr>
        <w:t xml:space="preserve">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he</w:t>
      </w:r>
      <w:r w:rsidR="007B3FBD">
        <w:rPr>
          <w:rFonts w:ascii="Arial" w:eastAsia="Arial" w:hAnsi="Arial" w:cs="Arial"/>
          <w:spacing w:val="49"/>
        </w:rPr>
        <w:t xml:space="preserve">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ab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49"/>
        </w:rPr>
        <w:t xml:space="preserve"> </w:t>
      </w:r>
      <w:r w:rsidR="007B3FBD">
        <w:rPr>
          <w:rFonts w:ascii="Arial" w:eastAsia="Arial" w:hAnsi="Arial" w:cs="Arial"/>
        </w:rPr>
        <w:t>p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or</w:t>
      </w:r>
      <w:r w:rsidR="007B3FBD">
        <w:rPr>
          <w:rFonts w:ascii="Arial" w:eastAsia="Arial" w:hAnsi="Arial" w:cs="Arial"/>
          <w:spacing w:val="50"/>
        </w:rPr>
        <w:t xml:space="preserve">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49"/>
        </w:rPr>
        <w:t xml:space="preserve">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he</w:t>
      </w:r>
      <w:r w:rsidR="007B3FBD">
        <w:rPr>
          <w:rFonts w:ascii="Arial" w:eastAsia="Arial" w:hAnsi="Arial" w:cs="Arial"/>
          <w:spacing w:val="49"/>
        </w:rPr>
        <w:t xml:space="preserve"> 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ssue</w:t>
      </w:r>
      <w:r w:rsidR="007B3FBD">
        <w:rPr>
          <w:rFonts w:ascii="Arial" w:eastAsia="Arial" w:hAnsi="Arial" w:cs="Arial"/>
          <w:spacing w:val="49"/>
        </w:rPr>
        <w:t xml:space="preserve"> </w:t>
      </w:r>
      <w:r w:rsidR="007B3FBD">
        <w:rPr>
          <w:rFonts w:ascii="Arial" w:eastAsia="Arial" w:hAnsi="Arial" w:cs="Arial"/>
        </w:rPr>
        <w:t>of</w:t>
      </w:r>
      <w:r w:rsidR="007B3FBD">
        <w:rPr>
          <w:rFonts w:ascii="Arial" w:eastAsia="Arial" w:hAnsi="Arial" w:cs="Arial"/>
          <w:spacing w:val="52"/>
        </w:rPr>
        <w:t xml:space="preserve"> 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49"/>
        </w:rPr>
        <w:t xml:space="preserve"> 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2"/>
        </w:rPr>
        <w:t>v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sed docu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en</w:t>
      </w:r>
      <w:r w:rsidR="007B3FBD">
        <w:rPr>
          <w:rFonts w:ascii="Arial" w:eastAsia="Arial" w:hAnsi="Arial" w:cs="Arial"/>
          <w:spacing w:val="-1"/>
        </w:rPr>
        <w:t>t</w:t>
      </w:r>
      <w:r w:rsidR="007B3FBD">
        <w:rPr>
          <w:rFonts w:ascii="Arial" w:eastAsia="Arial" w:hAnsi="Arial" w:cs="Arial"/>
        </w:rPr>
        <w:t>.</w:t>
      </w:r>
    </w:p>
    <w:p w:rsidR="00514D7B" w:rsidRDefault="00514D7B">
      <w:pPr>
        <w:spacing w:before="5" w:after="0" w:line="240" w:lineRule="exact"/>
        <w:rPr>
          <w:sz w:val="24"/>
          <w:szCs w:val="24"/>
        </w:rPr>
      </w:pPr>
    </w:p>
    <w:p w:rsidR="00514D7B" w:rsidRDefault="007B3FBD">
      <w:pPr>
        <w:tabs>
          <w:tab w:val="left" w:pos="2600"/>
          <w:tab w:val="left" w:pos="6220"/>
        </w:tabs>
        <w:spacing w:after="0" w:line="240" w:lineRule="auto"/>
        <w:ind w:left="937" w:right="923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D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</w:rPr>
        <w:tab/>
      </w:r>
      <w:r>
        <w:rPr>
          <w:rFonts w:ascii="Arial" w:eastAsia="Arial" w:hAnsi="Arial" w:cs="Arial"/>
          <w:b/>
          <w:bCs/>
          <w:spacing w:val="-1"/>
        </w:rPr>
        <w:t>P</w:t>
      </w:r>
      <w:r>
        <w:rPr>
          <w:rFonts w:ascii="Arial" w:eastAsia="Arial" w:hAnsi="Arial" w:cs="Arial"/>
          <w:b/>
          <w:bCs/>
        </w:rPr>
        <w:t>age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/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S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-3"/>
        </w:rPr>
        <w:t>c</w:t>
      </w:r>
      <w:r>
        <w:rPr>
          <w:rFonts w:ascii="Arial" w:eastAsia="Arial" w:hAnsi="Arial" w:cs="Arial"/>
          <w:b/>
          <w:bCs/>
          <w:spacing w:val="1"/>
        </w:rPr>
        <w:t>ti</w:t>
      </w:r>
      <w:r>
        <w:rPr>
          <w:rFonts w:ascii="Arial" w:eastAsia="Arial" w:hAnsi="Arial" w:cs="Arial"/>
          <w:b/>
          <w:bCs/>
        </w:rPr>
        <w:t>on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R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-3"/>
        </w:rPr>
        <w:t>v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sed</w:t>
      </w:r>
      <w:r>
        <w:rPr>
          <w:rFonts w:ascii="Arial" w:eastAsia="Arial" w:hAnsi="Arial" w:cs="Arial"/>
          <w:b/>
          <w:bCs/>
        </w:rPr>
        <w:tab/>
      </w:r>
      <w:r>
        <w:rPr>
          <w:rFonts w:ascii="Arial" w:eastAsia="Arial" w:hAnsi="Arial" w:cs="Arial"/>
          <w:b/>
          <w:bCs/>
          <w:spacing w:val="-1"/>
        </w:rPr>
        <w:t>R</w:t>
      </w:r>
      <w:r>
        <w:rPr>
          <w:rFonts w:ascii="Arial" w:eastAsia="Arial" w:hAnsi="Arial" w:cs="Arial"/>
          <w:b/>
          <w:bCs/>
        </w:rPr>
        <w:t>equ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reme</w:t>
      </w:r>
      <w:r>
        <w:rPr>
          <w:rFonts w:ascii="Arial" w:eastAsia="Arial" w:hAnsi="Arial" w:cs="Arial"/>
          <w:b/>
          <w:bCs/>
          <w:spacing w:val="-3"/>
        </w:rPr>
        <w:t>n</w:t>
      </w:r>
      <w:r>
        <w:rPr>
          <w:rFonts w:ascii="Arial" w:eastAsia="Arial" w:hAnsi="Arial" w:cs="Arial"/>
          <w:b/>
          <w:bCs/>
        </w:rPr>
        <w:t xml:space="preserve">t </w:t>
      </w:r>
      <w:r>
        <w:rPr>
          <w:rFonts w:ascii="Arial" w:eastAsia="Arial" w:hAnsi="Arial" w:cs="Arial"/>
          <w:b/>
          <w:bCs/>
          <w:spacing w:val="1"/>
        </w:rPr>
        <w:t>f</w:t>
      </w:r>
      <w:r>
        <w:rPr>
          <w:rFonts w:ascii="Arial" w:eastAsia="Arial" w:hAnsi="Arial" w:cs="Arial"/>
          <w:b/>
          <w:bCs/>
        </w:rPr>
        <w:t>or</w:t>
      </w:r>
      <w:r>
        <w:rPr>
          <w:rFonts w:ascii="Arial" w:eastAsia="Arial" w:hAnsi="Arial" w:cs="Arial"/>
          <w:b/>
          <w:bCs/>
          <w:spacing w:val="-1"/>
        </w:rPr>
        <w:t xml:space="preserve"> R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-3"/>
        </w:rPr>
        <w:t>v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on</w:t>
      </w:r>
    </w:p>
    <w:p w:rsidR="00514D7B" w:rsidRDefault="00514D7B">
      <w:pPr>
        <w:spacing w:after="0"/>
        <w:jc w:val="center"/>
        <w:sectPr w:rsidR="00514D7B">
          <w:pgSz w:w="11920" w:h="16860"/>
          <w:pgMar w:top="1220" w:right="1000" w:bottom="940" w:left="980" w:header="745" w:footer="749" w:gutter="0"/>
          <w:cols w:space="720"/>
        </w:sectPr>
      </w:pPr>
    </w:p>
    <w:p w:rsidR="00514D7B" w:rsidRDefault="00514D7B">
      <w:pPr>
        <w:spacing w:before="19" w:after="0" w:line="220" w:lineRule="exact"/>
      </w:pPr>
    </w:p>
    <w:p w:rsidR="00514D7B" w:rsidRDefault="007B3FBD">
      <w:pPr>
        <w:spacing w:before="18" w:after="0" w:line="240" w:lineRule="auto"/>
        <w:ind w:left="3586" w:right="3574"/>
        <w:jc w:val="center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25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b</w:t>
      </w:r>
      <w:r>
        <w:rPr>
          <w:rFonts w:ascii="Arial" w:eastAsia="Arial" w:hAnsi="Arial" w:cs="Arial"/>
          <w:b/>
          <w:bCs/>
          <w:sz w:val="32"/>
          <w:szCs w:val="32"/>
        </w:rPr>
        <w:t>le</w:t>
      </w:r>
      <w:r>
        <w:rPr>
          <w:rFonts w:ascii="Arial" w:eastAsia="Arial" w:hAnsi="Arial" w:cs="Arial"/>
          <w:b/>
          <w:bCs/>
          <w:spacing w:val="-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w w:val="99"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2"/>
          <w:w w:val="99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w w:val="99"/>
          <w:sz w:val="32"/>
          <w:szCs w:val="32"/>
        </w:rPr>
        <w:t>nt</w:t>
      </w:r>
      <w:r>
        <w:rPr>
          <w:rFonts w:ascii="Arial" w:eastAsia="Arial" w:hAnsi="Arial" w:cs="Arial"/>
          <w:b/>
          <w:bCs/>
          <w:spacing w:val="3"/>
          <w:w w:val="99"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2"/>
          <w:w w:val="99"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w w:val="99"/>
          <w:sz w:val="32"/>
          <w:szCs w:val="32"/>
        </w:rPr>
        <w:t>ts</w:t>
      </w: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before="2" w:after="0" w:line="280" w:lineRule="exact"/>
        <w:rPr>
          <w:sz w:val="28"/>
          <w:szCs w:val="28"/>
        </w:rPr>
      </w:pPr>
    </w:p>
    <w:p w:rsidR="00514D7B" w:rsidRDefault="007B3FBD">
      <w:pPr>
        <w:tabs>
          <w:tab w:val="left" w:pos="700"/>
        </w:tabs>
        <w:spacing w:after="0" w:line="240" w:lineRule="auto"/>
        <w:ind w:left="153" w:right="-20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b/>
          <w:bCs/>
          <w:color w:val="365F91"/>
          <w:sz w:val="28"/>
          <w:szCs w:val="28"/>
        </w:rPr>
        <w:t>1</w:t>
      </w:r>
      <w:r>
        <w:rPr>
          <w:rFonts w:ascii="Cambria" w:eastAsia="Cambria" w:hAnsi="Cambria" w:cs="Cambria"/>
          <w:b/>
          <w:bCs/>
          <w:color w:val="365F91"/>
          <w:sz w:val="28"/>
          <w:szCs w:val="28"/>
        </w:rPr>
        <w:tab/>
      </w:r>
      <w:r>
        <w:rPr>
          <w:rFonts w:ascii="Cambria" w:eastAsia="Cambria" w:hAnsi="Cambria" w:cs="Cambria"/>
          <w:b/>
          <w:bCs/>
          <w:color w:val="365F91"/>
          <w:spacing w:val="1"/>
          <w:sz w:val="28"/>
          <w:szCs w:val="28"/>
        </w:rPr>
        <w:t>Ta</w:t>
      </w:r>
      <w:r>
        <w:rPr>
          <w:rFonts w:ascii="Cambria" w:eastAsia="Cambria" w:hAnsi="Cambria" w:cs="Cambria"/>
          <w:b/>
          <w:bCs/>
          <w:color w:val="365F91"/>
          <w:sz w:val="28"/>
          <w:szCs w:val="28"/>
        </w:rPr>
        <w:t>ble</w:t>
      </w:r>
      <w:r>
        <w:rPr>
          <w:rFonts w:ascii="Cambria" w:eastAsia="Cambria" w:hAnsi="Cambria" w:cs="Cambria"/>
          <w:b/>
          <w:bCs/>
          <w:color w:val="365F91"/>
          <w:spacing w:val="-2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color w:val="365F91"/>
          <w:spacing w:val="1"/>
          <w:sz w:val="28"/>
          <w:szCs w:val="28"/>
        </w:rPr>
        <w:t>o</w:t>
      </w:r>
      <w:r>
        <w:rPr>
          <w:rFonts w:ascii="Cambria" w:eastAsia="Cambria" w:hAnsi="Cambria" w:cs="Cambria"/>
          <w:b/>
          <w:bCs/>
          <w:color w:val="365F91"/>
          <w:sz w:val="28"/>
          <w:szCs w:val="28"/>
        </w:rPr>
        <w:t xml:space="preserve">f </w:t>
      </w:r>
      <w:r>
        <w:rPr>
          <w:rFonts w:ascii="Cambria" w:eastAsia="Cambria" w:hAnsi="Cambria" w:cs="Cambria"/>
          <w:b/>
          <w:bCs/>
          <w:color w:val="365F91"/>
          <w:spacing w:val="-3"/>
          <w:sz w:val="28"/>
          <w:szCs w:val="28"/>
        </w:rPr>
        <w:t>C</w:t>
      </w:r>
      <w:r>
        <w:rPr>
          <w:rFonts w:ascii="Cambria" w:eastAsia="Cambria" w:hAnsi="Cambria" w:cs="Cambria"/>
          <w:b/>
          <w:bCs/>
          <w:color w:val="365F91"/>
          <w:spacing w:val="-1"/>
          <w:sz w:val="28"/>
          <w:szCs w:val="28"/>
        </w:rPr>
        <w:t>o</w:t>
      </w:r>
      <w:r>
        <w:rPr>
          <w:rFonts w:ascii="Cambria" w:eastAsia="Cambria" w:hAnsi="Cambria" w:cs="Cambria"/>
          <w:b/>
          <w:bCs/>
          <w:color w:val="365F91"/>
          <w:spacing w:val="1"/>
          <w:sz w:val="28"/>
          <w:szCs w:val="28"/>
        </w:rPr>
        <w:t>nt</w:t>
      </w:r>
      <w:r>
        <w:rPr>
          <w:rFonts w:ascii="Cambria" w:eastAsia="Cambria" w:hAnsi="Cambria" w:cs="Cambria"/>
          <w:b/>
          <w:bCs/>
          <w:color w:val="365F91"/>
          <w:spacing w:val="-3"/>
          <w:sz w:val="28"/>
          <w:szCs w:val="28"/>
        </w:rPr>
        <w:t>e</w:t>
      </w:r>
      <w:r>
        <w:rPr>
          <w:rFonts w:ascii="Cambria" w:eastAsia="Cambria" w:hAnsi="Cambria" w:cs="Cambria"/>
          <w:b/>
          <w:bCs/>
          <w:color w:val="365F91"/>
          <w:spacing w:val="1"/>
          <w:sz w:val="28"/>
          <w:szCs w:val="28"/>
        </w:rPr>
        <w:t>nt</w:t>
      </w:r>
      <w:r>
        <w:rPr>
          <w:rFonts w:ascii="Cambria" w:eastAsia="Cambria" w:hAnsi="Cambria" w:cs="Cambria"/>
          <w:b/>
          <w:bCs/>
          <w:color w:val="365F91"/>
          <w:sz w:val="28"/>
          <w:szCs w:val="28"/>
        </w:rPr>
        <w:t>s</w:t>
      </w:r>
    </w:p>
    <w:p w:rsidR="00514D7B" w:rsidRDefault="00514D7B">
      <w:pPr>
        <w:spacing w:before="1" w:after="0" w:line="170" w:lineRule="exact"/>
        <w:rPr>
          <w:sz w:val="17"/>
          <w:szCs w:val="17"/>
        </w:rPr>
      </w:pPr>
    </w:p>
    <w:p w:rsidR="00514D7B" w:rsidRDefault="007B3FBD">
      <w:pPr>
        <w:tabs>
          <w:tab w:val="left" w:pos="9620"/>
        </w:tabs>
        <w:spacing w:after="0" w:line="240" w:lineRule="auto"/>
        <w:ind w:left="116" w:right="98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CU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REV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</w:rPr>
        <w:tab/>
        <w:t>1</w:t>
      </w:r>
    </w:p>
    <w:p w:rsidR="00514D7B" w:rsidRDefault="00514D7B">
      <w:pPr>
        <w:spacing w:before="9" w:after="0" w:line="110" w:lineRule="exact"/>
        <w:rPr>
          <w:sz w:val="11"/>
          <w:szCs w:val="11"/>
        </w:rPr>
      </w:pPr>
    </w:p>
    <w:p w:rsidR="00514D7B" w:rsidRDefault="007B3FBD">
      <w:pPr>
        <w:tabs>
          <w:tab w:val="left" w:pos="9620"/>
        </w:tabs>
        <w:spacing w:after="0" w:line="240" w:lineRule="auto"/>
        <w:ind w:left="116" w:right="98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AB</w:t>
      </w:r>
      <w:r>
        <w:rPr>
          <w:rFonts w:ascii="Arial" w:eastAsia="Arial" w:hAnsi="Arial" w:cs="Arial"/>
        </w:rPr>
        <w:t>LE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C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4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EN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</w:rPr>
        <w:tab/>
        <w:t>3</w:t>
      </w:r>
    </w:p>
    <w:p w:rsidR="00514D7B" w:rsidRDefault="00514D7B">
      <w:pPr>
        <w:spacing w:before="1" w:after="0" w:line="120" w:lineRule="exact"/>
        <w:rPr>
          <w:sz w:val="12"/>
          <w:szCs w:val="12"/>
        </w:rPr>
      </w:pPr>
    </w:p>
    <w:p w:rsidR="00514D7B" w:rsidRDefault="007B3FBD">
      <w:pPr>
        <w:tabs>
          <w:tab w:val="left" w:pos="9620"/>
        </w:tabs>
        <w:spacing w:after="0" w:line="240" w:lineRule="auto"/>
        <w:ind w:left="116" w:right="98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NDE</w:t>
      </w:r>
      <w:r>
        <w:rPr>
          <w:rFonts w:ascii="Arial" w:eastAsia="Arial" w:hAnsi="Arial" w:cs="Arial"/>
        </w:rPr>
        <w:t xml:space="preserve">X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AB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</w:rPr>
        <w:tab/>
        <w:t>5</w:t>
      </w:r>
    </w:p>
    <w:p w:rsidR="00514D7B" w:rsidRDefault="00514D7B">
      <w:pPr>
        <w:spacing w:before="9" w:after="0" w:line="110" w:lineRule="exact"/>
        <w:rPr>
          <w:sz w:val="11"/>
          <w:szCs w:val="11"/>
        </w:rPr>
      </w:pPr>
    </w:p>
    <w:p w:rsidR="00514D7B" w:rsidRDefault="007B3FBD">
      <w:pPr>
        <w:tabs>
          <w:tab w:val="left" w:pos="9620"/>
        </w:tabs>
        <w:spacing w:after="0" w:line="240" w:lineRule="auto"/>
        <w:ind w:left="116" w:right="98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-6"/>
        </w:rPr>
        <w:t>E</w:t>
      </w:r>
      <w:r>
        <w:rPr>
          <w:rFonts w:ascii="Arial" w:eastAsia="Arial" w:hAnsi="Arial" w:cs="Arial"/>
          <w:spacing w:val="5"/>
        </w:rPr>
        <w:t>W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</w:rPr>
        <w:tab/>
        <w:t>6</w:t>
      </w:r>
    </w:p>
    <w:p w:rsidR="00514D7B" w:rsidRDefault="00514D7B">
      <w:pPr>
        <w:spacing w:before="9" w:after="0" w:line="110" w:lineRule="exact"/>
        <w:rPr>
          <w:sz w:val="11"/>
          <w:szCs w:val="11"/>
        </w:rPr>
      </w:pPr>
    </w:p>
    <w:p w:rsidR="00514D7B" w:rsidRDefault="007B3FBD">
      <w:pPr>
        <w:tabs>
          <w:tab w:val="left" w:pos="9620"/>
        </w:tabs>
        <w:spacing w:after="0" w:line="240" w:lineRule="auto"/>
        <w:ind w:left="116" w:right="98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PAR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 –</w:t>
      </w:r>
      <w:r>
        <w:rPr>
          <w:rFonts w:ascii="Arial" w:eastAsia="Arial" w:hAnsi="Arial" w:cs="Arial"/>
          <w:spacing w:val="-1"/>
        </w:rPr>
        <w:t xml:space="preserve"> C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URS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-1"/>
        </w:rPr>
        <w:t>ERV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6"/>
        </w:rPr>
        <w:t>E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</w:rPr>
        <w:tab/>
        <w:t>7</w:t>
      </w:r>
    </w:p>
    <w:p w:rsidR="00514D7B" w:rsidRDefault="00514D7B">
      <w:pPr>
        <w:spacing w:before="1" w:after="0" w:line="120" w:lineRule="exact"/>
        <w:rPr>
          <w:sz w:val="12"/>
          <w:szCs w:val="12"/>
        </w:rPr>
      </w:pPr>
    </w:p>
    <w:p w:rsidR="00514D7B" w:rsidRDefault="00CE1EAD">
      <w:pPr>
        <w:tabs>
          <w:tab w:val="left" w:pos="680"/>
          <w:tab w:val="left" w:pos="9620"/>
        </w:tabs>
        <w:spacing w:after="0" w:line="240" w:lineRule="auto"/>
        <w:ind w:left="116" w:right="98"/>
        <w:jc w:val="center"/>
        <w:rPr>
          <w:rFonts w:ascii="Arial" w:eastAsia="Arial" w:hAnsi="Arial" w:cs="Arial"/>
        </w:rPr>
      </w:pPr>
      <w:r>
        <w:pict>
          <v:group id="_x0000_s3159" style="position:absolute;left:0;text-align:left;margin-left:92.8pt;margin-top:-.1pt;width:368.7pt;height:389.5pt;z-index:-251695616;mso-position-horizontal-relative:page" coordorigin="1856,-2" coordsize="7374,7790">
            <v:group id="_x0000_s3184" style="position:absolute;left:1866;top:4998;width:2785;height:2780" coordorigin="1866,4998" coordsize="2785,2780">
              <v:shape id="_x0000_s3191" style="position:absolute;left:1866;top:4998;width:2785;height:2780" coordorigin="1866,4998" coordsize="2785,2780" path="m3338,5158r-1051,l2269,5178r-54,60l2197,5238r-315,320l1873,5578r-5,20l1866,5618r2,20l1874,5658r7,20l1891,5698r13,l1920,5718r18,20l3922,7718r16,20l3955,7758r17,l3989,7778r108,l4388,7478r17,-20l4422,7438r16,-20l4454,7398r-488,l3708,7158,3364,6798,3192,6638r-86,-100l2935,6378r-86,-100l2678,6118r-86,-100l2422,5858r-86,-100l2251,5678r184,-180l2468,5458r17,l2518,5418r17,l2552,5398r18,l2587,5378r17,l2622,5358r36,l2676,5338r74,l2768,5318r810,l3529,5278r-24,l3409,5198r-24,l3338,5158e" fillcolor="#c1c1c1" stroked="f">
                <v:path arrowok="t"/>
              </v:shape>
              <v:shape id="_x0000_s3190" style="position:absolute;left:1866;top:4998;width:2785;height:2780" coordorigin="1866,4998" coordsize="2785,2780" path="m3578,5318r-679,l2919,5338r82,l3022,5358r44,l3083,5378r35,l3136,5398r35,l3189,5418r17,l3224,5438r18,l3260,5458r18,l3296,5478r18,l3332,5498r18,l3368,5518r18,l3423,5558r18,l3478,5598r18,l3550,5658r19,l3623,5718r18,l3749,5838r18,l3789,5878r22,20l3833,5918r61,60l3952,6038r53,60l4054,6158r45,60l4140,6278r38,60l4211,6398r30,60l4266,6518r8,20l4281,6538r20,60l4312,6638r6,20l4331,6718r6,60l4338,6818r,20l4332,6898r-11,60l4316,6978r-6,l4303,6998r-24,60l4259,7098r-11,l4237,7118r-13,20l4211,7158r-14,20l4182,7198r-16,l4150,7218r-184,180l4454,7398r15,-20l4483,7378r40,-60l4557,7258r29,-60l4609,7138r18,-60l4640,7018r8,-60l4651,6898r,-20l4651,6858r-2,-20l4648,6818r-3,-20l4642,6758r-12,-60l4613,6638r-7,-40l4582,6538r-19,-40l4553,6458r-11,-20l4531,6418r-12,-20l4506,6358r-13,-20l4480,6318r-15,-20l4450,6258r-15,-20l4419,6218r-17,-20l4385,6158r-18,-20l4349,6118r-19,-40l4311,6058r-20,-20l4270,5998r-21,-20l4227,5958r-23,-40l4181,5898r-23,-40l4134,5838r-25,-20l4083,5778r-26,-20l4031,5718r-28,-20l3976,5678r-29,-40l3873,5578r-25,-40l3578,5318e" fillcolor="#c1c1c1" stroked="f">
                <v:path arrowok="t"/>
              </v:shape>
              <v:shape id="_x0000_s3189" style="position:absolute;left:1866;top:4998;width:2785;height:2780" coordorigin="1866,4998" coordsize="2785,2780" path="m3174,5078r-776,l2361,5118r-19,l2305,5158r1009,l3291,5138r-24,l3221,5098r-24,l3174,5078e" fillcolor="#c1c1c1" stroked="f">
                <v:path arrowok="t"/>
              </v:shape>
              <v:shape id="_x0000_s3188" style="position:absolute;left:1866;top:4998;width:2785;height:2780" coordorigin="1866,4998" coordsize="2785,2780" path="m3105,5058r-669,l2417,5078r711,l3105,5058e" fillcolor="#c1c1c1" stroked="f">
                <v:path arrowok="t"/>
              </v:shape>
              <v:shape id="_x0000_s3187" style="position:absolute;left:1866;top:4998;width:2785;height:2780" coordorigin="1866,4998" coordsize="2785,2780" path="m3060,5038r-566,l2475,5058r607,l3060,5038e" fillcolor="#c1c1c1" stroked="f">
                <v:path arrowok="t"/>
              </v:shape>
              <v:shape id="_x0000_s3186" style="position:absolute;left:1866;top:4998;width:2785;height:2780" coordorigin="1866,4998" coordsize="2785,2780" path="m2992,5018r-440,l2533,5038r482,l2992,5018e" fillcolor="#c1c1c1" stroked="f">
                <v:path arrowok="t"/>
              </v:shape>
              <v:shape id="_x0000_s3185" style="position:absolute;left:1866;top:4998;width:2785;height:2780" coordorigin="1866,4998" coordsize="2785,2780" path="m2904,4998r-272,l2612,5018r314,l2904,4998e" fillcolor="#c1c1c1" stroked="f">
                <v:path arrowok="t"/>
              </v:shape>
            </v:group>
            <v:group id="_x0000_s3171" style="position:absolute;left:3204;top:3729;width:3060;height:2740" coordorigin="3204,3729" coordsize="3060,2740">
              <v:shape id="_x0000_s3183" style="position:absolute;left:3204;top:3729;width:3060;height:2740" coordorigin="3204,3729" coordsize="3060,2740" path="m4414,3889r-866,l3532,3909r-17,20l3219,4229r-9,l3205,4249r-1,20l3206,4309r5,20l3218,4329r11,20l3241,4369r16,20l3275,4409,5330,6469r75,l5426,6449r13,l5454,6429r19,-20l5487,6389r13,l5510,6369r10,-20l5525,6329r3,l5528,6309r-4,l5520,6289r-7,l5316,6089r-94,-100l5175,5949r-47,-60l5035,5809r-47,-60l4941,5709r-46,-60l4801,5569r-46,-60l4662,5429r-46,-60l4570,5329r53,-60l4666,5229r33,-40l4715,5189r17,-20l4749,5149r36,l4803,5129r764,l5504,5089r-1179,l3581,4349r155,-160l3751,4169r15,l3780,4149r15,-20l3810,4129r16,-20l3842,4109r16,-20l3875,4089r18,-20l3933,4069r18,-20l4582,4049r-16,-20l4551,4009r-15,l4506,3969r-15,l4460,3929r-15,l4429,3909r-15,-20e" fillcolor="#c1c1c1" stroked="f">
                <v:path arrowok="t"/>
              </v:shape>
              <v:shape id="_x0000_s3182" style="position:absolute;left:3204;top:3729;width:3060;height:2740" coordorigin="3204,3729" coordsize="3060,2740" path="m6148,5729r-93,l6072,5749r57,l6148,5729e" fillcolor="#c1c1c1" stroked="f">
                <v:path arrowok="t"/>
              </v:shape>
              <v:shape id="_x0000_s3181" style="position:absolute;left:3204;top:3729;width:3060;height:2740" coordorigin="3204,3729" coordsize="3060,2740" path="m5567,5129r-592,l4999,5149r55,l5072,5169r19,l5110,5189r39,l5168,5209r17,l5201,5229r17,l5235,5249r17,l5270,5269r17,l5305,5289r18,l5341,5309r18,l5378,5329r457,280l6037,5729r122,l6172,5709r16,-20l6208,5669r14,l6234,5649r11,-20l6256,5609r6,-20l6264,5589r-1,-20l6254,5549r-16,l6228,5529r-15,-20l6192,5509r-10,-20l6168,5489r-16,-20l6134,5469r-44,-40l6059,5429,5907,5329,5629,5169r-62,-40e" fillcolor="#c1c1c1" stroked="f">
                <v:path arrowok="t"/>
              </v:shape>
              <v:shape id="_x0000_s3180" style="position:absolute;left:3204;top:3729;width:3060;height:2740" coordorigin="3204,3729" coordsize="3060,2740" path="m4727,4209r-367,l4410,4269r10,l4434,4289r14,20l4462,4309r13,20l4487,4349r12,20l4511,4369r11,20l4533,4409r11,20l4555,4449r27,60l4595,4549r5,l4612,4609r3,40l4614,4669r-7,60l4590,4789r-16,40l4564,4829r-11,20l4512,4909r-187,180l5504,5089r-50,-40l5436,5049r-18,-20l5401,5029r-18,-20l5349,5009r-17,-20l5281,4969r-19,-20l5244,4949r-18,-20l5190,4929r-19,-20l5153,4909r-18,-20l5097,4889r-20,-20l5019,4869r-19,-20l4862,4849r5,-20l4872,4809r3,l4879,4789r7,-60l4888,4649r-1,l4886,4629r-7,-60l4865,4509r-12,-40l4847,4449r-19,-60l4811,4349r-8,l4793,4329r-10,-20l4772,4289r-12,-20l4747,4249r-10,-20l4727,4209e" fillcolor="#c1c1c1" stroked="f">
                <v:path arrowok="t"/>
              </v:shape>
              <v:shape id="_x0000_s3179" style="position:absolute;left:3204;top:3729;width:3060;height:2740" coordorigin="3204,3729" coordsize="3060,2740" path="m4627,4089r-429,l4214,4109r16,l4246,4129r16,l4295,4169r16,l4344,4209r372,l4704,4189r-11,-20l4681,4149r-13,l4655,4129r-14,-20l4627,4089e" fillcolor="#c1c1c1" stroked="f">
                <v:path arrowok="t"/>
              </v:shape>
              <v:shape id="_x0000_s3178" style="position:absolute;left:3204;top:3729;width:3060;height:2740" coordorigin="3204,3729" coordsize="3060,2740" path="m4582,4049r-498,l4104,4069r41,l4166,4089r447,l4597,4069r-15,-20e" fillcolor="#c1c1c1" stroked="f">
                <v:path arrowok="t"/>
              </v:shape>
              <v:shape id="_x0000_s3177" style="position:absolute;left:3204;top:3729;width:3060;height:2740" coordorigin="3204,3729" coordsize="3060,2740" path="m4350,3849r-759,l3577,3869r-14,20l4398,3889r-16,-20l4366,3869r-16,-20e" fillcolor="#c1c1c1" stroked="f">
                <v:path arrowok="t"/>
              </v:shape>
              <v:shape id="_x0000_s3176" style="position:absolute;left:3204;top:3729;width:3060;height:2740" coordorigin="3204,3729" coordsize="3060,2740" path="m4316,3829r-695,l3603,3849r730,l4316,3829e" fillcolor="#c1c1c1" stroked="f">
                <v:path arrowok="t"/>
              </v:shape>
              <v:shape id="_x0000_s3175" style="position:absolute;left:3204;top:3729;width:3060;height:2740" coordorigin="3204,3729" coordsize="3060,2740" path="m4247,3789r-578,l3654,3809r-16,20l4299,3829r-17,-20l4264,3809r-17,-20e" fillcolor="#c1c1c1" stroked="f">
                <v:path arrowok="t"/>
              </v:shape>
              <v:shape id="_x0000_s3174" style="position:absolute;left:3204;top:3729;width:3060;height:2740" coordorigin="3204,3729" coordsize="3060,2740" path="m4211,3769r-503,l3689,3789r540,l4211,3769e" fillcolor="#c1c1c1" stroked="f">
                <v:path arrowok="t"/>
              </v:shape>
              <v:shape id="_x0000_s3173" style="position:absolute;left:3204;top:3729;width:3060;height:2740" coordorigin="3204,3729" coordsize="3060,2740" path="m4155,3749r-390,l3746,3769r428,l4155,3749e" fillcolor="#c1c1c1" stroked="f">
                <v:path arrowok="t"/>
              </v:shape>
              <v:shape id="_x0000_s3172" style="position:absolute;left:3204;top:3729;width:3060;height:2740" coordorigin="3204,3729" coordsize="3060,2740" path="m4095,3729r-274,l3802,3749r313,l4095,3729e" fillcolor="#c1c1c1" stroked="f">
                <v:path arrowok="t"/>
              </v:shape>
            </v:group>
            <v:group id="_x0000_s3167" style="position:absolute;left:4690;top:2561;width:2877;height:2876" coordorigin="4690,2561" coordsize="2877,2876">
              <v:shape id="_x0000_s3170" style="position:absolute;left:4690;top:2561;width:2877;height:2876" coordorigin="4690,2561" coordsize="2877,2876" path="m4900,2561r-60,19l4779,2634r-44,45l4698,2730r-8,37l4694,2788r7,18l4711,2825r80,125l6309,5345r36,51l6409,5437r17,-3l6488,5387r46,-49l6560,5274r1,-10l6555,5252r-3,-10l6546,5231r-8,-13l6140,4606r-21,-32l6399,4295r-468,l5109,3023r-44,-67l5066,2955r474,l4955,2583r-15,-8l4922,2567r-22,-6e" fillcolor="#c1c1c1" stroked="f">
                <v:path arrowok="t"/>
              </v:shape>
              <v:shape id="_x0000_s3169" style="position:absolute;left:4690;top:2561;width:2877;height:2876" coordorigin="4690,2561" coordsize="2877,2876" path="m7199,4003r-509,l7346,4424r14,7l7371,4436r20,8l7401,4444r19,-5l7481,4394r51,-52l7567,4282r-4,-23l7523,4214r-53,-37l7199,4003e" fillcolor="#c1c1c1" stroked="f">
                <v:path arrowok="t"/>
              </v:shape>
              <v:shape id="_x0000_s3168" style="position:absolute;left:4690;top:2561;width:2877;height:2876" coordorigin="4690,2561" coordsize="2877,2876" path="m5540,2955r-474,l6408,3817r-477,478l6399,4295r291,-292l7199,4003,5540,2955e" fillcolor="#c1c1c1" stroked="f">
                <v:path arrowok="t"/>
              </v:shape>
            </v:group>
            <v:group id="_x0000_s3164" style="position:absolute;left:5641;top:1147;width:2325;height:2883" coordorigin="5641,1147" coordsize="2325,2883">
              <v:shape id="_x0000_s3166" style="position:absolute;left:5641;top:1147;width:2325;height:2883" coordorigin="5641,1147" coordsize="2325,2883" path="m6300,1147r-644,631l5641,1830r2,26l5679,1923,7768,4016r36,14l7826,4026r66,-43l7937,3935r25,-52l7966,3872r-1,-9l7960,3851r-4,-10l7950,3833,7021,2904r244,-245l6777,2659,6025,1908r508,-509l6536,1393r-22,-63l6471,1277r-44,-45l6366,1178r-57,-30l6300,1147e" fillcolor="#c1c1c1" stroked="f">
                <v:path arrowok="t"/>
              </v:shape>
              <v:shape id="_x0000_s3165" style="position:absolute;left:5641;top:1147;width:2325;height:2883" coordorigin="5641,1147" coordsize="2325,2883" path="m7272,2174r-9,2l7257,2179r-480,480l7265,2659r237,-236l7503,2415r,-10l7502,2396r-31,-58l7432,2292r-50,-49l7336,2203r-55,-28l7272,2174e" fillcolor="#c1c1c1" stroked="f">
                <v:path arrowok="t"/>
              </v:shape>
            </v:group>
            <v:group id="_x0000_s3160" style="position:absolute;left:6452;top:8;width:2769;height:2769" coordorigin="6452,8" coordsize="2769,2769">
              <v:shape id="_x0000_s3163" style="position:absolute;left:6452;top:8;width:2769;height:2769" coordorigin="6452,8" coordsize="2769,2769" path="m7462,836r-365,l9022,2761r10,8l9042,2773r10,3l9061,2777r19,-6l9147,2728r44,-48l9216,2629r4,-11l9220,2609r-8,-20l9205,2579,7462,836e" fillcolor="#c1c1c1" stroked="f">
                <v:path arrowok="t"/>
              </v:shape>
              <v:shape id="_x0000_s3162" style="position:absolute;left:6452;top:8;width:2769;height:2769" coordorigin="6452,8" coordsize="2769,2769" path="m6700,1230r-11,l6698,1231r2,-1e" fillcolor="#c1c1c1" stroked="f">
                <v:path arrowok="t"/>
              </v:shape>
              <v:shape id="_x0000_s3161" style="position:absolute;left:6452;top:8;width:2769;height:2769" coordorigin="6452,8" coordsize="2769,2769" path="m7439,8r-11,l7421,12,6455,978r-3,7l6453,996r35,68l6528,1111r48,48l6623,1199r55,31l6700,1230r5,-3l7097,836r365,l7279,653,7671,262r3,-7l7653,192r-44,-53l7565,95,7504,40,7448,9r-9,-1e" fillcolor="#c1c1c1" stroked="f">
                <v:path arrowok="t"/>
              </v:shape>
            </v:group>
            <w10:wrap anchorx="page"/>
          </v:group>
        </w:pict>
      </w:r>
      <w:r w:rsidR="007B3FBD">
        <w:rPr>
          <w:rFonts w:ascii="Arial" w:eastAsia="Arial" w:hAnsi="Arial" w:cs="Arial"/>
        </w:rPr>
        <w:t>2</w:t>
      </w:r>
      <w:r w:rsidR="007B3FBD">
        <w:rPr>
          <w:rFonts w:ascii="Arial" w:eastAsia="Arial" w:hAnsi="Arial" w:cs="Arial"/>
        </w:rPr>
        <w:tab/>
      </w:r>
      <w:r w:rsidR="007B3FBD">
        <w:rPr>
          <w:rFonts w:ascii="Arial" w:eastAsia="Arial" w:hAnsi="Arial" w:cs="Arial"/>
          <w:spacing w:val="1"/>
        </w:rPr>
        <w:t>I</w:t>
      </w:r>
      <w:r w:rsidR="007B3FBD">
        <w:rPr>
          <w:rFonts w:ascii="Arial" w:eastAsia="Arial" w:hAnsi="Arial" w:cs="Arial"/>
          <w:spacing w:val="-1"/>
        </w:rPr>
        <w:t>N</w:t>
      </w:r>
      <w:r w:rsidR="007B3FBD">
        <w:rPr>
          <w:rFonts w:ascii="Arial" w:eastAsia="Arial" w:hAnsi="Arial" w:cs="Arial"/>
          <w:spacing w:val="2"/>
        </w:rPr>
        <w:t>T</w:t>
      </w:r>
      <w:r w:rsidR="007B3FBD">
        <w:rPr>
          <w:rFonts w:ascii="Arial" w:eastAsia="Arial" w:hAnsi="Arial" w:cs="Arial"/>
          <w:spacing w:val="-4"/>
        </w:rPr>
        <w:t>R</w:t>
      </w:r>
      <w:r w:rsidR="007B3FBD">
        <w:rPr>
          <w:rFonts w:ascii="Arial" w:eastAsia="Arial" w:hAnsi="Arial" w:cs="Arial"/>
          <w:spacing w:val="1"/>
        </w:rPr>
        <w:t>O</w:t>
      </w:r>
      <w:r w:rsidR="007B3FBD">
        <w:rPr>
          <w:rFonts w:ascii="Arial" w:eastAsia="Arial" w:hAnsi="Arial" w:cs="Arial"/>
          <w:spacing w:val="-1"/>
        </w:rPr>
        <w:t>DUC</w:t>
      </w:r>
      <w:r w:rsidR="007B3FBD">
        <w:rPr>
          <w:rFonts w:ascii="Arial" w:eastAsia="Arial" w:hAnsi="Arial" w:cs="Arial"/>
        </w:rPr>
        <w:t>T</w:t>
      </w:r>
      <w:r w:rsidR="007B3FBD">
        <w:rPr>
          <w:rFonts w:ascii="Arial" w:eastAsia="Arial" w:hAnsi="Arial" w:cs="Arial"/>
          <w:spacing w:val="1"/>
        </w:rPr>
        <w:t>IO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</w:rPr>
        <w:tab/>
        <w:t>7</w:t>
      </w:r>
    </w:p>
    <w:p w:rsidR="00514D7B" w:rsidRDefault="00514D7B">
      <w:pPr>
        <w:spacing w:before="9" w:after="0" w:line="110" w:lineRule="exact"/>
        <w:rPr>
          <w:sz w:val="11"/>
          <w:szCs w:val="11"/>
        </w:rPr>
      </w:pPr>
    </w:p>
    <w:p w:rsidR="00514D7B" w:rsidRDefault="007B3FBD">
      <w:pPr>
        <w:tabs>
          <w:tab w:val="left" w:pos="1520"/>
          <w:tab w:val="left" w:pos="9620"/>
        </w:tabs>
        <w:spacing w:after="0" w:line="240" w:lineRule="auto"/>
        <w:ind w:left="682" w:right="99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pose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 xml:space="preserve">odel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</w:rPr>
        <w:tab/>
        <w:t>7</w:t>
      </w:r>
    </w:p>
    <w:p w:rsidR="00514D7B" w:rsidRDefault="00514D7B">
      <w:pPr>
        <w:spacing w:before="1" w:after="0" w:line="120" w:lineRule="exact"/>
        <w:rPr>
          <w:sz w:val="12"/>
          <w:szCs w:val="12"/>
        </w:rPr>
      </w:pPr>
    </w:p>
    <w:p w:rsidR="00514D7B" w:rsidRDefault="007B3FBD">
      <w:pPr>
        <w:tabs>
          <w:tab w:val="left" w:pos="1520"/>
          <w:tab w:val="left" w:pos="9620"/>
        </w:tabs>
        <w:spacing w:after="0" w:line="240" w:lineRule="auto"/>
        <w:ind w:left="682" w:right="99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 xml:space="preserve">odel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</w:rPr>
        <w:tab/>
        <w:t>7</w:t>
      </w:r>
    </w:p>
    <w:p w:rsidR="00514D7B" w:rsidRDefault="00514D7B">
      <w:pPr>
        <w:spacing w:before="9" w:after="0" w:line="110" w:lineRule="exact"/>
        <w:rPr>
          <w:sz w:val="11"/>
          <w:szCs w:val="11"/>
        </w:rPr>
      </w:pPr>
    </w:p>
    <w:p w:rsidR="00514D7B" w:rsidRDefault="007B3FBD">
      <w:pPr>
        <w:tabs>
          <w:tab w:val="left" w:pos="1520"/>
          <w:tab w:val="left" w:pos="9620"/>
        </w:tabs>
        <w:spacing w:after="0" w:line="240" w:lineRule="auto"/>
        <w:ind w:left="682" w:right="99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ocess</w:t>
      </w:r>
      <w:r>
        <w:rPr>
          <w:rFonts w:ascii="Arial" w:eastAsia="Arial" w:hAnsi="Arial" w:cs="Arial"/>
        </w:rPr>
        <w:tab/>
        <w:t>8</w:t>
      </w:r>
    </w:p>
    <w:p w:rsidR="00514D7B" w:rsidRDefault="00514D7B">
      <w:pPr>
        <w:spacing w:before="9" w:after="0" w:line="110" w:lineRule="exact"/>
        <w:rPr>
          <w:sz w:val="11"/>
          <w:szCs w:val="11"/>
        </w:rPr>
      </w:pPr>
    </w:p>
    <w:p w:rsidR="00514D7B" w:rsidRDefault="007B3FBD">
      <w:pPr>
        <w:spacing w:after="0" w:line="240" w:lineRule="auto"/>
        <w:ind w:left="5086" w:right="4645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8</w:t>
      </w:r>
    </w:p>
    <w:p w:rsidR="00514D7B" w:rsidRDefault="00514D7B">
      <w:pPr>
        <w:spacing w:before="1" w:after="0" w:line="120" w:lineRule="exact"/>
        <w:rPr>
          <w:sz w:val="12"/>
          <w:szCs w:val="12"/>
        </w:rPr>
      </w:pPr>
    </w:p>
    <w:p w:rsidR="00514D7B" w:rsidRDefault="007B3FBD">
      <w:pPr>
        <w:tabs>
          <w:tab w:val="left" w:pos="9620"/>
        </w:tabs>
        <w:spacing w:after="0" w:line="240" w:lineRule="auto"/>
        <w:ind w:left="115" w:right="99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PAR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DE</w:t>
      </w:r>
      <w:r>
        <w:rPr>
          <w:rFonts w:ascii="Arial" w:eastAsia="Arial" w:hAnsi="Arial" w:cs="Arial"/>
          <w:spacing w:val="-3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VER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DE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URS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</w:rPr>
        <w:tab/>
        <w:t>8</w:t>
      </w:r>
    </w:p>
    <w:p w:rsidR="00514D7B" w:rsidRDefault="00514D7B">
      <w:pPr>
        <w:spacing w:before="9" w:after="0" w:line="110" w:lineRule="exact"/>
        <w:rPr>
          <w:sz w:val="11"/>
          <w:szCs w:val="11"/>
        </w:rPr>
      </w:pPr>
    </w:p>
    <w:p w:rsidR="00514D7B" w:rsidRDefault="007B3FBD">
      <w:pPr>
        <w:tabs>
          <w:tab w:val="left" w:pos="680"/>
          <w:tab w:val="left" w:pos="9620"/>
        </w:tabs>
        <w:spacing w:after="0" w:line="240" w:lineRule="auto"/>
        <w:ind w:left="115" w:right="10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4"/>
        </w:rPr>
        <w:t>R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DUC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</w:rPr>
        <w:tab/>
        <w:t>9</w:t>
      </w:r>
    </w:p>
    <w:p w:rsidR="00514D7B" w:rsidRDefault="00514D7B">
      <w:pPr>
        <w:spacing w:before="1" w:after="0" w:line="120" w:lineRule="exact"/>
        <w:rPr>
          <w:sz w:val="12"/>
          <w:szCs w:val="12"/>
        </w:rPr>
      </w:pPr>
    </w:p>
    <w:p w:rsidR="00514D7B" w:rsidRDefault="007B3FBD">
      <w:pPr>
        <w:tabs>
          <w:tab w:val="left" w:pos="680"/>
          <w:tab w:val="left" w:pos="9620"/>
        </w:tabs>
        <w:spacing w:after="0" w:line="240" w:lineRule="auto"/>
        <w:ind w:left="115" w:right="10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-1"/>
        </w:rPr>
        <w:t>EN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</w:rPr>
        <w:tab/>
        <w:t>9</w:t>
      </w:r>
    </w:p>
    <w:p w:rsidR="00514D7B" w:rsidRDefault="00514D7B">
      <w:pPr>
        <w:spacing w:before="9" w:after="0" w:line="110" w:lineRule="exact"/>
        <w:rPr>
          <w:sz w:val="11"/>
          <w:szCs w:val="11"/>
        </w:rPr>
      </w:pPr>
    </w:p>
    <w:p w:rsidR="00514D7B" w:rsidRDefault="007B3FBD">
      <w:pPr>
        <w:tabs>
          <w:tab w:val="left" w:pos="680"/>
          <w:tab w:val="left" w:pos="9620"/>
        </w:tabs>
        <w:spacing w:after="0" w:line="240" w:lineRule="auto"/>
        <w:ind w:left="115" w:right="10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-1"/>
        </w:rPr>
        <w:t>VA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DA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</w:rPr>
        <w:tab/>
        <w:t>9</w:t>
      </w:r>
    </w:p>
    <w:p w:rsidR="00514D7B" w:rsidRDefault="00514D7B">
      <w:pPr>
        <w:spacing w:before="9" w:after="0" w:line="110" w:lineRule="exact"/>
        <w:rPr>
          <w:sz w:val="11"/>
          <w:szCs w:val="11"/>
        </w:rPr>
      </w:pPr>
    </w:p>
    <w:p w:rsidR="00514D7B" w:rsidRDefault="007B3FBD">
      <w:pPr>
        <w:tabs>
          <w:tab w:val="left" w:pos="680"/>
          <w:tab w:val="left" w:pos="9620"/>
        </w:tabs>
        <w:spacing w:after="0" w:line="240" w:lineRule="auto"/>
        <w:ind w:left="115" w:right="10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RA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4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G </w:t>
      </w:r>
      <w:r>
        <w:rPr>
          <w:rFonts w:ascii="Arial" w:eastAsia="Arial" w:hAnsi="Arial" w:cs="Arial"/>
          <w:spacing w:val="-1"/>
        </w:rPr>
        <w:t>PRO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  <w:spacing w:val="-1"/>
        </w:rPr>
        <w:t>RA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</w:rPr>
        <w:tab/>
        <w:t>9</w:t>
      </w:r>
    </w:p>
    <w:p w:rsidR="00514D7B" w:rsidRDefault="00514D7B">
      <w:pPr>
        <w:spacing w:before="1" w:after="0" w:line="120" w:lineRule="exact"/>
        <w:rPr>
          <w:sz w:val="12"/>
          <w:szCs w:val="12"/>
        </w:rPr>
      </w:pPr>
    </w:p>
    <w:p w:rsidR="00514D7B" w:rsidRDefault="007B3FBD">
      <w:pPr>
        <w:tabs>
          <w:tab w:val="left" w:pos="1520"/>
          <w:tab w:val="left" w:pos="9620"/>
        </w:tabs>
        <w:spacing w:after="0" w:line="240" w:lineRule="auto"/>
        <w:ind w:left="681" w:right="10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ene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al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</w:rPr>
        <w:tab/>
        <w:t>9</w:t>
      </w:r>
    </w:p>
    <w:p w:rsidR="00514D7B" w:rsidRDefault="00514D7B">
      <w:pPr>
        <w:spacing w:before="9" w:after="0" w:line="110" w:lineRule="exact"/>
        <w:rPr>
          <w:sz w:val="11"/>
          <w:szCs w:val="11"/>
        </w:rPr>
      </w:pPr>
    </w:p>
    <w:p w:rsidR="00514D7B" w:rsidRDefault="007B3FBD">
      <w:pPr>
        <w:tabs>
          <w:tab w:val="left" w:pos="1520"/>
          <w:tab w:val="left" w:pos="9500"/>
        </w:tabs>
        <w:spacing w:after="0" w:line="240" w:lineRule="auto"/>
        <w:ind w:left="681" w:right="10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nee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</w:rPr>
        <w:tab/>
        <w:t>10</w:t>
      </w:r>
    </w:p>
    <w:p w:rsidR="00514D7B" w:rsidRDefault="00514D7B">
      <w:pPr>
        <w:spacing w:before="1" w:after="0" w:line="120" w:lineRule="exact"/>
        <w:rPr>
          <w:sz w:val="12"/>
          <w:szCs w:val="12"/>
        </w:rPr>
      </w:pPr>
    </w:p>
    <w:p w:rsidR="00514D7B" w:rsidRDefault="007B3FBD">
      <w:pPr>
        <w:tabs>
          <w:tab w:val="left" w:pos="1520"/>
          <w:tab w:val="left" w:pos="9500"/>
        </w:tabs>
        <w:spacing w:after="0" w:line="240" w:lineRule="auto"/>
        <w:ind w:left="681" w:right="10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</w:rPr>
        <w:tab/>
        <w:t>11</w:t>
      </w:r>
    </w:p>
    <w:p w:rsidR="00514D7B" w:rsidRDefault="00514D7B">
      <w:pPr>
        <w:spacing w:before="9" w:after="0" w:line="110" w:lineRule="exact"/>
        <w:rPr>
          <w:sz w:val="11"/>
          <w:szCs w:val="11"/>
        </w:rPr>
      </w:pPr>
    </w:p>
    <w:p w:rsidR="00514D7B" w:rsidRDefault="007B3FBD">
      <w:pPr>
        <w:tabs>
          <w:tab w:val="left" w:pos="1520"/>
          <w:tab w:val="left" w:pos="9500"/>
        </w:tabs>
        <w:spacing w:after="0" w:line="240" w:lineRule="auto"/>
        <w:ind w:left="681" w:right="10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qu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</w:rPr>
        <w:tab/>
        <w:t>11</w:t>
      </w:r>
    </w:p>
    <w:p w:rsidR="00514D7B" w:rsidRDefault="00514D7B">
      <w:pPr>
        <w:spacing w:before="9" w:after="0" w:line="110" w:lineRule="exact"/>
        <w:rPr>
          <w:sz w:val="11"/>
          <w:szCs w:val="11"/>
        </w:rPr>
      </w:pPr>
    </w:p>
    <w:p w:rsidR="00514D7B" w:rsidRDefault="007B3FBD">
      <w:pPr>
        <w:tabs>
          <w:tab w:val="left" w:pos="680"/>
          <w:tab w:val="left" w:pos="9500"/>
        </w:tabs>
        <w:spacing w:after="0" w:line="240" w:lineRule="auto"/>
        <w:ind w:left="114" w:right="10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-1"/>
        </w:rPr>
        <w:t>ASSES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</w:rPr>
        <w:tab/>
        <w:t>11</w:t>
      </w:r>
    </w:p>
    <w:p w:rsidR="00514D7B" w:rsidRDefault="00514D7B">
      <w:pPr>
        <w:spacing w:before="1" w:after="0" w:line="120" w:lineRule="exact"/>
        <w:rPr>
          <w:sz w:val="12"/>
          <w:szCs w:val="12"/>
        </w:rPr>
      </w:pPr>
    </w:p>
    <w:p w:rsidR="00514D7B" w:rsidRDefault="007B3FBD">
      <w:pPr>
        <w:tabs>
          <w:tab w:val="left" w:pos="9500"/>
        </w:tabs>
        <w:spacing w:after="0" w:line="240" w:lineRule="auto"/>
        <w:ind w:left="114" w:right="10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PAR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C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URS</w:t>
      </w:r>
      <w:r>
        <w:rPr>
          <w:rFonts w:ascii="Arial" w:eastAsia="Arial" w:hAnsi="Arial" w:cs="Arial"/>
        </w:rPr>
        <w:t>E F</w:t>
      </w:r>
      <w:r>
        <w:rPr>
          <w:rFonts w:ascii="Arial" w:eastAsia="Arial" w:hAnsi="Arial" w:cs="Arial"/>
          <w:spacing w:val="-1"/>
        </w:rPr>
        <w:t>RA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-6"/>
        </w:rPr>
        <w:t>E</w:t>
      </w:r>
      <w:r>
        <w:rPr>
          <w:rFonts w:ascii="Arial" w:eastAsia="Arial" w:hAnsi="Arial" w:cs="Arial"/>
          <w:spacing w:val="8"/>
        </w:rPr>
        <w:t>W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</w:rPr>
        <w:tab/>
        <w:t>12</w:t>
      </w:r>
    </w:p>
    <w:p w:rsidR="00514D7B" w:rsidRDefault="00514D7B">
      <w:pPr>
        <w:spacing w:before="9" w:after="0" w:line="110" w:lineRule="exact"/>
        <w:rPr>
          <w:sz w:val="11"/>
          <w:szCs w:val="11"/>
        </w:rPr>
      </w:pPr>
    </w:p>
    <w:p w:rsidR="00514D7B" w:rsidRDefault="007B3FBD">
      <w:pPr>
        <w:tabs>
          <w:tab w:val="left" w:pos="680"/>
          <w:tab w:val="left" w:pos="9500"/>
        </w:tabs>
        <w:spacing w:after="0" w:line="240" w:lineRule="auto"/>
        <w:ind w:left="114" w:right="10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-1"/>
        </w:rPr>
        <w:t>RECURR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RA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4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</w:rPr>
        <w:tab/>
        <w:t>12</w:t>
      </w:r>
    </w:p>
    <w:p w:rsidR="00514D7B" w:rsidRDefault="00514D7B">
      <w:pPr>
        <w:spacing w:before="1" w:after="0" w:line="120" w:lineRule="exact"/>
        <w:rPr>
          <w:sz w:val="12"/>
          <w:szCs w:val="12"/>
        </w:rPr>
      </w:pPr>
    </w:p>
    <w:p w:rsidR="00514D7B" w:rsidRDefault="007B3FBD">
      <w:pPr>
        <w:tabs>
          <w:tab w:val="left" w:pos="1520"/>
          <w:tab w:val="left" w:pos="9500"/>
        </w:tabs>
        <w:spacing w:after="0" w:line="240" w:lineRule="auto"/>
        <w:ind w:left="680" w:right="10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oduc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</w:rPr>
        <w:tab/>
        <w:t>12</w:t>
      </w:r>
    </w:p>
    <w:p w:rsidR="00514D7B" w:rsidRDefault="00514D7B">
      <w:pPr>
        <w:spacing w:before="9" w:after="0" w:line="110" w:lineRule="exact"/>
        <w:rPr>
          <w:sz w:val="11"/>
          <w:szCs w:val="11"/>
        </w:rPr>
      </w:pPr>
    </w:p>
    <w:p w:rsidR="00514D7B" w:rsidRDefault="007B3FBD">
      <w:pPr>
        <w:tabs>
          <w:tab w:val="left" w:pos="1520"/>
          <w:tab w:val="left" w:pos="9500"/>
        </w:tabs>
        <w:spacing w:after="0" w:line="240" w:lineRule="auto"/>
        <w:ind w:left="680" w:right="10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</w:rPr>
        <w:tab/>
        <w:t>12</w:t>
      </w:r>
    </w:p>
    <w:p w:rsidR="00514D7B" w:rsidRDefault="00514D7B">
      <w:pPr>
        <w:spacing w:before="1" w:after="0" w:line="120" w:lineRule="exact"/>
        <w:rPr>
          <w:sz w:val="12"/>
          <w:szCs w:val="12"/>
        </w:rPr>
      </w:pPr>
    </w:p>
    <w:p w:rsidR="00514D7B" w:rsidRDefault="007B3FBD">
      <w:pPr>
        <w:tabs>
          <w:tab w:val="left" w:pos="1520"/>
          <w:tab w:val="left" w:pos="9500"/>
        </w:tabs>
        <w:spacing w:after="0" w:line="240" w:lineRule="auto"/>
        <w:ind w:left="680" w:right="10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anda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</w:rPr>
        <w:tab/>
        <w:t>13</w:t>
      </w:r>
    </w:p>
    <w:p w:rsidR="00514D7B" w:rsidRDefault="00514D7B">
      <w:pPr>
        <w:spacing w:before="9" w:after="0" w:line="110" w:lineRule="exact"/>
        <w:rPr>
          <w:sz w:val="11"/>
          <w:szCs w:val="11"/>
        </w:rPr>
      </w:pPr>
    </w:p>
    <w:p w:rsidR="00514D7B" w:rsidRDefault="007B3FBD">
      <w:pPr>
        <w:tabs>
          <w:tab w:val="left" w:pos="1520"/>
          <w:tab w:val="left" w:pos="9500"/>
        </w:tabs>
        <w:spacing w:after="0" w:line="240" w:lineRule="auto"/>
        <w:ind w:left="680" w:right="10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uency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du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</w:rPr>
        <w:tab/>
        <w:t>13</w:t>
      </w:r>
    </w:p>
    <w:p w:rsidR="00514D7B" w:rsidRDefault="00514D7B">
      <w:pPr>
        <w:spacing w:before="9" w:after="0" w:line="110" w:lineRule="exact"/>
        <w:rPr>
          <w:sz w:val="11"/>
          <w:szCs w:val="11"/>
        </w:rPr>
      </w:pPr>
    </w:p>
    <w:p w:rsidR="00514D7B" w:rsidRDefault="007B3FBD">
      <w:pPr>
        <w:tabs>
          <w:tab w:val="left" w:pos="1520"/>
          <w:tab w:val="left" w:pos="9500"/>
        </w:tabs>
        <w:spacing w:after="0" w:line="240" w:lineRule="auto"/>
        <w:ind w:left="680" w:right="10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ssess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</w:rPr>
        <w:tab/>
        <w:t>14</w:t>
      </w:r>
    </w:p>
    <w:p w:rsidR="00514D7B" w:rsidRDefault="00514D7B">
      <w:pPr>
        <w:spacing w:before="1" w:after="0" w:line="120" w:lineRule="exact"/>
        <w:rPr>
          <w:sz w:val="12"/>
          <w:szCs w:val="12"/>
        </w:rPr>
      </w:pPr>
    </w:p>
    <w:p w:rsidR="00514D7B" w:rsidRDefault="007B3FBD">
      <w:pPr>
        <w:tabs>
          <w:tab w:val="left" w:pos="1520"/>
          <w:tab w:val="left" w:pos="9500"/>
        </w:tabs>
        <w:spacing w:after="0" w:line="240" w:lineRule="auto"/>
        <w:ind w:left="680" w:right="10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6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</w:rPr>
        <w:tab/>
        <w:t>14</w:t>
      </w:r>
    </w:p>
    <w:p w:rsidR="00514D7B" w:rsidRDefault="00514D7B">
      <w:pPr>
        <w:spacing w:before="9" w:after="0" w:line="110" w:lineRule="exact"/>
        <w:rPr>
          <w:sz w:val="11"/>
          <w:szCs w:val="11"/>
        </w:rPr>
      </w:pPr>
    </w:p>
    <w:p w:rsidR="00514D7B" w:rsidRDefault="007B3FBD">
      <w:pPr>
        <w:tabs>
          <w:tab w:val="left" w:pos="1520"/>
          <w:tab w:val="left" w:pos="9500"/>
        </w:tabs>
        <w:spacing w:after="0" w:line="240" w:lineRule="auto"/>
        <w:ind w:left="680" w:right="102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7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ppend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x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1–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conduc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er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ee</w:t>
      </w:r>
      <w:r>
        <w:rPr>
          <w:rFonts w:ascii="Arial" w:eastAsia="Arial" w:hAnsi="Arial" w:cs="Arial"/>
          <w:spacing w:val="-2"/>
        </w:rPr>
        <w:t xml:space="preserve"> y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</w:rPr>
        <w:tab/>
        <w:t>14</w:t>
      </w:r>
    </w:p>
    <w:p w:rsidR="00514D7B" w:rsidRDefault="00514D7B">
      <w:pPr>
        <w:spacing w:before="9" w:after="0" w:line="110" w:lineRule="exact"/>
        <w:rPr>
          <w:sz w:val="11"/>
          <w:szCs w:val="11"/>
        </w:rPr>
      </w:pPr>
    </w:p>
    <w:p w:rsidR="00514D7B" w:rsidRDefault="00CE1EAD">
      <w:pPr>
        <w:tabs>
          <w:tab w:val="left" w:pos="9560"/>
        </w:tabs>
        <w:spacing w:after="0" w:line="240" w:lineRule="auto"/>
        <w:ind w:left="1005" w:right="-20"/>
        <w:rPr>
          <w:rFonts w:ascii="Arial" w:eastAsia="Arial" w:hAnsi="Arial" w:cs="Arial"/>
          <w:sz w:val="20"/>
          <w:szCs w:val="20"/>
        </w:rPr>
      </w:pPr>
      <w:r>
        <w:pict>
          <v:shape id="_x0000_s3158" type="#_x0000_t202" style="position:absolute;left:0;text-align:left;margin-left:54.65pt;margin-top:13.8pt;width:485.9pt;height:77.1pt;z-index:-251694592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85"/>
                    <w:gridCol w:w="743"/>
                    <w:gridCol w:w="5152"/>
                    <w:gridCol w:w="3439"/>
                  </w:tblGrid>
                  <w:tr w:rsidR="00E74CC3">
                    <w:trPr>
                      <w:trHeight w:hRule="exact" w:val="398"/>
                    </w:trPr>
                    <w:tc>
                      <w:tcPr>
                        <w:tcW w:w="3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74CC3" w:rsidRDefault="00E74CC3">
                        <w:pPr>
                          <w:spacing w:before="72" w:after="0" w:line="240" w:lineRule="auto"/>
                          <w:ind w:left="40" w:right="-20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74CC3" w:rsidRDefault="00E74CC3">
                        <w:pPr>
                          <w:spacing w:before="72" w:after="0" w:line="240" w:lineRule="auto"/>
                          <w:ind w:left="222" w:right="-20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spacing w:val="-1"/>
                          </w:rPr>
                          <w:t>ADA</w:t>
                        </w:r>
                      </w:p>
                    </w:tc>
                    <w:tc>
                      <w:tcPr>
                        <w:tcW w:w="515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74CC3" w:rsidRDefault="00E74CC3">
                        <w:pPr>
                          <w:spacing w:before="72" w:after="0" w:line="240" w:lineRule="auto"/>
                          <w:ind w:left="77" w:right="-20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spacing w:val="2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</w:rPr>
                          <w:t>IO</w:t>
                        </w:r>
                        <w:r>
                          <w:rPr>
                            <w:rFonts w:ascii="Arial" w:eastAsia="Arial" w:hAnsi="Arial" w:cs="Arial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</w:rPr>
                          <w:t>RA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-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</w:rPr>
                          <w:t>G</w:t>
                        </w:r>
                      </w:p>
                    </w:tc>
                    <w:tc>
                      <w:tcPr>
                        <w:tcW w:w="343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74CC3" w:rsidRDefault="00E74CC3">
                        <w:pPr>
                          <w:spacing w:before="72" w:after="0" w:line="240" w:lineRule="auto"/>
                          <w:ind w:right="20"/>
                          <w:jc w:val="right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16</w:t>
                        </w:r>
                      </w:p>
                    </w:tc>
                  </w:tr>
                  <w:tr w:rsidR="00E74CC3">
                    <w:trPr>
                      <w:trHeight w:hRule="exact" w:val="373"/>
                    </w:trPr>
                    <w:tc>
                      <w:tcPr>
                        <w:tcW w:w="3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74CC3" w:rsidRDefault="00E74CC3"/>
                    </w:tc>
                    <w:tc>
                      <w:tcPr>
                        <w:tcW w:w="74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74CC3" w:rsidRDefault="00E74CC3">
                        <w:pPr>
                          <w:spacing w:before="49" w:after="0" w:line="240" w:lineRule="auto"/>
                          <w:ind w:left="222" w:right="-20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2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</w:rPr>
                          <w:t>.</w:t>
                        </w:r>
                        <w:r>
                          <w:rPr>
                            <w:rFonts w:ascii="Arial" w:eastAsia="Arial" w:hAnsi="Arial" w:cs="Arial"/>
                          </w:rPr>
                          <w:t>1</w:t>
                        </w:r>
                      </w:p>
                    </w:tc>
                    <w:tc>
                      <w:tcPr>
                        <w:tcW w:w="515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74CC3" w:rsidRDefault="00E74CC3">
                        <w:pPr>
                          <w:spacing w:before="49" w:after="0" w:line="240" w:lineRule="auto"/>
                          <w:ind w:left="331" w:right="-20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spacing w:val="1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</w:rPr>
                          <w:t>oduc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</w:rPr>
                          <w:t>on</w:t>
                        </w:r>
                      </w:p>
                    </w:tc>
                    <w:tc>
                      <w:tcPr>
                        <w:tcW w:w="343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74CC3" w:rsidRDefault="00E74CC3">
                        <w:pPr>
                          <w:spacing w:before="49" w:after="0" w:line="240" w:lineRule="auto"/>
                          <w:ind w:right="20"/>
                          <w:jc w:val="right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16</w:t>
                        </w:r>
                      </w:p>
                    </w:tc>
                  </w:tr>
                  <w:tr w:rsidR="00E74CC3">
                    <w:trPr>
                      <w:trHeight w:hRule="exact" w:val="373"/>
                    </w:trPr>
                    <w:tc>
                      <w:tcPr>
                        <w:tcW w:w="3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74CC3" w:rsidRDefault="00E74CC3"/>
                    </w:tc>
                    <w:tc>
                      <w:tcPr>
                        <w:tcW w:w="74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74CC3" w:rsidRDefault="00E74CC3">
                        <w:pPr>
                          <w:spacing w:before="48" w:after="0" w:line="240" w:lineRule="auto"/>
                          <w:ind w:left="222" w:right="-20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2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</w:rPr>
                          <w:t>.</w:t>
                        </w:r>
                        <w:r>
                          <w:rPr>
                            <w:rFonts w:ascii="Arial" w:eastAsia="Arial" w:hAnsi="Arial" w:cs="Arial"/>
                          </w:rPr>
                          <w:t>2</w:t>
                        </w:r>
                      </w:p>
                    </w:tc>
                    <w:tc>
                      <w:tcPr>
                        <w:tcW w:w="515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74CC3" w:rsidRDefault="00E74CC3">
                        <w:pPr>
                          <w:spacing w:before="48" w:after="0" w:line="240" w:lineRule="auto"/>
                          <w:ind w:left="331" w:right="-20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spacing w:val="-1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</w:rPr>
                          <w:t>ou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</w:rPr>
                          <w:t>se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</w:rPr>
                          <w:t>tr</w:t>
                        </w:r>
                        <w:r>
                          <w:rPr>
                            <w:rFonts w:ascii="Arial" w:eastAsia="Arial" w:hAnsi="Arial" w:cs="Arial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</w:rPr>
                          <w:t>e</w:t>
                        </w:r>
                      </w:p>
                    </w:tc>
                    <w:tc>
                      <w:tcPr>
                        <w:tcW w:w="343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74CC3" w:rsidRDefault="00E74CC3">
                        <w:pPr>
                          <w:spacing w:before="48" w:after="0" w:line="240" w:lineRule="auto"/>
                          <w:ind w:right="20"/>
                          <w:jc w:val="right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16</w:t>
                        </w:r>
                      </w:p>
                    </w:tc>
                  </w:tr>
                  <w:tr w:rsidR="00E74CC3">
                    <w:trPr>
                      <w:trHeight w:hRule="exact" w:val="398"/>
                    </w:trPr>
                    <w:tc>
                      <w:tcPr>
                        <w:tcW w:w="3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74CC3" w:rsidRDefault="00E74CC3"/>
                    </w:tc>
                    <w:tc>
                      <w:tcPr>
                        <w:tcW w:w="74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74CC3" w:rsidRDefault="00E74CC3">
                        <w:pPr>
                          <w:spacing w:before="49" w:after="0" w:line="240" w:lineRule="auto"/>
                          <w:ind w:left="222" w:right="-20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2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</w:rPr>
                          <w:t>.</w:t>
                        </w:r>
                        <w:r>
                          <w:rPr>
                            <w:rFonts w:ascii="Arial" w:eastAsia="Arial" w:hAnsi="Arial" w:cs="Arial"/>
                          </w:rPr>
                          <w:t>3</w:t>
                        </w:r>
                      </w:p>
                    </w:tc>
                    <w:tc>
                      <w:tcPr>
                        <w:tcW w:w="515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74CC3" w:rsidRDefault="00E74CC3">
                        <w:pPr>
                          <w:spacing w:before="49" w:after="0" w:line="240" w:lineRule="auto"/>
                          <w:ind w:left="331" w:right="-20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spacing w:val="-1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</w:rPr>
                          <w:t>tr</w:t>
                        </w:r>
                        <w:r>
                          <w:rPr>
                            <w:rFonts w:ascii="Arial" w:eastAsia="Arial" w:hAnsi="Arial" w:cs="Arial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</w:rPr>
                          <w:t>and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</w:rPr>
                          <w:t>d</w:t>
                        </w:r>
                      </w:p>
                    </w:tc>
                    <w:tc>
                      <w:tcPr>
                        <w:tcW w:w="343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74CC3" w:rsidRDefault="00E74CC3">
                        <w:pPr>
                          <w:spacing w:before="49" w:after="0" w:line="240" w:lineRule="auto"/>
                          <w:ind w:right="20"/>
                          <w:jc w:val="right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16</w:t>
                        </w:r>
                      </w:p>
                    </w:tc>
                  </w:tr>
                </w:tbl>
                <w:p w:rsidR="00E74CC3" w:rsidRDefault="00E74CC3">
                  <w:pPr>
                    <w:spacing w:after="0" w:line="240" w:lineRule="auto"/>
                  </w:pPr>
                </w:p>
              </w:txbxContent>
            </v:textbox>
            <w10:wrap anchorx="page"/>
          </v:shape>
        </w:pict>
      </w:r>
      <w:r w:rsidR="007B3FBD">
        <w:rPr>
          <w:rFonts w:ascii="Arial" w:eastAsia="Arial" w:hAnsi="Arial" w:cs="Arial"/>
          <w:spacing w:val="3"/>
          <w:sz w:val="20"/>
          <w:szCs w:val="20"/>
          <w:highlight w:val="green"/>
        </w:rPr>
        <w:t>T</w:t>
      </w:r>
      <w:r w:rsidR="007B3FBD">
        <w:rPr>
          <w:rFonts w:ascii="Arial" w:eastAsia="Arial" w:hAnsi="Arial" w:cs="Arial"/>
          <w:sz w:val="20"/>
          <w:szCs w:val="20"/>
          <w:highlight w:val="green"/>
        </w:rPr>
        <w:t>he</w:t>
      </w:r>
      <w:r w:rsidR="007B3FBD">
        <w:rPr>
          <w:rFonts w:ascii="Arial" w:eastAsia="Arial" w:hAnsi="Arial" w:cs="Arial"/>
          <w:spacing w:val="-4"/>
          <w:sz w:val="20"/>
          <w:szCs w:val="20"/>
          <w:highlight w:val="green"/>
        </w:rPr>
        <w:t xml:space="preserve"> </w:t>
      </w:r>
      <w:r w:rsidR="007B3FBD">
        <w:rPr>
          <w:rFonts w:ascii="Arial" w:eastAsia="Arial" w:hAnsi="Arial" w:cs="Arial"/>
          <w:spacing w:val="1"/>
          <w:sz w:val="20"/>
          <w:szCs w:val="20"/>
          <w:highlight w:val="green"/>
        </w:rPr>
        <w:t>r</w:t>
      </w:r>
      <w:r w:rsidR="007B3FBD">
        <w:rPr>
          <w:rFonts w:ascii="Arial" w:eastAsia="Arial" w:hAnsi="Arial" w:cs="Arial"/>
          <w:sz w:val="20"/>
          <w:szCs w:val="20"/>
          <w:highlight w:val="green"/>
        </w:rPr>
        <w:t>e</w:t>
      </w:r>
      <w:r w:rsidR="007B3FBD">
        <w:rPr>
          <w:rFonts w:ascii="Arial" w:eastAsia="Arial" w:hAnsi="Arial" w:cs="Arial"/>
          <w:spacing w:val="1"/>
          <w:sz w:val="20"/>
          <w:szCs w:val="20"/>
          <w:highlight w:val="green"/>
        </w:rPr>
        <w:t>c</w:t>
      </w:r>
      <w:r w:rsidR="007B3FBD">
        <w:rPr>
          <w:rFonts w:ascii="Arial" w:eastAsia="Arial" w:hAnsi="Arial" w:cs="Arial"/>
          <w:sz w:val="20"/>
          <w:szCs w:val="20"/>
          <w:highlight w:val="green"/>
        </w:rPr>
        <w:t>u</w:t>
      </w:r>
      <w:r w:rsidR="007B3FBD">
        <w:rPr>
          <w:rFonts w:ascii="Arial" w:eastAsia="Arial" w:hAnsi="Arial" w:cs="Arial"/>
          <w:spacing w:val="1"/>
          <w:sz w:val="20"/>
          <w:szCs w:val="20"/>
          <w:highlight w:val="green"/>
        </w:rPr>
        <w:t>rr</w:t>
      </w:r>
      <w:r w:rsidR="007B3FBD">
        <w:rPr>
          <w:rFonts w:ascii="Arial" w:eastAsia="Arial" w:hAnsi="Arial" w:cs="Arial"/>
          <w:sz w:val="20"/>
          <w:szCs w:val="20"/>
          <w:highlight w:val="green"/>
        </w:rPr>
        <w:t>ent</w:t>
      </w:r>
      <w:r w:rsidR="007B3FBD">
        <w:rPr>
          <w:rFonts w:ascii="Arial" w:eastAsia="Arial" w:hAnsi="Arial" w:cs="Arial"/>
          <w:spacing w:val="-9"/>
          <w:sz w:val="20"/>
          <w:szCs w:val="20"/>
          <w:highlight w:val="green"/>
        </w:rPr>
        <w:t xml:space="preserve"> </w:t>
      </w:r>
      <w:r w:rsidR="007B3FBD">
        <w:rPr>
          <w:rFonts w:ascii="Arial" w:eastAsia="Arial" w:hAnsi="Arial" w:cs="Arial"/>
          <w:sz w:val="20"/>
          <w:szCs w:val="20"/>
          <w:highlight w:val="green"/>
        </w:rPr>
        <w:t>t</w:t>
      </w:r>
      <w:r w:rsidR="007B3FBD">
        <w:rPr>
          <w:rFonts w:ascii="Arial" w:eastAsia="Arial" w:hAnsi="Arial" w:cs="Arial"/>
          <w:spacing w:val="1"/>
          <w:sz w:val="20"/>
          <w:szCs w:val="20"/>
          <w:highlight w:val="green"/>
        </w:rPr>
        <w:t>r</w:t>
      </w:r>
      <w:r w:rsidR="007B3FBD">
        <w:rPr>
          <w:rFonts w:ascii="Arial" w:eastAsia="Arial" w:hAnsi="Arial" w:cs="Arial"/>
          <w:sz w:val="20"/>
          <w:szCs w:val="20"/>
          <w:highlight w:val="green"/>
        </w:rPr>
        <w:t>a</w:t>
      </w:r>
      <w:r w:rsidR="007B3FBD">
        <w:rPr>
          <w:rFonts w:ascii="Arial" w:eastAsia="Arial" w:hAnsi="Arial" w:cs="Arial"/>
          <w:spacing w:val="1"/>
          <w:sz w:val="20"/>
          <w:szCs w:val="20"/>
          <w:highlight w:val="green"/>
        </w:rPr>
        <w:t>i</w:t>
      </w:r>
      <w:r w:rsidR="007B3FBD">
        <w:rPr>
          <w:rFonts w:ascii="Arial" w:eastAsia="Arial" w:hAnsi="Arial" w:cs="Arial"/>
          <w:sz w:val="20"/>
          <w:szCs w:val="20"/>
          <w:highlight w:val="green"/>
        </w:rPr>
        <w:t>n</w:t>
      </w:r>
      <w:r w:rsidR="007B3FBD">
        <w:rPr>
          <w:rFonts w:ascii="Arial" w:eastAsia="Arial" w:hAnsi="Arial" w:cs="Arial"/>
          <w:spacing w:val="-1"/>
          <w:sz w:val="20"/>
          <w:szCs w:val="20"/>
          <w:highlight w:val="green"/>
        </w:rPr>
        <w:t>i</w:t>
      </w:r>
      <w:r w:rsidR="007B3FBD">
        <w:rPr>
          <w:rFonts w:ascii="Arial" w:eastAsia="Arial" w:hAnsi="Arial" w:cs="Arial"/>
          <w:spacing w:val="2"/>
          <w:sz w:val="20"/>
          <w:szCs w:val="20"/>
          <w:highlight w:val="green"/>
        </w:rPr>
        <w:t>n</w:t>
      </w:r>
      <w:r w:rsidR="007B3FBD">
        <w:rPr>
          <w:rFonts w:ascii="Arial" w:eastAsia="Arial" w:hAnsi="Arial" w:cs="Arial"/>
          <w:sz w:val="20"/>
          <w:szCs w:val="20"/>
          <w:highlight w:val="green"/>
        </w:rPr>
        <w:t>g</w:t>
      </w:r>
      <w:r w:rsidR="007B3FBD">
        <w:rPr>
          <w:rFonts w:ascii="Arial" w:eastAsia="Arial" w:hAnsi="Arial" w:cs="Arial"/>
          <w:spacing w:val="-8"/>
          <w:sz w:val="20"/>
          <w:szCs w:val="20"/>
          <w:highlight w:val="green"/>
        </w:rPr>
        <w:t xml:space="preserve"> </w:t>
      </w:r>
      <w:r w:rsidR="007B3FBD">
        <w:rPr>
          <w:rFonts w:ascii="Arial" w:eastAsia="Arial" w:hAnsi="Arial" w:cs="Arial"/>
          <w:spacing w:val="1"/>
          <w:sz w:val="20"/>
          <w:szCs w:val="20"/>
          <w:highlight w:val="green"/>
        </w:rPr>
        <w:t>c</w:t>
      </w:r>
      <w:r w:rsidR="007B3FBD">
        <w:rPr>
          <w:rFonts w:ascii="Arial" w:eastAsia="Arial" w:hAnsi="Arial" w:cs="Arial"/>
          <w:sz w:val="20"/>
          <w:szCs w:val="20"/>
          <w:highlight w:val="green"/>
        </w:rPr>
        <w:t>on</w:t>
      </w:r>
      <w:r w:rsidR="007B3FBD">
        <w:rPr>
          <w:rFonts w:ascii="Arial" w:eastAsia="Arial" w:hAnsi="Arial" w:cs="Arial"/>
          <w:spacing w:val="1"/>
          <w:sz w:val="20"/>
          <w:szCs w:val="20"/>
          <w:highlight w:val="green"/>
        </w:rPr>
        <w:t>sis</w:t>
      </w:r>
      <w:r w:rsidR="007B3FBD">
        <w:rPr>
          <w:rFonts w:ascii="Arial" w:eastAsia="Arial" w:hAnsi="Arial" w:cs="Arial"/>
          <w:sz w:val="20"/>
          <w:szCs w:val="20"/>
          <w:highlight w:val="green"/>
        </w:rPr>
        <w:t>ts</w:t>
      </w:r>
      <w:r w:rsidR="007B3FBD">
        <w:rPr>
          <w:rFonts w:ascii="Arial" w:eastAsia="Arial" w:hAnsi="Arial" w:cs="Arial"/>
          <w:spacing w:val="-7"/>
          <w:sz w:val="20"/>
          <w:szCs w:val="20"/>
          <w:highlight w:val="green"/>
        </w:rPr>
        <w:t xml:space="preserve"> </w:t>
      </w:r>
      <w:r w:rsidR="007B3FBD">
        <w:rPr>
          <w:rFonts w:ascii="Arial" w:eastAsia="Arial" w:hAnsi="Arial" w:cs="Arial"/>
          <w:sz w:val="20"/>
          <w:szCs w:val="20"/>
          <w:highlight w:val="green"/>
        </w:rPr>
        <w:t>of</w:t>
      </w:r>
      <w:r w:rsidR="007B3FBD">
        <w:rPr>
          <w:rFonts w:ascii="Arial" w:eastAsia="Arial" w:hAnsi="Arial" w:cs="Arial"/>
          <w:spacing w:val="-2"/>
          <w:sz w:val="20"/>
          <w:szCs w:val="20"/>
          <w:highlight w:val="green"/>
        </w:rPr>
        <w:t xml:space="preserve"> </w:t>
      </w:r>
      <w:r w:rsidR="007B3FBD">
        <w:rPr>
          <w:rFonts w:ascii="Arial" w:eastAsia="Arial" w:hAnsi="Arial" w:cs="Arial"/>
          <w:spacing w:val="2"/>
          <w:sz w:val="20"/>
          <w:szCs w:val="20"/>
          <w:highlight w:val="green"/>
        </w:rPr>
        <w:t>f</w:t>
      </w:r>
      <w:r w:rsidR="007B3FBD">
        <w:rPr>
          <w:rFonts w:ascii="Arial" w:eastAsia="Arial" w:hAnsi="Arial" w:cs="Arial"/>
          <w:sz w:val="20"/>
          <w:szCs w:val="20"/>
          <w:highlight w:val="green"/>
        </w:rPr>
        <w:t>our</w:t>
      </w:r>
      <w:r w:rsidR="007B3FBD">
        <w:rPr>
          <w:rFonts w:ascii="Arial" w:eastAsia="Arial" w:hAnsi="Arial" w:cs="Arial"/>
          <w:spacing w:val="-3"/>
          <w:sz w:val="20"/>
          <w:szCs w:val="20"/>
          <w:highlight w:val="green"/>
        </w:rPr>
        <w:t xml:space="preserve"> </w:t>
      </w:r>
      <w:r w:rsidR="007B3FBD">
        <w:rPr>
          <w:rFonts w:ascii="Arial" w:eastAsia="Arial" w:hAnsi="Arial" w:cs="Arial"/>
          <w:sz w:val="20"/>
          <w:szCs w:val="20"/>
          <w:highlight w:val="green"/>
        </w:rPr>
        <w:t>pa</w:t>
      </w:r>
      <w:r w:rsidR="007B3FBD">
        <w:rPr>
          <w:rFonts w:ascii="Arial" w:eastAsia="Arial" w:hAnsi="Arial" w:cs="Arial"/>
          <w:spacing w:val="1"/>
          <w:sz w:val="20"/>
          <w:szCs w:val="20"/>
          <w:highlight w:val="green"/>
        </w:rPr>
        <w:t>r</w:t>
      </w:r>
      <w:r w:rsidR="007B3FBD">
        <w:rPr>
          <w:rFonts w:ascii="Arial" w:eastAsia="Arial" w:hAnsi="Arial" w:cs="Arial"/>
          <w:sz w:val="20"/>
          <w:szCs w:val="20"/>
          <w:highlight w:val="green"/>
        </w:rPr>
        <w:t>ts</w:t>
      </w:r>
      <w:r w:rsidR="007B3FBD">
        <w:rPr>
          <w:rFonts w:ascii="Arial" w:eastAsia="Arial" w:hAnsi="Arial" w:cs="Arial"/>
          <w:spacing w:val="-4"/>
          <w:sz w:val="20"/>
          <w:szCs w:val="20"/>
          <w:highlight w:val="green"/>
        </w:rPr>
        <w:t xml:space="preserve"> </w:t>
      </w:r>
      <w:r w:rsidR="007B3FBD">
        <w:rPr>
          <w:rFonts w:ascii="Arial" w:eastAsia="Arial" w:hAnsi="Arial" w:cs="Arial"/>
          <w:spacing w:val="2"/>
          <w:sz w:val="20"/>
          <w:szCs w:val="20"/>
          <w:highlight w:val="green"/>
        </w:rPr>
        <w:t>e</w:t>
      </w:r>
      <w:r w:rsidR="007B3FBD">
        <w:rPr>
          <w:rFonts w:ascii="Arial" w:eastAsia="Arial" w:hAnsi="Arial" w:cs="Arial"/>
          <w:spacing w:val="-1"/>
          <w:sz w:val="20"/>
          <w:szCs w:val="20"/>
          <w:highlight w:val="green"/>
        </w:rPr>
        <w:t>v</w:t>
      </w:r>
      <w:r w:rsidR="007B3FBD">
        <w:rPr>
          <w:rFonts w:ascii="Arial" w:eastAsia="Arial" w:hAnsi="Arial" w:cs="Arial"/>
          <w:sz w:val="20"/>
          <w:szCs w:val="20"/>
          <w:highlight w:val="green"/>
        </w:rPr>
        <w:t>e</w:t>
      </w:r>
      <w:r w:rsidR="007B3FBD">
        <w:rPr>
          <w:rFonts w:ascii="Arial" w:eastAsia="Arial" w:hAnsi="Arial" w:cs="Arial"/>
          <w:spacing w:val="3"/>
          <w:sz w:val="20"/>
          <w:szCs w:val="20"/>
          <w:highlight w:val="green"/>
        </w:rPr>
        <w:t>r</w:t>
      </w:r>
      <w:r w:rsidR="007B3FBD">
        <w:rPr>
          <w:rFonts w:ascii="Arial" w:eastAsia="Arial" w:hAnsi="Arial" w:cs="Arial"/>
          <w:sz w:val="20"/>
          <w:szCs w:val="20"/>
          <w:highlight w:val="green"/>
        </w:rPr>
        <w:t>y</w:t>
      </w:r>
      <w:r w:rsidR="007B3FBD">
        <w:rPr>
          <w:rFonts w:ascii="Arial" w:eastAsia="Arial" w:hAnsi="Arial" w:cs="Arial"/>
          <w:spacing w:val="-4"/>
          <w:sz w:val="20"/>
          <w:szCs w:val="20"/>
          <w:highlight w:val="green"/>
        </w:rPr>
        <w:t xml:space="preserve"> </w:t>
      </w:r>
      <w:proofErr w:type="gramStart"/>
      <w:r w:rsidR="007B3FBD">
        <w:rPr>
          <w:rFonts w:ascii="Arial" w:eastAsia="Arial" w:hAnsi="Arial" w:cs="Arial"/>
          <w:spacing w:val="-4"/>
          <w:sz w:val="20"/>
          <w:szCs w:val="20"/>
          <w:highlight w:val="green"/>
        </w:rPr>
        <w:t>y</w:t>
      </w:r>
      <w:r w:rsidR="007B3FBD">
        <w:rPr>
          <w:rFonts w:ascii="Arial" w:eastAsia="Arial" w:hAnsi="Arial" w:cs="Arial"/>
          <w:spacing w:val="2"/>
          <w:sz w:val="20"/>
          <w:szCs w:val="20"/>
          <w:highlight w:val="green"/>
        </w:rPr>
        <w:t>e</w:t>
      </w:r>
      <w:r w:rsidR="007B3FBD">
        <w:rPr>
          <w:rFonts w:ascii="Arial" w:eastAsia="Arial" w:hAnsi="Arial" w:cs="Arial"/>
          <w:sz w:val="20"/>
          <w:szCs w:val="20"/>
          <w:highlight w:val="green"/>
        </w:rPr>
        <w:t>ar</w:t>
      </w:r>
      <w:r w:rsidR="007B3FBD">
        <w:rPr>
          <w:rFonts w:ascii="Arial" w:eastAsia="Arial" w:hAnsi="Arial" w:cs="Arial"/>
          <w:spacing w:val="1"/>
          <w:sz w:val="20"/>
          <w:szCs w:val="20"/>
          <w:highlight w:val="green"/>
        </w:rPr>
        <w:t xml:space="preserve"> </w:t>
      </w:r>
      <w:r w:rsidR="007B3FBD">
        <w:rPr>
          <w:rFonts w:ascii="Arial" w:eastAsia="Arial" w:hAnsi="Arial" w:cs="Arial"/>
          <w:sz w:val="20"/>
          <w:szCs w:val="20"/>
          <w:highlight w:val="green"/>
        </w:rPr>
        <w:t>:</w:t>
      </w:r>
      <w:proofErr w:type="gramEnd"/>
      <w:r w:rsidR="007B3FBD">
        <w:rPr>
          <w:rFonts w:ascii="Arial" w:eastAsia="Arial" w:hAnsi="Arial" w:cs="Arial"/>
          <w:spacing w:val="-55"/>
          <w:sz w:val="20"/>
          <w:szCs w:val="20"/>
        </w:rPr>
        <w:t xml:space="preserve"> </w:t>
      </w:r>
      <w:r w:rsidR="007B3FBD">
        <w:rPr>
          <w:rFonts w:ascii="Arial" w:eastAsia="Arial" w:hAnsi="Arial" w:cs="Arial"/>
          <w:sz w:val="20"/>
          <w:szCs w:val="20"/>
        </w:rPr>
        <w:tab/>
        <w:t>14</w:t>
      </w:r>
    </w:p>
    <w:p w:rsidR="00514D7B" w:rsidRDefault="00514D7B">
      <w:pPr>
        <w:spacing w:before="8" w:after="0" w:line="110" w:lineRule="exact"/>
        <w:rPr>
          <w:sz w:val="11"/>
          <w:szCs w:val="11"/>
        </w:rPr>
      </w:pPr>
    </w:p>
    <w:p w:rsidR="00514D7B" w:rsidRDefault="007B3FBD">
      <w:pPr>
        <w:spacing w:after="0" w:line="240" w:lineRule="auto"/>
        <w:ind w:left="117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P</w:t>
      </w:r>
    </w:p>
    <w:p w:rsidR="00514D7B" w:rsidRDefault="00514D7B">
      <w:pPr>
        <w:spacing w:after="0"/>
        <w:sectPr w:rsidR="00514D7B">
          <w:pgSz w:w="11920" w:h="16860"/>
          <w:pgMar w:top="1220" w:right="980" w:bottom="940" w:left="980" w:header="745" w:footer="749" w:gutter="0"/>
          <w:cols w:space="720"/>
        </w:sectPr>
      </w:pPr>
    </w:p>
    <w:p w:rsidR="00514D7B" w:rsidRDefault="00514D7B">
      <w:pPr>
        <w:spacing w:before="8" w:after="0" w:line="220" w:lineRule="exact"/>
      </w:pPr>
    </w:p>
    <w:p w:rsidR="00514D7B" w:rsidRDefault="007B3FBD">
      <w:pPr>
        <w:tabs>
          <w:tab w:val="left" w:pos="1560"/>
          <w:tab w:val="left" w:pos="9540"/>
        </w:tabs>
        <w:spacing w:before="32" w:after="0" w:line="240" w:lineRule="auto"/>
        <w:ind w:left="719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uency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du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</w:rPr>
        <w:tab/>
        <w:t>16</w:t>
      </w:r>
    </w:p>
    <w:p w:rsidR="00514D7B" w:rsidRDefault="00514D7B">
      <w:pPr>
        <w:spacing w:before="1" w:after="0" w:line="120" w:lineRule="exact"/>
        <w:rPr>
          <w:sz w:val="12"/>
          <w:szCs w:val="12"/>
        </w:rPr>
      </w:pPr>
    </w:p>
    <w:p w:rsidR="00514D7B" w:rsidRDefault="007B3FBD">
      <w:pPr>
        <w:tabs>
          <w:tab w:val="left" w:pos="1560"/>
          <w:tab w:val="left" w:pos="9540"/>
        </w:tabs>
        <w:spacing w:after="0" w:line="240" w:lineRule="auto"/>
        <w:ind w:left="719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</w:rPr>
        <w:tab/>
        <w:t>17</w:t>
      </w:r>
    </w:p>
    <w:p w:rsidR="00514D7B" w:rsidRDefault="00514D7B">
      <w:pPr>
        <w:spacing w:before="9" w:after="0" w:line="110" w:lineRule="exact"/>
        <w:rPr>
          <w:sz w:val="11"/>
          <w:szCs w:val="11"/>
        </w:rPr>
      </w:pPr>
    </w:p>
    <w:p w:rsidR="00514D7B" w:rsidRDefault="007B3FBD">
      <w:pPr>
        <w:tabs>
          <w:tab w:val="left" w:pos="680"/>
          <w:tab w:val="left" w:pos="9500"/>
        </w:tabs>
        <w:spacing w:after="0" w:line="240" w:lineRule="auto"/>
        <w:ind w:left="116" w:right="79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-1"/>
        </w:rPr>
        <w:t>UPDA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RA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4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</w:rPr>
        <w:tab/>
        <w:t>18</w:t>
      </w:r>
    </w:p>
    <w:p w:rsidR="00514D7B" w:rsidRDefault="00514D7B">
      <w:pPr>
        <w:spacing w:before="9" w:after="0" w:line="110" w:lineRule="exact"/>
        <w:rPr>
          <w:sz w:val="11"/>
          <w:szCs w:val="11"/>
        </w:rPr>
      </w:pPr>
    </w:p>
    <w:p w:rsidR="00514D7B" w:rsidRDefault="007B3FBD">
      <w:pPr>
        <w:tabs>
          <w:tab w:val="left" w:pos="1560"/>
          <w:tab w:val="left" w:pos="9540"/>
        </w:tabs>
        <w:spacing w:after="0" w:line="240" w:lineRule="auto"/>
        <w:ind w:left="719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oduc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</w:rPr>
        <w:tab/>
        <w:t>18</w:t>
      </w:r>
    </w:p>
    <w:p w:rsidR="00514D7B" w:rsidRDefault="00514D7B">
      <w:pPr>
        <w:spacing w:before="1" w:after="0" w:line="120" w:lineRule="exact"/>
        <w:rPr>
          <w:sz w:val="12"/>
          <w:szCs w:val="12"/>
        </w:rPr>
      </w:pPr>
    </w:p>
    <w:p w:rsidR="00514D7B" w:rsidRDefault="007B3FBD">
      <w:pPr>
        <w:tabs>
          <w:tab w:val="left" w:pos="1560"/>
          <w:tab w:val="left" w:pos="9540"/>
        </w:tabs>
        <w:spacing w:after="0" w:line="240" w:lineRule="auto"/>
        <w:ind w:left="719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</w:rPr>
        <w:tab/>
        <w:t>18</w:t>
      </w:r>
    </w:p>
    <w:p w:rsidR="00514D7B" w:rsidRDefault="00514D7B">
      <w:pPr>
        <w:spacing w:before="9" w:after="0" w:line="110" w:lineRule="exact"/>
        <w:rPr>
          <w:sz w:val="11"/>
          <w:szCs w:val="11"/>
        </w:rPr>
      </w:pPr>
    </w:p>
    <w:p w:rsidR="00514D7B" w:rsidRDefault="007B3FBD">
      <w:pPr>
        <w:tabs>
          <w:tab w:val="left" w:pos="1560"/>
          <w:tab w:val="left" w:pos="9540"/>
        </w:tabs>
        <w:spacing w:after="0" w:line="240" w:lineRule="auto"/>
        <w:ind w:left="719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anda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</w:rPr>
        <w:tab/>
        <w:t>18</w:t>
      </w:r>
    </w:p>
    <w:p w:rsidR="00514D7B" w:rsidRDefault="00514D7B">
      <w:pPr>
        <w:spacing w:before="1" w:after="0" w:line="120" w:lineRule="exact"/>
        <w:rPr>
          <w:sz w:val="12"/>
          <w:szCs w:val="12"/>
        </w:rPr>
      </w:pPr>
    </w:p>
    <w:p w:rsidR="00514D7B" w:rsidRDefault="007B3FBD">
      <w:pPr>
        <w:tabs>
          <w:tab w:val="left" w:pos="1560"/>
          <w:tab w:val="left" w:pos="9540"/>
        </w:tabs>
        <w:spacing w:after="0" w:line="240" w:lineRule="auto"/>
        <w:ind w:left="719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uency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du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</w:rPr>
        <w:tab/>
        <w:t>19</w:t>
      </w:r>
    </w:p>
    <w:p w:rsidR="00514D7B" w:rsidRDefault="00514D7B">
      <w:pPr>
        <w:spacing w:before="9" w:after="0" w:line="110" w:lineRule="exact"/>
        <w:rPr>
          <w:sz w:val="11"/>
          <w:szCs w:val="11"/>
        </w:rPr>
      </w:pPr>
    </w:p>
    <w:p w:rsidR="00514D7B" w:rsidRDefault="007B3FBD">
      <w:pPr>
        <w:tabs>
          <w:tab w:val="left" w:pos="5020"/>
        </w:tabs>
        <w:spacing w:after="0" w:line="240" w:lineRule="auto"/>
        <w:ind w:left="4458" w:right="4565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</w:rPr>
        <w:tab/>
        <w:t>19</w:t>
      </w:r>
    </w:p>
    <w:p w:rsidR="00514D7B" w:rsidRDefault="00514D7B">
      <w:pPr>
        <w:spacing w:before="7" w:after="0" w:line="110" w:lineRule="exact"/>
        <w:rPr>
          <w:sz w:val="11"/>
          <w:szCs w:val="11"/>
        </w:rPr>
      </w:pPr>
    </w:p>
    <w:p w:rsidR="00514D7B" w:rsidRDefault="00CE1EAD">
      <w:pPr>
        <w:tabs>
          <w:tab w:val="left" w:pos="680"/>
          <w:tab w:val="left" w:pos="9500"/>
        </w:tabs>
        <w:spacing w:after="0" w:line="240" w:lineRule="auto"/>
        <w:ind w:left="116" w:right="79"/>
        <w:jc w:val="center"/>
        <w:rPr>
          <w:rFonts w:ascii="Arial" w:eastAsia="Arial" w:hAnsi="Arial" w:cs="Arial"/>
        </w:rPr>
      </w:pPr>
      <w:r>
        <w:pict>
          <v:group id="_x0000_s3125" style="position:absolute;left:0;text-align:left;margin-left:92.8pt;margin-top:11.45pt;width:368.7pt;height:389.5pt;z-index:-251693568;mso-position-horizontal-relative:page" coordorigin="1856,229" coordsize="7374,7790">
            <v:group id="_x0000_s3150" style="position:absolute;left:1866;top:5228;width:2785;height:2780" coordorigin="1866,5228" coordsize="2785,2780">
              <v:shape id="_x0000_s3157" style="position:absolute;left:1866;top:5228;width:2785;height:2780" coordorigin="1866,5228" coordsize="2785,2780" path="m3338,5388r-1051,l2269,5408r-54,60l2197,5468r-315,320l1873,5808r-5,20l1866,5848r2,20l1874,5888r7,20l1891,5928r13,l1920,5948r18,20l3922,7948r16,20l3955,7988r17,l3989,8008r108,l4388,7708r17,-20l4422,7668r16,-20l4454,7628r-488,l3708,7388,3364,7028,3192,6868r-86,-100l2935,6608r-86,-100l2678,6348r-86,-100l2422,6088r-86,-100l2251,5908r184,-180l2468,5688r17,l2518,5648r17,l2552,5628r18,l2587,5608r17,l2622,5588r36,l2676,5568r74,l2768,5548r810,l3529,5508r-24,l3409,5428r-24,l3338,5388e" fillcolor="#c1c1c1" stroked="f">
                <v:path arrowok="t"/>
              </v:shape>
              <v:shape id="_x0000_s3156" style="position:absolute;left:1866;top:5228;width:2785;height:2780" coordorigin="1866,5228" coordsize="2785,2780" path="m3578,5548r-679,l2919,5568r82,l3022,5588r44,l3083,5608r35,l3136,5628r35,l3189,5648r17,l3224,5668r18,l3260,5688r18,l3296,5708r18,l3332,5728r18,l3368,5748r18,l3423,5788r18,l3478,5828r18,l3550,5888r19,l3623,5948r18,l3749,6068r18,l3789,6108r22,20l3833,6148r61,60l3952,6268r53,60l4054,6388r45,60l4140,6508r38,60l4211,6628r30,60l4266,6748r8,20l4281,6768r20,60l4312,6868r6,20l4331,6948r6,60l4338,7048r,20l4332,7128r-11,60l4316,7208r-6,l4303,7228r-24,60l4259,7328r-11,l4237,7348r-13,20l4211,7388r-14,20l4182,7428r-16,l4150,7448r-184,180l4454,7628r15,-20l4483,7608r40,-60l4557,7488r29,-60l4609,7368r18,-60l4640,7248r8,-60l4651,7128r,-20l4651,7088r-2,-20l4648,7048r-3,-20l4642,6988r-12,-60l4613,6868r-7,-40l4582,6768r-19,-40l4553,6688r-11,-20l4531,6648r-12,-20l4506,6588r-13,-20l4480,6548r-15,-20l4450,6488r-15,-20l4419,6448r-17,-20l4385,6388r-18,-20l4349,6348r-19,-40l4311,6288r-20,-20l4270,6228r-21,-20l4227,6188r-23,-40l4181,6128r-23,-40l4134,6068r-25,-20l4083,6008r-26,-20l4031,5948r-28,-20l3976,5908r-29,-40l3873,5808r-25,-40l3578,5548e" fillcolor="#c1c1c1" stroked="f">
                <v:path arrowok="t"/>
              </v:shape>
              <v:shape id="_x0000_s3155" style="position:absolute;left:1866;top:5228;width:2785;height:2780" coordorigin="1866,5228" coordsize="2785,2780" path="m3174,5308r-776,l2361,5348r-19,l2305,5388r1009,l3291,5368r-24,l3221,5328r-24,l3174,5308e" fillcolor="#c1c1c1" stroked="f">
                <v:path arrowok="t"/>
              </v:shape>
              <v:shape id="_x0000_s3154" style="position:absolute;left:1866;top:5228;width:2785;height:2780" coordorigin="1866,5228" coordsize="2785,2780" path="m3105,5288r-669,l2417,5308r711,l3105,5288e" fillcolor="#c1c1c1" stroked="f">
                <v:path arrowok="t"/>
              </v:shape>
              <v:shape id="_x0000_s3153" style="position:absolute;left:1866;top:5228;width:2785;height:2780" coordorigin="1866,5228" coordsize="2785,2780" path="m3060,5268r-566,l2475,5288r607,l3060,5268e" fillcolor="#c1c1c1" stroked="f">
                <v:path arrowok="t"/>
              </v:shape>
              <v:shape id="_x0000_s3152" style="position:absolute;left:1866;top:5228;width:2785;height:2780" coordorigin="1866,5228" coordsize="2785,2780" path="m2992,5248r-440,l2533,5268r482,l2992,5248e" fillcolor="#c1c1c1" stroked="f">
                <v:path arrowok="t"/>
              </v:shape>
              <v:shape id="_x0000_s3151" style="position:absolute;left:1866;top:5228;width:2785;height:2780" coordorigin="1866,5228" coordsize="2785,2780" path="m2904,5228r-272,l2612,5248r314,l2904,5228e" fillcolor="#c1c1c1" stroked="f">
                <v:path arrowok="t"/>
              </v:shape>
            </v:group>
            <v:group id="_x0000_s3137" style="position:absolute;left:3204;top:3959;width:3060;height:2740" coordorigin="3204,3959" coordsize="3060,2740">
              <v:shape id="_x0000_s3149" style="position:absolute;left:3204;top:3959;width:3060;height:2740" coordorigin="3204,3959" coordsize="3060,2740" path="m4414,4119r-866,l3532,4139r-17,20l3219,4459r-9,l3205,4479r-1,20l3206,4539r5,20l3218,4559r11,20l3241,4599r16,20l3275,4639,5330,6699r75,l5426,6679r13,l5454,6659r19,-20l5487,6619r13,l5510,6599r10,-20l5525,6559r3,l5528,6539r-4,l5520,6519r-7,l5316,6319r-94,-100l5175,6179r-47,-60l5035,6039r-47,-60l4941,5939r-46,-60l4801,5799r-46,-60l4662,5659r-46,-60l4570,5559r53,-60l4666,5459r33,-40l4715,5419r17,-20l4749,5379r36,l4803,5359r764,l5504,5319r-1179,l3581,4579r155,-160l3751,4399r15,l3780,4379r15,-20l3810,4359r16,-20l3842,4339r16,-20l3875,4319r18,-20l3933,4299r18,-20l4582,4279r-16,-20l4551,4239r-15,l4506,4199r-15,l4460,4159r-15,l4429,4139r-15,-20e" fillcolor="#c1c1c1" stroked="f">
                <v:path arrowok="t"/>
              </v:shape>
              <v:shape id="_x0000_s3148" style="position:absolute;left:3204;top:3959;width:3060;height:2740" coordorigin="3204,3959" coordsize="3060,2740" path="m6148,5959r-93,l6072,5979r57,l6148,5959e" fillcolor="#c1c1c1" stroked="f">
                <v:path arrowok="t"/>
              </v:shape>
              <v:shape id="_x0000_s3147" style="position:absolute;left:3204;top:3959;width:3060;height:2740" coordorigin="3204,3959" coordsize="3060,2740" path="m5567,5359r-592,l4999,5379r55,l5072,5399r19,l5110,5419r39,l5168,5439r17,l5201,5459r17,l5235,5479r17,l5270,5499r17,l5305,5519r18,l5341,5539r18,l5378,5559r457,280l6037,5959r122,l6172,5939r16,-20l6208,5899r14,l6234,5879r11,-20l6256,5839r6,-20l6264,5819r-1,-20l6254,5779r-16,l6228,5759r-15,-20l6192,5739r-10,-20l6168,5719r-16,-20l6134,5699r-44,-40l6059,5659,5907,5559,5629,5399r-62,-40e" fillcolor="#c1c1c1" stroked="f">
                <v:path arrowok="t"/>
              </v:shape>
              <v:shape id="_x0000_s3146" style="position:absolute;left:3204;top:3959;width:3060;height:2740" coordorigin="3204,3959" coordsize="3060,2740" path="m4727,4439r-367,l4410,4499r10,l4434,4519r14,20l4462,4539r13,20l4487,4579r12,20l4511,4599r11,20l4533,4639r11,20l4555,4679r27,60l4595,4779r5,l4612,4839r3,40l4614,4899r-7,60l4590,5019r-16,40l4564,5059r-11,20l4512,5139r-187,180l5504,5319r-50,-40l5436,5279r-18,-20l5401,5259r-18,-20l5349,5239r-17,-20l5281,5199r-19,-20l5244,5179r-18,-20l5190,5159r-19,-20l5153,5139r-18,-20l5097,5119r-20,-20l5019,5099r-19,-20l4862,5079r5,-20l4872,5039r3,l4879,5019r7,-60l4888,4879r-1,l4886,4859r-7,-60l4865,4739r-12,-40l4847,4679r-19,-60l4811,4579r-8,l4793,4559r-10,-20l4772,4519r-12,-20l4747,4479r-10,-20l4727,4439e" fillcolor="#c1c1c1" stroked="f">
                <v:path arrowok="t"/>
              </v:shape>
              <v:shape id="_x0000_s3145" style="position:absolute;left:3204;top:3959;width:3060;height:2740" coordorigin="3204,3959" coordsize="3060,2740" path="m4627,4319r-429,l4214,4339r16,l4246,4359r16,l4295,4399r16,l4344,4439r372,l4704,4419r-11,-20l4681,4379r-13,l4655,4359r-14,-20l4627,4319e" fillcolor="#c1c1c1" stroked="f">
                <v:path arrowok="t"/>
              </v:shape>
              <v:shape id="_x0000_s3144" style="position:absolute;left:3204;top:3959;width:3060;height:2740" coordorigin="3204,3959" coordsize="3060,2740" path="m4582,4279r-498,l4104,4299r41,l4166,4319r447,l4597,4299r-15,-20e" fillcolor="#c1c1c1" stroked="f">
                <v:path arrowok="t"/>
              </v:shape>
              <v:shape id="_x0000_s3143" style="position:absolute;left:3204;top:3959;width:3060;height:2740" coordorigin="3204,3959" coordsize="3060,2740" path="m4350,4079r-759,l3577,4099r-14,20l4398,4119r-16,-20l4366,4099r-16,-20e" fillcolor="#c1c1c1" stroked="f">
                <v:path arrowok="t"/>
              </v:shape>
              <v:shape id="_x0000_s3142" style="position:absolute;left:3204;top:3959;width:3060;height:2740" coordorigin="3204,3959" coordsize="3060,2740" path="m4316,4059r-695,l3603,4079r730,l4316,4059e" fillcolor="#c1c1c1" stroked="f">
                <v:path arrowok="t"/>
              </v:shape>
              <v:shape id="_x0000_s3141" style="position:absolute;left:3204;top:3959;width:3060;height:2740" coordorigin="3204,3959" coordsize="3060,2740" path="m4247,4019r-578,l3654,4039r-16,20l4299,4059r-17,-20l4264,4039r-17,-20e" fillcolor="#c1c1c1" stroked="f">
                <v:path arrowok="t"/>
              </v:shape>
              <v:shape id="_x0000_s3140" style="position:absolute;left:3204;top:3959;width:3060;height:2740" coordorigin="3204,3959" coordsize="3060,2740" path="m4211,3999r-503,l3689,4019r540,l4211,3999e" fillcolor="#c1c1c1" stroked="f">
                <v:path arrowok="t"/>
              </v:shape>
              <v:shape id="_x0000_s3139" style="position:absolute;left:3204;top:3959;width:3060;height:2740" coordorigin="3204,3959" coordsize="3060,2740" path="m4155,3979r-390,l3746,3999r428,l4155,3979e" fillcolor="#c1c1c1" stroked="f">
                <v:path arrowok="t"/>
              </v:shape>
              <v:shape id="_x0000_s3138" style="position:absolute;left:3204;top:3959;width:3060;height:2740" coordorigin="3204,3959" coordsize="3060,2740" path="m4095,3959r-274,l3802,3979r313,l4095,3959e" fillcolor="#c1c1c1" stroked="f">
                <v:path arrowok="t"/>
              </v:shape>
            </v:group>
            <v:group id="_x0000_s3133" style="position:absolute;left:4690;top:2791;width:2877;height:2876" coordorigin="4690,2791" coordsize="2877,2876">
              <v:shape id="_x0000_s3136" style="position:absolute;left:4690;top:2791;width:2877;height:2876" coordorigin="4690,2791" coordsize="2877,2876" path="m4900,2791r-60,20l4779,2864r-44,46l4698,2960r-8,37l4694,3018r7,18l4711,3055r80,125l6309,5575r36,51l6409,5667r17,-3l6488,5617r46,-49l6560,5505r1,-11l6555,5482r-3,-10l6546,5461r-8,-13l6140,4837r-21,-33l6399,4525r-468,l5109,3253r-44,-67l5066,3185r474,l4955,2813r-15,-8l4922,2797r-22,-6e" fillcolor="#c1c1c1" stroked="f">
                <v:path arrowok="t"/>
              </v:shape>
              <v:shape id="_x0000_s3135" style="position:absolute;left:4690;top:2791;width:2877;height:2876" coordorigin="4690,2791" coordsize="2877,2876" path="m7199,4234r-509,l7346,4654r14,7l7371,4666r20,8l7401,4675r19,-6l7481,4625r51,-53l7567,4512r-4,-23l7523,4444r-53,-37l7199,4234e" fillcolor="#c1c1c1" stroked="f">
                <v:path arrowok="t"/>
              </v:shape>
              <v:shape id="_x0000_s3134" style="position:absolute;left:4690;top:2791;width:2877;height:2876" coordorigin="4690,2791" coordsize="2877,2876" path="m5540,3185r-474,l6408,4047r-477,478l6399,4525r291,-291l7199,4234,5540,3185e" fillcolor="#c1c1c1" stroked="f">
                <v:path arrowok="t"/>
              </v:shape>
            </v:group>
            <v:group id="_x0000_s3130" style="position:absolute;left:5641;top:1377;width:2325;height:2883" coordorigin="5641,1377" coordsize="2325,2883">
              <v:shape id="_x0000_s3132" style="position:absolute;left:5641;top:1377;width:2325;height:2883" coordorigin="5641,1377" coordsize="2325,2883" path="m6300,1377r-644,631l5641,2060r2,27l5679,2153,7768,4246r36,14l7826,4256r66,-43l7937,4165r25,-52l7966,4102r-1,-9l7960,4081r-4,-10l7950,4063,7021,3134r244,-244l6777,2890,6025,2138r508,-509l6536,1623r-22,-63l6471,1507r-44,-45l6366,1408r-57,-30l6300,1377e" fillcolor="#c1c1c1" stroked="f">
                <v:path arrowok="t"/>
              </v:shape>
              <v:shape id="_x0000_s3131" style="position:absolute;left:5641;top:1377;width:2325;height:2883" coordorigin="5641,1377" coordsize="2325,2883" path="m7272,2404r-9,2l7257,2409r-480,481l7265,2890r237,-237l7503,2646r,-11l7502,2626r-31,-58l7432,2522r-50,-49l7336,2433r-55,-28l7272,2404e" fillcolor="#c1c1c1" stroked="f">
                <v:path arrowok="t"/>
              </v:shape>
            </v:group>
            <v:group id="_x0000_s3126" style="position:absolute;left:6452;top:239;width:2769;height:2769" coordorigin="6452,239" coordsize="2769,2769">
              <v:shape id="_x0000_s3129" style="position:absolute;left:6452;top:239;width:2769;height:2769" coordorigin="6452,239" coordsize="2769,2769" path="m7462,1066r-365,l9022,2992r10,7l9042,3003r10,4l9061,3007r19,-6l9147,2959r44,-48l9216,2859r4,-11l9220,2839r-8,-20l9205,2809,7462,1066e" fillcolor="#c1c1c1" stroked="f">
                <v:path arrowok="t"/>
              </v:shape>
              <v:shape id="_x0000_s3128" style="position:absolute;left:6452;top:239;width:2769;height:2769" coordorigin="6452,239" coordsize="2769,2769" path="m6700,1460r-11,l6698,1461r2,-1e" fillcolor="#c1c1c1" stroked="f">
                <v:path arrowok="t"/>
              </v:shape>
              <v:shape id="_x0000_s3127" style="position:absolute;left:6452;top:239;width:2769;height:2769" coordorigin="6452,239" coordsize="2769,2769" path="m7439,239r-11,l7421,242r-966,966l6452,1215r1,11l6488,1294r40,47l6576,1389r47,40l6678,1460r22,l6705,1457r392,-391l7462,1066,7279,883,7671,492r3,-7l7653,422r-44,-53l7565,325r-61,-55l7448,240r-9,-1e" fillcolor="#c1c1c1" stroked="f">
                <v:path arrowok="t"/>
              </v:shape>
            </v:group>
            <w10:wrap anchorx="page"/>
          </v:group>
        </w:pict>
      </w:r>
      <w:r w:rsidR="007B3FBD">
        <w:rPr>
          <w:rFonts w:ascii="Arial" w:eastAsia="Arial" w:hAnsi="Arial" w:cs="Arial"/>
          <w:b/>
          <w:bCs/>
        </w:rPr>
        <w:t>5</w:t>
      </w:r>
      <w:r w:rsidR="007B3FBD">
        <w:rPr>
          <w:rFonts w:ascii="Arial" w:eastAsia="Arial" w:hAnsi="Arial" w:cs="Arial"/>
          <w:b/>
          <w:bCs/>
        </w:rPr>
        <w:tab/>
      </w:r>
      <w:r w:rsidR="007B3FBD">
        <w:rPr>
          <w:rFonts w:ascii="Arial" w:eastAsia="Arial" w:hAnsi="Arial" w:cs="Arial"/>
          <w:b/>
          <w:bCs/>
          <w:spacing w:val="-1"/>
        </w:rPr>
        <w:t>RE</w:t>
      </w:r>
      <w:r w:rsidR="007B3FBD">
        <w:rPr>
          <w:rFonts w:ascii="Arial" w:eastAsia="Arial" w:hAnsi="Arial" w:cs="Arial"/>
          <w:b/>
          <w:bCs/>
        </w:rPr>
        <w:t>F</w:t>
      </w:r>
      <w:r w:rsidR="007B3FBD">
        <w:rPr>
          <w:rFonts w:ascii="Arial" w:eastAsia="Arial" w:hAnsi="Arial" w:cs="Arial"/>
          <w:b/>
          <w:bCs/>
          <w:spacing w:val="-1"/>
        </w:rPr>
        <w:t>ERENC</w:t>
      </w:r>
      <w:r w:rsidR="007B3FBD">
        <w:rPr>
          <w:rFonts w:ascii="Arial" w:eastAsia="Arial" w:hAnsi="Arial" w:cs="Arial"/>
          <w:b/>
          <w:bCs/>
          <w:spacing w:val="2"/>
        </w:rPr>
        <w:t>E</w:t>
      </w:r>
      <w:r w:rsidR="007B3FBD">
        <w:rPr>
          <w:rFonts w:ascii="Arial" w:eastAsia="Arial" w:hAnsi="Arial" w:cs="Arial"/>
          <w:b/>
          <w:bCs/>
        </w:rPr>
        <w:t>S</w:t>
      </w:r>
      <w:r w:rsidR="007B3FBD">
        <w:rPr>
          <w:rFonts w:ascii="Arial" w:eastAsia="Arial" w:hAnsi="Arial" w:cs="Arial"/>
          <w:b/>
          <w:bCs/>
        </w:rPr>
        <w:tab/>
      </w:r>
      <w:r w:rsidR="007B3FBD">
        <w:rPr>
          <w:rFonts w:ascii="Arial" w:eastAsia="Arial" w:hAnsi="Arial" w:cs="Arial"/>
        </w:rPr>
        <w:t>19</w:t>
      </w:r>
    </w:p>
    <w:p w:rsidR="00514D7B" w:rsidRDefault="00514D7B">
      <w:pPr>
        <w:spacing w:after="0"/>
        <w:jc w:val="center"/>
        <w:sectPr w:rsidR="00514D7B">
          <w:pgSz w:w="11920" w:h="16860"/>
          <w:pgMar w:top="1220" w:right="1000" w:bottom="940" w:left="980" w:header="745" w:footer="749" w:gutter="0"/>
          <w:cols w:space="720"/>
        </w:sectPr>
      </w:pPr>
    </w:p>
    <w:p w:rsidR="00514D7B" w:rsidRDefault="00514D7B">
      <w:pPr>
        <w:spacing w:before="5" w:after="0" w:line="240" w:lineRule="exact"/>
        <w:rPr>
          <w:sz w:val="24"/>
          <w:szCs w:val="24"/>
        </w:rPr>
      </w:pPr>
    </w:p>
    <w:p w:rsidR="00514D7B" w:rsidRDefault="007B3FBD">
      <w:pPr>
        <w:spacing w:before="21" w:after="0" w:line="240" w:lineRule="auto"/>
        <w:ind w:left="172" w:right="-20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b/>
          <w:bCs/>
          <w:sz w:val="30"/>
          <w:szCs w:val="30"/>
        </w:rPr>
        <w:t>Index</w:t>
      </w:r>
      <w:r>
        <w:rPr>
          <w:rFonts w:ascii="Arial" w:eastAsia="Arial" w:hAnsi="Arial" w:cs="Arial"/>
          <w:b/>
          <w:bCs/>
          <w:spacing w:val="57"/>
          <w:sz w:val="30"/>
          <w:szCs w:val="30"/>
        </w:rPr>
        <w:t xml:space="preserve"> </w:t>
      </w:r>
      <w:r>
        <w:rPr>
          <w:rFonts w:ascii="Arial" w:eastAsia="Arial" w:hAnsi="Arial" w:cs="Arial"/>
          <w:b/>
          <w:bCs/>
          <w:sz w:val="30"/>
          <w:szCs w:val="30"/>
        </w:rPr>
        <w:t>of</w:t>
      </w:r>
      <w:r>
        <w:rPr>
          <w:rFonts w:ascii="Arial" w:eastAsia="Arial" w:hAnsi="Arial" w:cs="Arial"/>
          <w:b/>
          <w:bCs/>
          <w:spacing w:val="28"/>
          <w:sz w:val="30"/>
          <w:szCs w:val="30"/>
        </w:rPr>
        <w:t xml:space="preserve"> </w:t>
      </w:r>
      <w:r>
        <w:rPr>
          <w:rFonts w:ascii="Arial" w:eastAsia="Arial" w:hAnsi="Arial" w:cs="Arial"/>
          <w:b/>
          <w:bCs/>
          <w:w w:val="102"/>
          <w:sz w:val="30"/>
          <w:szCs w:val="30"/>
        </w:rPr>
        <w:t>Tables</w:t>
      </w:r>
    </w:p>
    <w:p w:rsidR="00514D7B" w:rsidRDefault="00514D7B">
      <w:pPr>
        <w:spacing w:after="0"/>
        <w:sectPr w:rsidR="00514D7B">
          <w:headerReference w:type="default" r:id="rId20"/>
          <w:pgSz w:w="11920" w:h="16860"/>
          <w:pgMar w:top="1220" w:right="1000" w:bottom="940" w:left="980" w:header="744" w:footer="749" w:gutter="0"/>
          <w:cols w:space="720"/>
        </w:sectPr>
      </w:pPr>
    </w:p>
    <w:p w:rsidR="00514D7B" w:rsidRDefault="00514D7B">
      <w:pPr>
        <w:spacing w:before="9" w:after="0" w:line="150" w:lineRule="exact"/>
        <w:rPr>
          <w:sz w:val="15"/>
          <w:szCs w:val="15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7B3FBD">
      <w:pPr>
        <w:spacing w:before="18" w:after="0" w:line="240" w:lineRule="auto"/>
        <w:ind w:left="153" w:right="8246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"/>
          <w:sz w:val="32"/>
          <w:szCs w:val="32"/>
        </w:rPr>
        <w:t>Fo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-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8"/>
          <w:sz w:val="32"/>
          <w:szCs w:val="32"/>
        </w:rPr>
        <w:t>w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d</w:t>
      </w:r>
    </w:p>
    <w:p w:rsidR="00514D7B" w:rsidRDefault="00514D7B">
      <w:pPr>
        <w:spacing w:before="2" w:after="0" w:line="240" w:lineRule="exact"/>
        <w:rPr>
          <w:sz w:val="24"/>
          <w:szCs w:val="24"/>
        </w:rPr>
      </w:pPr>
    </w:p>
    <w:p w:rsidR="00514D7B" w:rsidRDefault="007B3FBD">
      <w:pPr>
        <w:spacing w:after="0" w:line="240" w:lineRule="auto"/>
        <w:ind w:left="153" w:right="7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onal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ssoc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1"/>
        </w:rPr>
        <w:t>Ai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 assoc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essel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1"/>
        </w:rPr>
        <w:t>f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c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ces 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nce 1955 and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eco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ses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ance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 and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educa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sonnel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ent Vessel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de.</w:t>
      </w:r>
    </w:p>
    <w:p w:rsidR="00514D7B" w:rsidRDefault="00514D7B">
      <w:pPr>
        <w:spacing w:before="1" w:after="0" w:line="120" w:lineRule="exact"/>
        <w:rPr>
          <w:sz w:val="12"/>
          <w:szCs w:val="12"/>
        </w:rPr>
      </w:pPr>
    </w:p>
    <w:p w:rsidR="00514D7B" w:rsidRDefault="007B3FBD">
      <w:pPr>
        <w:spacing w:after="0" w:line="239" w:lineRule="auto"/>
        <w:ind w:left="153" w:right="7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 account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onal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on on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anda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2"/>
        </w:rPr>
        <w:t xml:space="preserve"> T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 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d </w:t>
      </w:r>
      <w:proofErr w:type="spellStart"/>
      <w:r>
        <w:rPr>
          <w:rFonts w:ascii="Arial" w:eastAsia="Arial" w:hAnsi="Arial" w:cs="Arial"/>
          <w:spacing w:val="5"/>
        </w:rPr>
        <w:t>W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eep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1978,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1995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6"/>
        </w:rPr>
        <w:t>C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d </w:t>
      </w:r>
      <w:proofErr w:type="spellStart"/>
      <w:r>
        <w:rPr>
          <w:rFonts w:ascii="Arial" w:eastAsia="Arial" w:hAnsi="Arial" w:cs="Arial"/>
          <w:spacing w:val="8"/>
        </w:rPr>
        <w:t>W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eep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ode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6"/>
        </w:rPr>
        <w:t>C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ode)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95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eso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10,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L</w:t>
      </w:r>
      <w:r>
        <w:rPr>
          <w:rFonts w:ascii="Arial" w:eastAsia="Arial" w:hAnsi="Arial" w:cs="Arial"/>
        </w:rPr>
        <w:t>A has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adop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103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anda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 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sonne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.</w:t>
      </w:r>
    </w:p>
    <w:p w:rsidR="00514D7B" w:rsidRDefault="00514D7B">
      <w:pPr>
        <w:spacing w:before="9" w:after="0" w:line="110" w:lineRule="exact"/>
        <w:rPr>
          <w:sz w:val="11"/>
          <w:szCs w:val="11"/>
        </w:rPr>
      </w:pPr>
    </w:p>
    <w:p w:rsidR="00514D7B" w:rsidRPr="00F1401C" w:rsidRDefault="00CE1EAD">
      <w:pPr>
        <w:spacing w:after="0" w:line="241" w:lineRule="auto"/>
        <w:ind w:left="153" w:right="79"/>
        <w:jc w:val="both"/>
        <w:rPr>
          <w:rFonts w:ascii="Arial" w:eastAsia="Arial" w:hAnsi="Arial" w:cs="Arial"/>
          <w:sz w:val="24"/>
          <w:rPrChange w:id="1" w:author="Kerrie Abercrombie" w:date="2016-02-22T16:03:00Z">
            <w:rPr>
              <w:rFonts w:ascii="Arial" w:eastAsia="Arial" w:hAnsi="Arial" w:cs="Arial"/>
            </w:rPr>
          </w:rPrChange>
        </w:rPr>
      </w:pPr>
      <w:r>
        <w:rPr>
          <w:sz w:val="24"/>
        </w:rPr>
        <w:pict>
          <v:group id="_x0000_s3092" style="position:absolute;left:0;text-align:left;margin-left:92.8pt;margin-top:23.6pt;width:368.7pt;height:389.5pt;z-index:-251692544;mso-position-horizontal-relative:page" coordorigin="1856,472" coordsize="7374,7790">
            <v:group id="_x0000_s3117" style="position:absolute;left:1866;top:5472;width:2785;height:2780" coordorigin="1866,5472" coordsize="2785,2780">
              <v:shape id="_x0000_s3124" style="position:absolute;left:1866;top:5472;width:2785;height:2780" coordorigin="1866,5472" coordsize="2785,2780" path="m3338,5632r-1051,l2269,5652r-54,60l2197,5712r-315,320l1873,6052r-5,20l1866,6092r2,20l1874,6132r7,20l1891,6172r13,l1920,6192r18,20l3922,8192r16,20l3955,8232r17,l3989,8252r108,l4388,7952r17,-20l4422,7912r16,-20l4454,7872r-488,l3708,7632,3364,7272,3192,7112r-86,-100l2935,6852r-86,-100l2678,6592r-86,-100l2422,6332r-86,-100l2251,6152r184,-180l2468,5932r17,l2518,5892r17,l2552,5872r18,l2587,5852r17,l2622,5832r36,l2676,5812r74,l2768,5792r810,l3529,5752r-24,l3409,5672r-24,l3338,5632e" fillcolor="#c1c1c1" stroked="f">
                <v:path arrowok="t"/>
              </v:shape>
              <v:shape id="_x0000_s3123" style="position:absolute;left:1866;top:5472;width:2785;height:2780" coordorigin="1866,5472" coordsize="2785,2780" path="m3578,5792r-679,l2919,5812r82,l3022,5832r44,l3083,5852r35,l3136,5872r35,l3189,5892r17,l3224,5912r18,l3260,5932r18,l3296,5952r18,l3332,5972r18,l3368,5992r18,l3423,6032r18,l3478,6072r18,l3550,6132r19,l3623,6192r18,l3749,6312r18,l3789,6352r22,20l3833,6392r61,60l3952,6512r53,60l4054,6632r45,60l4140,6752r38,60l4211,6872r30,60l4266,6992r8,20l4281,7012r20,60l4312,7112r6,20l4331,7192r6,60l4338,7292r,20l4332,7372r-11,60l4316,7452r-6,l4303,7472r-24,60l4259,7572r-11,l4237,7592r-13,20l4211,7632r-14,20l4182,7672r-16,l4150,7692r-184,180l4454,7872r15,-20l4483,7852r40,-60l4557,7732r29,-60l4609,7612r18,-60l4640,7492r8,-60l4651,7372r,-20l4651,7332r-2,-20l4648,7292r-3,-20l4642,7232r-12,-60l4613,7112r-7,-40l4582,7012r-19,-40l4553,6932r-11,-20l4531,6892r-12,-20l4506,6832r-13,-20l4480,6792r-15,-20l4450,6732r-15,-20l4419,6692r-17,-20l4385,6632r-18,-20l4349,6592r-19,-40l4311,6532r-20,-20l4270,6472r-21,-20l4227,6432r-23,-40l4181,6372r-23,-40l4134,6312r-25,-20l4083,6252r-26,-20l4031,6192r-28,-20l3976,6152r-29,-40l3873,6052r-25,-40l3578,5792e" fillcolor="#c1c1c1" stroked="f">
                <v:path arrowok="t"/>
              </v:shape>
              <v:shape id="_x0000_s3122" style="position:absolute;left:1866;top:5472;width:2785;height:2780" coordorigin="1866,5472" coordsize="2785,2780" path="m3174,5552r-776,l2361,5592r-19,l2305,5632r1009,l3291,5612r-24,l3221,5572r-24,l3174,5552e" fillcolor="#c1c1c1" stroked="f">
                <v:path arrowok="t"/>
              </v:shape>
              <v:shape id="_x0000_s3121" style="position:absolute;left:1866;top:5472;width:2785;height:2780" coordorigin="1866,5472" coordsize="2785,2780" path="m3105,5532r-669,l2417,5552r711,l3105,5532e" fillcolor="#c1c1c1" stroked="f">
                <v:path arrowok="t"/>
              </v:shape>
              <v:shape id="_x0000_s3120" style="position:absolute;left:1866;top:5472;width:2785;height:2780" coordorigin="1866,5472" coordsize="2785,2780" path="m3060,5512r-566,l2475,5532r607,l3060,5512e" fillcolor="#c1c1c1" stroked="f">
                <v:path arrowok="t"/>
              </v:shape>
              <v:shape id="_x0000_s3119" style="position:absolute;left:1866;top:5472;width:2785;height:2780" coordorigin="1866,5472" coordsize="2785,2780" path="m2992,5492r-440,l2533,5512r482,l2992,5492e" fillcolor="#c1c1c1" stroked="f">
                <v:path arrowok="t"/>
              </v:shape>
              <v:shape id="_x0000_s3118" style="position:absolute;left:1866;top:5472;width:2785;height:2780" coordorigin="1866,5472" coordsize="2785,2780" path="m2904,5472r-272,l2612,5492r314,l2904,5472e" fillcolor="#c1c1c1" stroked="f">
                <v:path arrowok="t"/>
              </v:shape>
            </v:group>
            <v:group id="_x0000_s3104" style="position:absolute;left:3204;top:4202;width:3060;height:2740" coordorigin="3204,4202" coordsize="3060,2740">
              <v:shape id="_x0000_s3116" style="position:absolute;left:3204;top:4202;width:3060;height:2740" coordorigin="3204,4202" coordsize="3060,2740" path="m4414,4362r-866,l3532,4382r-17,20l3219,4702r-9,l3205,4722r-1,20l3206,4782r5,20l3218,4802r11,20l3241,4842r16,20l3275,4882,5330,6942r75,l5426,6922r13,l5454,6902r19,-20l5487,6862r13,l5510,6842r10,-20l5525,6802r3,l5528,6782r-4,l5520,6762r-7,l5316,6562r-94,-100l5175,6422r-47,-60l5035,6282r-47,-60l4941,6182r-46,-60l4801,6042r-46,-60l4662,5902r-46,-60l4570,5802r53,-60l4666,5702r33,-40l4715,5662r17,-20l4749,5622r36,l4803,5602r764,l5504,5562r-1179,l3581,4822r155,-160l3751,4642r15,l3780,4622r15,-20l3810,4602r16,-20l3842,4582r16,-20l3875,4562r18,-20l3933,4542r18,-20l4582,4522r-16,-20l4551,4482r-15,l4506,4442r-15,l4460,4402r-15,l4429,4382r-15,-20e" fillcolor="#c1c1c1" stroked="f">
                <v:path arrowok="t"/>
              </v:shape>
              <v:shape id="_x0000_s3115" style="position:absolute;left:3204;top:4202;width:3060;height:2740" coordorigin="3204,4202" coordsize="3060,2740" path="m6148,6202r-93,l6072,6222r57,l6148,6202e" fillcolor="#c1c1c1" stroked="f">
                <v:path arrowok="t"/>
              </v:shape>
              <v:shape id="_x0000_s3114" style="position:absolute;left:3204;top:4202;width:3060;height:2740" coordorigin="3204,4202" coordsize="3060,2740" path="m5567,5602r-592,l4999,5622r55,l5072,5642r19,l5110,5662r39,l5168,5682r17,l5201,5702r17,l5235,5722r17,l5270,5742r17,l5305,5762r18,l5341,5782r18,l5378,5802r457,280l6037,6202r122,l6172,6182r16,-20l6208,6142r14,l6234,6122r11,-20l6256,6082r6,-20l6264,6062r-1,-20l6254,6022r-16,l6228,6002r-15,-20l6192,5982r-10,-20l6168,5962r-16,-20l6134,5942r-44,-40l6059,5902,5907,5802,5629,5642r-62,-40e" fillcolor="#c1c1c1" stroked="f">
                <v:path arrowok="t"/>
              </v:shape>
              <v:shape id="_x0000_s3113" style="position:absolute;left:3204;top:4202;width:3060;height:2740" coordorigin="3204,4202" coordsize="3060,2740" path="m4727,4682r-367,l4410,4742r10,l4434,4762r14,20l4462,4782r13,20l4487,4822r12,20l4511,4842r11,20l4533,4882r11,20l4555,4922r27,60l4595,5022r5,l4612,5082r3,40l4614,5142r-7,60l4590,5262r-16,40l4564,5302r-11,20l4512,5382r-187,180l5504,5562r-50,-40l5436,5522r-18,-20l5401,5502r-18,-20l5349,5482r-17,-20l5281,5442r-19,-20l5244,5422r-18,-20l5190,5402r-19,-20l5153,5382r-18,-20l5097,5362r-20,-20l5019,5342r-19,-20l4862,5322r5,-20l4872,5282r3,l4879,5262r7,-60l4888,5122r-1,l4886,5102r-7,-60l4865,4982r-12,-40l4847,4922r-19,-60l4811,4822r-8,l4793,4802r-10,-20l4772,4762r-12,-20l4747,4722r-10,-20l4727,4682e" fillcolor="#c1c1c1" stroked="f">
                <v:path arrowok="t"/>
              </v:shape>
              <v:shape id="_x0000_s3112" style="position:absolute;left:3204;top:4202;width:3060;height:2740" coordorigin="3204,4202" coordsize="3060,2740" path="m4627,4562r-429,l4214,4582r16,l4246,4602r16,l4295,4642r16,l4344,4682r372,l4704,4662r-11,-20l4681,4622r-13,l4655,4602r-14,-20l4627,4562e" fillcolor="#c1c1c1" stroked="f">
                <v:path arrowok="t"/>
              </v:shape>
              <v:shape id="_x0000_s3111" style="position:absolute;left:3204;top:4202;width:3060;height:2740" coordorigin="3204,4202" coordsize="3060,2740" path="m4582,4522r-498,l4104,4542r41,l4166,4562r447,l4597,4542r-15,-20e" fillcolor="#c1c1c1" stroked="f">
                <v:path arrowok="t"/>
              </v:shape>
              <v:shape id="_x0000_s3110" style="position:absolute;left:3204;top:4202;width:3060;height:2740" coordorigin="3204,4202" coordsize="3060,2740" path="m4350,4322r-759,l3577,4342r-14,20l4398,4362r-16,-20l4366,4342r-16,-20e" fillcolor="#c1c1c1" stroked="f">
                <v:path arrowok="t"/>
              </v:shape>
              <v:shape id="_x0000_s3109" style="position:absolute;left:3204;top:4202;width:3060;height:2740" coordorigin="3204,4202" coordsize="3060,2740" path="m4316,4302r-695,l3603,4322r730,l4316,4302e" fillcolor="#c1c1c1" stroked="f">
                <v:path arrowok="t"/>
              </v:shape>
              <v:shape id="_x0000_s3108" style="position:absolute;left:3204;top:4202;width:3060;height:2740" coordorigin="3204,4202" coordsize="3060,2740" path="m4247,4262r-578,l3654,4282r-16,20l4299,4302r-17,-20l4264,4282r-17,-20e" fillcolor="#c1c1c1" stroked="f">
                <v:path arrowok="t"/>
              </v:shape>
              <v:shape id="_x0000_s3107" style="position:absolute;left:3204;top:4202;width:3060;height:2740" coordorigin="3204,4202" coordsize="3060,2740" path="m4211,4242r-503,l3689,4262r540,l4211,4242e" fillcolor="#c1c1c1" stroked="f">
                <v:path arrowok="t"/>
              </v:shape>
              <v:shape id="_x0000_s3106" style="position:absolute;left:3204;top:4202;width:3060;height:2740" coordorigin="3204,4202" coordsize="3060,2740" path="m4155,4222r-390,l3746,4242r428,l4155,4222e" fillcolor="#c1c1c1" stroked="f">
                <v:path arrowok="t"/>
              </v:shape>
              <v:shape id="_x0000_s3105" style="position:absolute;left:3204;top:4202;width:3060;height:2740" coordorigin="3204,4202" coordsize="3060,2740" path="m4095,4202r-274,l3802,4222r313,l4095,4202e" fillcolor="#c1c1c1" stroked="f">
                <v:path arrowok="t"/>
              </v:shape>
            </v:group>
            <v:group id="_x0000_s3100" style="position:absolute;left:4690;top:3034;width:2877;height:2876" coordorigin="4690,3034" coordsize="2877,2876">
              <v:shape id="_x0000_s3103" style="position:absolute;left:4690;top:3034;width:2877;height:2876" coordorigin="4690,3034" coordsize="2877,2876" path="m4900,3034r-60,20l4779,3107r-44,46l4698,3203r-8,37l4694,3261r7,18l4711,3298r80,125l6309,5819r36,50l6409,5910r17,-3l6488,5860r46,-49l6560,5748r1,-11l6555,5726r-3,-10l6546,5704r-8,-13l6140,5080r-21,-32l6399,4768r-468,l5109,3496r-44,-67l5066,3428r474,l4955,3056r-15,-8l4922,3040r-22,-6e" fillcolor="#c1c1c1" stroked="f">
                <v:path arrowok="t"/>
              </v:shape>
              <v:shape id="_x0000_s3102" style="position:absolute;left:4690;top:3034;width:2877;height:2876" coordorigin="4690,3034" coordsize="2877,2876" path="m7199,4477r-509,l7346,4897r14,7l7371,4909r20,8l7401,4918r19,-6l7481,4868r51,-53l7567,4755r-4,-23l7523,4687r-53,-37l7199,4477e" fillcolor="#c1c1c1" stroked="f">
                <v:path arrowok="t"/>
              </v:shape>
              <v:shape id="_x0000_s3101" style="position:absolute;left:4690;top:3034;width:2877;height:2876" coordorigin="4690,3034" coordsize="2877,2876" path="m5540,3428r-474,l6408,4290r-477,478l6399,4768r291,-291l7199,4477,5540,3428e" fillcolor="#c1c1c1" stroked="f">
                <v:path arrowok="t"/>
              </v:shape>
            </v:group>
            <v:group id="_x0000_s3097" style="position:absolute;left:5641;top:1620;width:2325;height:2883" coordorigin="5641,1620" coordsize="2325,2883">
              <v:shape id="_x0000_s3099" style="position:absolute;left:5641;top:1620;width:2325;height:2883" coordorigin="5641,1620" coordsize="2325,2883" path="m6300,1620r-644,631l5641,2303r2,27l5679,2396,7768,4489r36,14l7826,4499r66,-43l7937,4408r25,-52l7966,4346r-1,-10l7960,4324r-4,-10l7950,4307,7021,3377r244,-244l6777,3133,6025,2381r508,-508l6536,1867r-22,-64l6471,1750r-44,-45l6366,1651r-57,-30l6300,1620e" fillcolor="#c1c1c1" stroked="f">
                <v:path arrowok="t"/>
              </v:shape>
              <v:shape id="_x0000_s3098" style="position:absolute;left:5641;top:1620;width:2325;height:2883" coordorigin="5641,1620" coordsize="2325,2883" path="m7272,2648r-9,1l7257,2652r-480,481l7265,3133r237,-237l7503,2889r,-11l7502,2869r-31,-58l7432,2766r-50,-50l7336,2676r-55,-27l7272,2648e" fillcolor="#c1c1c1" stroked="f">
                <v:path arrowok="t"/>
              </v:shape>
            </v:group>
            <v:group id="_x0000_s3093" style="position:absolute;left:6452;top:482;width:2769;height:2769" coordorigin="6452,482" coordsize="2769,2769">
              <v:shape id="_x0000_s3096" style="position:absolute;left:6452;top:482;width:2769;height:2769" coordorigin="6452,482" coordsize="2769,2769" path="m7462,1309r-365,l9022,3235r10,7l9042,3246r10,4l9061,3250r19,-5l9147,3202r44,-48l9216,3102r4,-11l9220,3082r-8,-20l9205,3052,7462,1309e" fillcolor="#c1c1c1" stroked="f">
                <v:path arrowok="t"/>
              </v:shape>
              <v:shape id="_x0000_s3095" style="position:absolute;left:6452;top:482;width:2769;height:2769" coordorigin="6452,482" coordsize="2769,2769" path="m6700,1703r-11,l6698,1704r2,-1e" fillcolor="#c1c1c1" stroked="f">
                <v:path arrowok="t"/>
              </v:shape>
              <v:shape id="_x0000_s3094" style="position:absolute;left:6452;top:482;width:2769;height:2769" coordorigin="6452,482" coordsize="2769,2769" path="m7439,482r-11,l7421,485r-966,966l6452,1458r1,11l6488,1537r40,47l6576,1632r47,40l6678,1703r22,l6705,1701r392,-392l7462,1309,7279,1126,7671,735r3,-7l7653,665r-44,-52l7565,568r-61,-55l7448,483r-9,-1e" fillcolor="#c1c1c1" stroked="f">
                <v:path arrowok="t"/>
              </v:shape>
            </v:group>
            <w10:wrap anchorx="page"/>
          </v:group>
        </w:pict>
      </w:r>
      <w:r w:rsidR="007B3FBD" w:rsidRPr="00F1401C">
        <w:rPr>
          <w:rFonts w:ascii="Arial" w:eastAsia="Arial" w:hAnsi="Arial" w:cs="Arial"/>
          <w:spacing w:val="-1"/>
          <w:sz w:val="24"/>
          <w:rPrChange w:id="2" w:author="Kerrie Abercrombie" w:date="2016-02-22T16:03:00Z">
            <w:rPr>
              <w:rFonts w:ascii="Arial" w:eastAsia="Arial" w:hAnsi="Arial" w:cs="Arial"/>
              <w:spacing w:val="-1"/>
            </w:rPr>
          </w:rPrChange>
        </w:rPr>
        <w:t>C</w:t>
      </w:r>
      <w:r w:rsidR="007B3FBD" w:rsidRPr="00F1401C">
        <w:rPr>
          <w:rFonts w:ascii="Arial" w:eastAsia="Arial" w:hAnsi="Arial" w:cs="Arial"/>
          <w:sz w:val="24"/>
          <w:rPrChange w:id="3" w:author="Kerrie Abercrombie" w:date="2016-02-22T16:03:00Z">
            <w:rPr>
              <w:rFonts w:ascii="Arial" w:eastAsia="Arial" w:hAnsi="Arial" w:cs="Arial"/>
            </w:rPr>
          </w:rPrChange>
        </w:rPr>
        <w:t>o</w:t>
      </w:r>
      <w:r w:rsidR="007B3FBD" w:rsidRPr="00F1401C">
        <w:rPr>
          <w:rFonts w:ascii="Arial" w:eastAsia="Arial" w:hAnsi="Arial" w:cs="Arial"/>
          <w:spacing w:val="1"/>
          <w:sz w:val="24"/>
          <w:rPrChange w:id="4" w:author="Kerrie Abercrombie" w:date="2016-02-22T16:03:00Z">
            <w:rPr>
              <w:rFonts w:ascii="Arial" w:eastAsia="Arial" w:hAnsi="Arial" w:cs="Arial"/>
              <w:spacing w:val="1"/>
            </w:rPr>
          </w:rPrChange>
        </w:rPr>
        <w:t>m</w:t>
      </w:r>
      <w:r w:rsidR="007B3FBD" w:rsidRPr="00F1401C">
        <w:rPr>
          <w:rFonts w:ascii="Arial" w:eastAsia="Arial" w:hAnsi="Arial" w:cs="Arial"/>
          <w:sz w:val="24"/>
          <w:rPrChange w:id="5" w:author="Kerrie Abercrombie" w:date="2016-02-22T16:03:00Z">
            <w:rPr>
              <w:rFonts w:ascii="Arial" w:eastAsia="Arial" w:hAnsi="Arial" w:cs="Arial"/>
            </w:rPr>
          </w:rPrChange>
        </w:rPr>
        <w:t>pe</w:t>
      </w:r>
      <w:r w:rsidR="007B3FBD" w:rsidRPr="00F1401C">
        <w:rPr>
          <w:rFonts w:ascii="Arial" w:eastAsia="Arial" w:hAnsi="Arial" w:cs="Arial"/>
          <w:spacing w:val="1"/>
          <w:sz w:val="24"/>
          <w:rPrChange w:id="6" w:author="Kerrie Abercrombie" w:date="2016-02-22T16:03:00Z">
            <w:rPr>
              <w:rFonts w:ascii="Arial" w:eastAsia="Arial" w:hAnsi="Arial" w:cs="Arial"/>
              <w:spacing w:val="1"/>
            </w:rPr>
          </w:rPrChange>
        </w:rPr>
        <w:t>t</w:t>
      </w:r>
      <w:r w:rsidR="007B3FBD" w:rsidRPr="00F1401C">
        <w:rPr>
          <w:rFonts w:ascii="Arial" w:eastAsia="Arial" w:hAnsi="Arial" w:cs="Arial"/>
          <w:sz w:val="24"/>
          <w:rPrChange w:id="7" w:author="Kerrie Abercrombie" w:date="2016-02-22T16:03:00Z">
            <w:rPr>
              <w:rFonts w:ascii="Arial" w:eastAsia="Arial" w:hAnsi="Arial" w:cs="Arial"/>
            </w:rPr>
          </w:rPrChange>
        </w:rPr>
        <w:t>e</w:t>
      </w:r>
      <w:r w:rsidR="007B3FBD" w:rsidRPr="00F1401C">
        <w:rPr>
          <w:rFonts w:ascii="Arial" w:eastAsia="Arial" w:hAnsi="Arial" w:cs="Arial"/>
          <w:spacing w:val="-3"/>
          <w:sz w:val="24"/>
          <w:rPrChange w:id="8" w:author="Kerrie Abercrombie" w:date="2016-02-22T16:03:00Z">
            <w:rPr>
              <w:rFonts w:ascii="Arial" w:eastAsia="Arial" w:hAnsi="Arial" w:cs="Arial"/>
              <w:spacing w:val="-3"/>
            </w:rPr>
          </w:rPrChange>
        </w:rPr>
        <w:t>n</w:t>
      </w:r>
      <w:r w:rsidR="007B3FBD" w:rsidRPr="00F1401C">
        <w:rPr>
          <w:rFonts w:ascii="Arial" w:eastAsia="Arial" w:hAnsi="Arial" w:cs="Arial"/>
          <w:sz w:val="24"/>
          <w:rPrChange w:id="9" w:author="Kerrie Abercrombie" w:date="2016-02-22T16:03:00Z">
            <w:rPr>
              <w:rFonts w:ascii="Arial" w:eastAsia="Arial" w:hAnsi="Arial" w:cs="Arial"/>
            </w:rPr>
          </w:rPrChange>
        </w:rPr>
        <w:t>t</w:t>
      </w:r>
      <w:r w:rsidR="007B3FBD" w:rsidRPr="00F1401C">
        <w:rPr>
          <w:rFonts w:ascii="Arial" w:eastAsia="Arial" w:hAnsi="Arial" w:cs="Arial"/>
          <w:spacing w:val="4"/>
          <w:sz w:val="24"/>
          <w:rPrChange w:id="10" w:author="Kerrie Abercrombie" w:date="2016-02-22T16:03:00Z">
            <w:rPr>
              <w:rFonts w:ascii="Arial" w:eastAsia="Arial" w:hAnsi="Arial" w:cs="Arial"/>
              <w:spacing w:val="4"/>
            </w:rPr>
          </w:rPrChange>
        </w:rPr>
        <w:t xml:space="preserve"> </w:t>
      </w:r>
      <w:r w:rsidR="007B3FBD" w:rsidRPr="00F1401C">
        <w:rPr>
          <w:rFonts w:ascii="Arial" w:eastAsia="Arial" w:hAnsi="Arial" w:cs="Arial"/>
          <w:spacing w:val="-1"/>
          <w:sz w:val="24"/>
          <w:rPrChange w:id="11" w:author="Kerrie Abercrombie" w:date="2016-02-22T16:03:00Z">
            <w:rPr>
              <w:rFonts w:ascii="Arial" w:eastAsia="Arial" w:hAnsi="Arial" w:cs="Arial"/>
              <w:spacing w:val="-1"/>
            </w:rPr>
          </w:rPrChange>
        </w:rPr>
        <w:t>A</w:t>
      </w:r>
      <w:r w:rsidR="007B3FBD" w:rsidRPr="00F1401C">
        <w:rPr>
          <w:rFonts w:ascii="Arial" w:eastAsia="Arial" w:hAnsi="Arial" w:cs="Arial"/>
          <w:sz w:val="24"/>
          <w:rPrChange w:id="12" w:author="Kerrie Abercrombie" w:date="2016-02-22T16:03:00Z">
            <w:rPr>
              <w:rFonts w:ascii="Arial" w:eastAsia="Arial" w:hAnsi="Arial" w:cs="Arial"/>
            </w:rPr>
          </w:rPrChange>
        </w:rPr>
        <w:t>u</w:t>
      </w:r>
      <w:r w:rsidR="007B3FBD" w:rsidRPr="00F1401C">
        <w:rPr>
          <w:rFonts w:ascii="Arial" w:eastAsia="Arial" w:hAnsi="Arial" w:cs="Arial"/>
          <w:spacing w:val="1"/>
          <w:sz w:val="24"/>
          <w:rPrChange w:id="13" w:author="Kerrie Abercrombie" w:date="2016-02-22T16:03:00Z">
            <w:rPr>
              <w:rFonts w:ascii="Arial" w:eastAsia="Arial" w:hAnsi="Arial" w:cs="Arial"/>
              <w:spacing w:val="1"/>
            </w:rPr>
          </w:rPrChange>
        </w:rPr>
        <w:t>t</w:t>
      </w:r>
      <w:r w:rsidR="007B3FBD" w:rsidRPr="00F1401C">
        <w:rPr>
          <w:rFonts w:ascii="Arial" w:eastAsia="Arial" w:hAnsi="Arial" w:cs="Arial"/>
          <w:sz w:val="24"/>
          <w:rPrChange w:id="14" w:author="Kerrie Abercrombie" w:date="2016-02-22T16:03:00Z">
            <w:rPr>
              <w:rFonts w:ascii="Arial" w:eastAsia="Arial" w:hAnsi="Arial" w:cs="Arial"/>
            </w:rPr>
          </w:rPrChange>
        </w:rPr>
        <w:t>h</w:t>
      </w:r>
      <w:r w:rsidR="007B3FBD" w:rsidRPr="00F1401C">
        <w:rPr>
          <w:rFonts w:ascii="Arial" w:eastAsia="Arial" w:hAnsi="Arial" w:cs="Arial"/>
          <w:spacing w:val="-3"/>
          <w:sz w:val="24"/>
          <w:rPrChange w:id="15" w:author="Kerrie Abercrombie" w:date="2016-02-22T16:03:00Z">
            <w:rPr>
              <w:rFonts w:ascii="Arial" w:eastAsia="Arial" w:hAnsi="Arial" w:cs="Arial"/>
              <w:spacing w:val="-3"/>
            </w:rPr>
          </w:rPrChange>
        </w:rPr>
        <w:t>o</w:t>
      </w:r>
      <w:r w:rsidR="007B3FBD" w:rsidRPr="00F1401C">
        <w:rPr>
          <w:rFonts w:ascii="Arial" w:eastAsia="Arial" w:hAnsi="Arial" w:cs="Arial"/>
          <w:spacing w:val="1"/>
          <w:sz w:val="24"/>
          <w:rPrChange w:id="16" w:author="Kerrie Abercrombie" w:date="2016-02-22T16:03:00Z">
            <w:rPr>
              <w:rFonts w:ascii="Arial" w:eastAsia="Arial" w:hAnsi="Arial" w:cs="Arial"/>
              <w:spacing w:val="1"/>
            </w:rPr>
          </w:rPrChange>
        </w:rPr>
        <w:t>r</w:t>
      </w:r>
      <w:r w:rsidR="007B3FBD" w:rsidRPr="00F1401C">
        <w:rPr>
          <w:rFonts w:ascii="Arial" w:eastAsia="Arial" w:hAnsi="Arial" w:cs="Arial"/>
          <w:spacing w:val="-1"/>
          <w:sz w:val="24"/>
          <w:rPrChange w:id="17" w:author="Kerrie Abercrombie" w:date="2016-02-22T16:03:00Z">
            <w:rPr>
              <w:rFonts w:ascii="Arial" w:eastAsia="Arial" w:hAnsi="Arial" w:cs="Arial"/>
              <w:spacing w:val="-1"/>
            </w:rPr>
          </w:rPrChange>
        </w:rPr>
        <w:t>i</w:t>
      </w:r>
      <w:r w:rsidR="007B3FBD" w:rsidRPr="00F1401C">
        <w:rPr>
          <w:rFonts w:ascii="Arial" w:eastAsia="Arial" w:hAnsi="Arial" w:cs="Arial"/>
          <w:spacing w:val="1"/>
          <w:sz w:val="24"/>
          <w:rPrChange w:id="18" w:author="Kerrie Abercrombie" w:date="2016-02-22T16:03:00Z">
            <w:rPr>
              <w:rFonts w:ascii="Arial" w:eastAsia="Arial" w:hAnsi="Arial" w:cs="Arial"/>
              <w:spacing w:val="1"/>
            </w:rPr>
          </w:rPrChange>
        </w:rPr>
        <w:t>t</w:t>
      </w:r>
      <w:r w:rsidR="007B3FBD" w:rsidRPr="00F1401C">
        <w:rPr>
          <w:rFonts w:ascii="Arial" w:eastAsia="Arial" w:hAnsi="Arial" w:cs="Arial"/>
          <w:spacing w:val="-1"/>
          <w:sz w:val="24"/>
          <w:rPrChange w:id="19" w:author="Kerrie Abercrombie" w:date="2016-02-22T16:03:00Z">
            <w:rPr>
              <w:rFonts w:ascii="Arial" w:eastAsia="Arial" w:hAnsi="Arial" w:cs="Arial"/>
              <w:spacing w:val="-1"/>
            </w:rPr>
          </w:rPrChange>
        </w:rPr>
        <w:t>i</w:t>
      </w:r>
      <w:r w:rsidR="007B3FBD" w:rsidRPr="00F1401C">
        <w:rPr>
          <w:rFonts w:ascii="Arial" w:eastAsia="Arial" w:hAnsi="Arial" w:cs="Arial"/>
          <w:sz w:val="24"/>
          <w:rPrChange w:id="20" w:author="Kerrie Abercrombie" w:date="2016-02-22T16:03:00Z">
            <w:rPr>
              <w:rFonts w:ascii="Arial" w:eastAsia="Arial" w:hAnsi="Arial" w:cs="Arial"/>
            </w:rPr>
          </w:rPrChange>
        </w:rPr>
        <w:t>es</w:t>
      </w:r>
      <w:r w:rsidR="007B3FBD" w:rsidRPr="00F1401C">
        <w:rPr>
          <w:rFonts w:ascii="Arial" w:eastAsia="Arial" w:hAnsi="Arial" w:cs="Arial"/>
          <w:spacing w:val="1"/>
          <w:sz w:val="24"/>
          <w:rPrChange w:id="21" w:author="Kerrie Abercrombie" w:date="2016-02-22T16:03:00Z">
            <w:rPr>
              <w:rFonts w:ascii="Arial" w:eastAsia="Arial" w:hAnsi="Arial" w:cs="Arial"/>
              <w:spacing w:val="1"/>
            </w:rPr>
          </w:rPrChange>
        </w:rPr>
        <w:t xml:space="preserve"> </w:t>
      </w:r>
      <w:r w:rsidR="007B3FBD" w:rsidRPr="00F1401C">
        <w:rPr>
          <w:rFonts w:ascii="Arial" w:eastAsia="Arial" w:hAnsi="Arial" w:cs="Arial"/>
          <w:sz w:val="24"/>
          <w:rPrChange w:id="22" w:author="Kerrie Abercrombie" w:date="2016-02-22T16:03:00Z">
            <w:rPr>
              <w:rFonts w:ascii="Arial" w:eastAsia="Arial" w:hAnsi="Arial" w:cs="Arial"/>
            </w:rPr>
          </w:rPrChange>
        </w:rPr>
        <w:t>a</w:t>
      </w:r>
      <w:r w:rsidR="007B3FBD" w:rsidRPr="00F1401C">
        <w:rPr>
          <w:rFonts w:ascii="Arial" w:eastAsia="Arial" w:hAnsi="Arial" w:cs="Arial"/>
          <w:spacing w:val="1"/>
          <w:sz w:val="24"/>
          <w:rPrChange w:id="23" w:author="Kerrie Abercrombie" w:date="2016-02-22T16:03:00Z">
            <w:rPr>
              <w:rFonts w:ascii="Arial" w:eastAsia="Arial" w:hAnsi="Arial" w:cs="Arial"/>
              <w:spacing w:val="1"/>
            </w:rPr>
          </w:rPrChange>
        </w:rPr>
        <w:t>r</w:t>
      </w:r>
      <w:r w:rsidR="007B3FBD" w:rsidRPr="00F1401C">
        <w:rPr>
          <w:rFonts w:ascii="Arial" w:eastAsia="Arial" w:hAnsi="Arial" w:cs="Arial"/>
          <w:sz w:val="24"/>
          <w:rPrChange w:id="24" w:author="Kerrie Abercrombie" w:date="2016-02-22T16:03:00Z">
            <w:rPr>
              <w:rFonts w:ascii="Arial" w:eastAsia="Arial" w:hAnsi="Arial" w:cs="Arial"/>
            </w:rPr>
          </w:rPrChange>
        </w:rPr>
        <w:t>e</w:t>
      </w:r>
      <w:r w:rsidR="007B3FBD" w:rsidRPr="00F1401C">
        <w:rPr>
          <w:rFonts w:ascii="Arial" w:eastAsia="Arial" w:hAnsi="Arial" w:cs="Arial"/>
          <w:spacing w:val="3"/>
          <w:sz w:val="24"/>
          <w:rPrChange w:id="25" w:author="Kerrie Abercrombie" w:date="2016-02-22T16:03:00Z">
            <w:rPr>
              <w:rFonts w:ascii="Arial" w:eastAsia="Arial" w:hAnsi="Arial" w:cs="Arial"/>
              <w:spacing w:val="3"/>
            </w:rPr>
          </w:rPrChange>
        </w:rPr>
        <w:t xml:space="preserve"> </w:t>
      </w:r>
      <w:r w:rsidR="007B3FBD" w:rsidRPr="00F1401C">
        <w:rPr>
          <w:rFonts w:ascii="Arial" w:eastAsia="Arial" w:hAnsi="Arial" w:cs="Arial"/>
          <w:sz w:val="24"/>
          <w:rPrChange w:id="26" w:author="Kerrie Abercrombie" w:date="2016-02-22T16:03:00Z">
            <w:rPr>
              <w:rFonts w:ascii="Arial" w:eastAsia="Arial" w:hAnsi="Arial" w:cs="Arial"/>
            </w:rPr>
          </w:rPrChange>
        </w:rPr>
        <w:t>enco</w:t>
      </w:r>
      <w:r w:rsidR="007B3FBD" w:rsidRPr="00F1401C">
        <w:rPr>
          <w:rFonts w:ascii="Arial" w:eastAsia="Arial" w:hAnsi="Arial" w:cs="Arial"/>
          <w:spacing w:val="-3"/>
          <w:sz w:val="24"/>
          <w:rPrChange w:id="27" w:author="Kerrie Abercrombie" w:date="2016-02-22T16:03:00Z">
            <w:rPr>
              <w:rFonts w:ascii="Arial" w:eastAsia="Arial" w:hAnsi="Arial" w:cs="Arial"/>
              <w:spacing w:val="-3"/>
            </w:rPr>
          </w:rPrChange>
        </w:rPr>
        <w:t>u</w:t>
      </w:r>
      <w:r w:rsidR="007B3FBD" w:rsidRPr="00F1401C">
        <w:rPr>
          <w:rFonts w:ascii="Arial" w:eastAsia="Arial" w:hAnsi="Arial" w:cs="Arial"/>
          <w:spacing w:val="1"/>
          <w:sz w:val="24"/>
          <w:rPrChange w:id="28" w:author="Kerrie Abercrombie" w:date="2016-02-22T16:03:00Z">
            <w:rPr>
              <w:rFonts w:ascii="Arial" w:eastAsia="Arial" w:hAnsi="Arial" w:cs="Arial"/>
              <w:spacing w:val="1"/>
            </w:rPr>
          </w:rPrChange>
        </w:rPr>
        <w:t>r</w:t>
      </w:r>
      <w:r w:rsidR="007B3FBD" w:rsidRPr="00F1401C">
        <w:rPr>
          <w:rFonts w:ascii="Arial" w:eastAsia="Arial" w:hAnsi="Arial" w:cs="Arial"/>
          <w:spacing w:val="-3"/>
          <w:sz w:val="24"/>
          <w:rPrChange w:id="29" w:author="Kerrie Abercrombie" w:date="2016-02-22T16:03:00Z">
            <w:rPr>
              <w:rFonts w:ascii="Arial" w:eastAsia="Arial" w:hAnsi="Arial" w:cs="Arial"/>
              <w:spacing w:val="-3"/>
            </w:rPr>
          </w:rPrChange>
        </w:rPr>
        <w:t>a</w:t>
      </w:r>
      <w:r w:rsidR="007B3FBD" w:rsidRPr="00F1401C">
        <w:rPr>
          <w:rFonts w:ascii="Arial" w:eastAsia="Arial" w:hAnsi="Arial" w:cs="Arial"/>
          <w:spacing w:val="2"/>
          <w:sz w:val="24"/>
          <w:rPrChange w:id="30" w:author="Kerrie Abercrombie" w:date="2016-02-22T16:03:00Z">
            <w:rPr>
              <w:rFonts w:ascii="Arial" w:eastAsia="Arial" w:hAnsi="Arial" w:cs="Arial"/>
              <w:spacing w:val="2"/>
            </w:rPr>
          </w:rPrChange>
        </w:rPr>
        <w:t>g</w:t>
      </w:r>
      <w:r w:rsidR="007B3FBD" w:rsidRPr="00F1401C">
        <w:rPr>
          <w:rFonts w:ascii="Arial" w:eastAsia="Arial" w:hAnsi="Arial" w:cs="Arial"/>
          <w:sz w:val="24"/>
          <w:rPrChange w:id="31" w:author="Kerrie Abercrombie" w:date="2016-02-22T16:03:00Z">
            <w:rPr>
              <w:rFonts w:ascii="Arial" w:eastAsia="Arial" w:hAnsi="Arial" w:cs="Arial"/>
            </w:rPr>
          </w:rPrChange>
        </w:rPr>
        <w:t xml:space="preserve">ed </w:t>
      </w:r>
      <w:r w:rsidR="007B3FBD" w:rsidRPr="00F1401C">
        <w:rPr>
          <w:rFonts w:ascii="Arial" w:eastAsia="Arial" w:hAnsi="Arial" w:cs="Arial"/>
          <w:spacing w:val="1"/>
          <w:sz w:val="24"/>
          <w:rPrChange w:id="32" w:author="Kerrie Abercrombie" w:date="2016-02-22T16:03:00Z">
            <w:rPr>
              <w:rFonts w:ascii="Arial" w:eastAsia="Arial" w:hAnsi="Arial" w:cs="Arial"/>
              <w:spacing w:val="1"/>
            </w:rPr>
          </w:rPrChange>
        </w:rPr>
        <w:t>t</w:t>
      </w:r>
      <w:r w:rsidR="007B3FBD" w:rsidRPr="00F1401C">
        <w:rPr>
          <w:rFonts w:ascii="Arial" w:eastAsia="Arial" w:hAnsi="Arial" w:cs="Arial"/>
          <w:sz w:val="24"/>
          <w:rPrChange w:id="33" w:author="Kerrie Abercrombie" w:date="2016-02-22T16:03:00Z">
            <w:rPr>
              <w:rFonts w:ascii="Arial" w:eastAsia="Arial" w:hAnsi="Arial" w:cs="Arial"/>
            </w:rPr>
          </w:rPrChange>
        </w:rPr>
        <w:t>o</w:t>
      </w:r>
      <w:r w:rsidR="007B3FBD" w:rsidRPr="00F1401C">
        <w:rPr>
          <w:rFonts w:ascii="Arial" w:eastAsia="Arial" w:hAnsi="Arial" w:cs="Arial"/>
          <w:spacing w:val="3"/>
          <w:sz w:val="24"/>
          <w:rPrChange w:id="34" w:author="Kerrie Abercrombie" w:date="2016-02-22T16:03:00Z">
            <w:rPr>
              <w:rFonts w:ascii="Arial" w:eastAsia="Arial" w:hAnsi="Arial" w:cs="Arial"/>
              <w:spacing w:val="3"/>
            </w:rPr>
          </w:rPrChange>
        </w:rPr>
        <w:t xml:space="preserve"> </w:t>
      </w:r>
      <w:r w:rsidR="007B3FBD" w:rsidRPr="00F1401C">
        <w:rPr>
          <w:rFonts w:ascii="Arial" w:eastAsia="Arial" w:hAnsi="Arial" w:cs="Arial"/>
          <w:sz w:val="24"/>
          <w:rPrChange w:id="35" w:author="Kerrie Abercrombie" w:date="2016-02-22T16:03:00Z">
            <w:rPr>
              <w:rFonts w:ascii="Arial" w:eastAsia="Arial" w:hAnsi="Arial" w:cs="Arial"/>
            </w:rPr>
          </w:rPrChange>
        </w:rPr>
        <w:t>ad</w:t>
      </w:r>
      <w:r w:rsidR="007B3FBD" w:rsidRPr="00F1401C">
        <w:rPr>
          <w:rFonts w:ascii="Arial" w:eastAsia="Arial" w:hAnsi="Arial" w:cs="Arial"/>
          <w:spacing w:val="-3"/>
          <w:sz w:val="24"/>
          <w:rPrChange w:id="36" w:author="Kerrie Abercrombie" w:date="2016-02-22T16:03:00Z">
            <w:rPr>
              <w:rFonts w:ascii="Arial" w:eastAsia="Arial" w:hAnsi="Arial" w:cs="Arial"/>
              <w:spacing w:val="-3"/>
            </w:rPr>
          </w:rPrChange>
        </w:rPr>
        <w:t>o</w:t>
      </w:r>
      <w:r w:rsidR="007B3FBD" w:rsidRPr="00F1401C">
        <w:rPr>
          <w:rFonts w:ascii="Arial" w:eastAsia="Arial" w:hAnsi="Arial" w:cs="Arial"/>
          <w:sz w:val="24"/>
          <w:rPrChange w:id="37" w:author="Kerrie Abercrombie" w:date="2016-02-22T16:03:00Z">
            <w:rPr>
              <w:rFonts w:ascii="Arial" w:eastAsia="Arial" w:hAnsi="Arial" w:cs="Arial"/>
            </w:rPr>
          </w:rPrChange>
        </w:rPr>
        <w:t>pt</w:t>
      </w:r>
      <w:r w:rsidR="007B3FBD" w:rsidRPr="00F1401C">
        <w:rPr>
          <w:rFonts w:ascii="Arial" w:eastAsia="Arial" w:hAnsi="Arial" w:cs="Arial"/>
          <w:spacing w:val="2"/>
          <w:sz w:val="24"/>
          <w:rPrChange w:id="38" w:author="Kerrie Abercrombie" w:date="2016-02-22T16:03:00Z">
            <w:rPr>
              <w:rFonts w:ascii="Arial" w:eastAsia="Arial" w:hAnsi="Arial" w:cs="Arial"/>
              <w:spacing w:val="2"/>
            </w:rPr>
          </w:rPrChange>
        </w:rPr>
        <w:t xml:space="preserve"> </w:t>
      </w:r>
      <w:r w:rsidR="007B3FBD" w:rsidRPr="00F1401C">
        <w:rPr>
          <w:rFonts w:ascii="Arial" w:eastAsia="Arial" w:hAnsi="Arial" w:cs="Arial"/>
          <w:spacing w:val="1"/>
          <w:sz w:val="24"/>
          <w:rPrChange w:id="39" w:author="Kerrie Abercrombie" w:date="2016-02-22T16:03:00Z">
            <w:rPr>
              <w:rFonts w:ascii="Arial" w:eastAsia="Arial" w:hAnsi="Arial" w:cs="Arial"/>
              <w:spacing w:val="1"/>
            </w:rPr>
          </w:rPrChange>
        </w:rPr>
        <w:t>t</w:t>
      </w:r>
      <w:r w:rsidR="007B3FBD" w:rsidRPr="00F1401C">
        <w:rPr>
          <w:rFonts w:ascii="Arial" w:eastAsia="Arial" w:hAnsi="Arial" w:cs="Arial"/>
          <w:sz w:val="24"/>
          <w:rPrChange w:id="40" w:author="Kerrie Abercrombie" w:date="2016-02-22T16:03:00Z">
            <w:rPr>
              <w:rFonts w:ascii="Arial" w:eastAsia="Arial" w:hAnsi="Arial" w:cs="Arial"/>
            </w:rPr>
          </w:rPrChange>
        </w:rPr>
        <w:t xml:space="preserve">hese </w:t>
      </w:r>
      <w:r w:rsidR="007B3FBD" w:rsidRPr="00F1401C">
        <w:rPr>
          <w:rFonts w:ascii="Arial" w:eastAsia="Arial" w:hAnsi="Arial" w:cs="Arial"/>
          <w:spacing w:val="1"/>
          <w:sz w:val="24"/>
          <w:rPrChange w:id="41" w:author="Kerrie Abercrombie" w:date="2016-02-22T16:03:00Z">
            <w:rPr>
              <w:rFonts w:ascii="Arial" w:eastAsia="Arial" w:hAnsi="Arial" w:cs="Arial"/>
              <w:spacing w:val="1"/>
            </w:rPr>
          </w:rPrChange>
        </w:rPr>
        <w:t>m</w:t>
      </w:r>
      <w:r w:rsidR="007B3FBD" w:rsidRPr="00F1401C">
        <w:rPr>
          <w:rFonts w:ascii="Arial" w:eastAsia="Arial" w:hAnsi="Arial" w:cs="Arial"/>
          <w:sz w:val="24"/>
          <w:rPrChange w:id="42" w:author="Kerrie Abercrombie" w:date="2016-02-22T16:03:00Z">
            <w:rPr>
              <w:rFonts w:ascii="Arial" w:eastAsia="Arial" w:hAnsi="Arial" w:cs="Arial"/>
            </w:rPr>
          </w:rPrChange>
        </w:rPr>
        <w:t>odel</w:t>
      </w:r>
      <w:r w:rsidR="007B3FBD" w:rsidRPr="00F1401C">
        <w:rPr>
          <w:rFonts w:ascii="Arial" w:eastAsia="Arial" w:hAnsi="Arial" w:cs="Arial"/>
          <w:spacing w:val="2"/>
          <w:sz w:val="24"/>
          <w:rPrChange w:id="43" w:author="Kerrie Abercrombie" w:date="2016-02-22T16:03:00Z">
            <w:rPr>
              <w:rFonts w:ascii="Arial" w:eastAsia="Arial" w:hAnsi="Arial" w:cs="Arial"/>
              <w:spacing w:val="2"/>
            </w:rPr>
          </w:rPrChange>
        </w:rPr>
        <w:t xml:space="preserve"> </w:t>
      </w:r>
      <w:r w:rsidR="007B3FBD" w:rsidRPr="00F1401C">
        <w:rPr>
          <w:rFonts w:ascii="Arial" w:eastAsia="Arial" w:hAnsi="Arial" w:cs="Arial"/>
          <w:sz w:val="24"/>
          <w:rPrChange w:id="44" w:author="Kerrie Abercrombie" w:date="2016-02-22T16:03:00Z">
            <w:rPr>
              <w:rFonts w:ascii="Arial" w:eastAsia="Arial" w:hAnsi="Arial" w:cs="Arial"/>
            </w:rPr>
          </w:rPrChange>
        </w:rPr>
        <w:t>co</w:t>
      </w:r>
      <w:r w:rsidR="007B3FBD" w:rsidRPr="00F1401C">
        <w:rPr>
          <w:rFonts w:ascii="Arial" w:eastAsia="Arial" w:hAnsi="Arial" w:cs="Arial"/>
          <w:spacing w:val="-3"/>
          <w:sz w:val="24"/>
          <w:rPrChange w:id="45" w:author="Kerrie Abercrombie" w:date="2016-02-22T16:03:00Z">
            <w:rPr>
              <w:rFonts w:ascii="Arial" w:eastAsia="Arial" w:hAnsi="Arial" w:cs="Arial"/>
              <w:spacing w:val="-3"/>
            </w:rPr>
          </w:rPrChange>
        </w:rPr>
        <w:t>u</w:t>
      </w:r>
      <w:r w:rsidR="007B3FBD" w:rsidRPr="00F1401C">
        <w:rPr>
          <w:rFonts w:ascii="Arial" w:eastAsia="Arial" w:hAnsi="Arial" w:cs="Arial"/>
          <w:spacing w:val="1"/>
          <w:sz w:val="24"/>
          <w:rPrChange w:id="46" w:author="Kerrie Abercrombie" w:date="2016-02-22T16:03:00Z">
            <w:rPr>
              <w:rFonts w:ascii="Arial" w:eastAsia="Arial" w:hAnsi="Arial" w:cs="Arial"/>
              <w:spacing w:val="1"/>
            </w:rPr>
          </w:rPrChange>
        </w:rPr>
        <w:t>r</w:t>
      </w:r>
      <w:r w:rsidR="007B3FBD" w:rsidRPr="00F1401C">
        <w:rPr>
          <w:rFonts w:ascii="Arial" w:eastAsia="Arial" w:hAnsi="Arial" w:cs="Arial"/>
          <w:sz w:val="24"/>
          <w:rPrChange w:id="47" w:author="Kerrie Abercrombie" w:date="2016-02-22T16:03:00Z">
            <w:rPr>
              <w:rFonts w:ascii="Arial" w:eastAsia="Arial" w:hAnsi="Arial" w:cs="Arial"/>
            </w:rPr>
          </w:rPrChange>
        </w:rPr>
        <w:t>ses</w:t>
      </w:r>
      <w:r w:rsidR="007B3FBD" w:rsidRPr="00F1401C">
        <w:rPr>
          <w:rFonts w:ascii="Arial" w:eastAsia="Arial" w:hAnsi="Arial" w:cs="Arial"/>
          <w:spacing w:val="1"/>
          <w:sz w:val="24"/>
          <w:rPrChange w:id="48" w:author="Kerrie Abercrombie" w:date="2016-02-22T16:03:00Z">
            <w:rPr>
              <w:rFonts w:ascii="Arial" w:eastAsia="Arial" w:hAnsi="Arial" w:cs="Arial"/>
              <w:spacing w:val="1"/>
            </w:rPr>
          </w:rPrChange>
        </w:rPr>
        <w:t xml:space="preserve"> </w:t>
      </w:r>
      <w:r w:rsidR="007B3FBD" w:rsidRPr="00F1401C">
        <w:rPr>
          <w:rFonts w:ascii="Arial" w:eastAsia="Arial" w:hAnsi="Arial" w:cs="Arial"/>
          <w:sz w:val="24"/>
          <w:rPrChange w:id="49" w:author="Kerrie Abercrombie" w:date="2016-02-22T16:03:00Z">
            <w:rPr>
              <w:rFonts w:ascii="Arial" w:eastAsia="Arial" w:hAnsi="Arial" w:cs="Arial"/>
            </w:rPr>
          </w:rPrChange>
        </w:rPr>
        <w:t>as</w:t>
      </w:r>
      <w:r w:rsidR="007B3FBD" w:rsidRPr="00F1401C">
        <w:rPr>
          <w:rFonts w:ascii="Arial" w:eastAsia="Arial" w:hAnsi="Arial" w:cs="Arial"/>
          <w:spacing w:val="3"/>
          <w:sz w:val="24"/>
          <w:rPrChange w:id="50" w:author="Kerrie Abercrombie" w:date="2016-02-22T16:03:00Z">
            <w:rPr>
              <w:rFonts w:ascii="Arial" w:eastAsia="Arial" w:hAnsi="Arial" w:cs="Arial"/>
              <w:spacing w:val="3"/>
            </w:rPr>
          </w:rPrChange>
        </w:rPr>
        <w:t xml:space="preserve"> </w:t>
      </w:r>
      <w:r w:rsidR="007B3FBD" w:rsidRPr="00F1401C">
        <w:rPr>
          <w:rFonts w:ascii="Arial" w:eastAsia="Arial" w:hAnsi="Arial" w:cs="Arial"/>
          <w:sz w:val="24"/>
          <w:rPrChange w:id="51" w:author="Kerrie Abercrombie" w:date="2016-02-22T16:03:00Z">
            <w:rPr>
              <w:rFonts w:ascii="Arial" w:eastAsia="Arial" w:hAnsi="Arial" w:cs="Arial"/>
            </w:rPr>
          </w:rPrChange>
        </w:rPr>
        <w:t>p</w:t>
      </w:r>
      <w:r w:rsidR="007B3FBD" w:rsidRPr="00F1401C">
        <w:rPr>
          <w:rFonts w:ascii="Arial" w:eastAsia="Arial" w:hAnsi="Arial" w:cs="Arial"/>
          <w:spacing w:val="-3"/>
          <w:sz w:val="24"/>
          <w:rPrChange w:id="52" w:author="Kerrie Abercrombie" w:date="2016-02-22T16:03:00Z">
            <w:rPr>
              <w:rFonts w:ascii="Arial" w:eastAsia="Arial" w:hAnsi="Arial" w:cs="Arial"/>
              <w:spacing w:val="-3"/>
            </w:rPr>
          </w:rPrChange>
        </w:rPr>
        <w:t>a</w:t>
      </w:r>
      <w:r w:rsidR="007B3FBD" w:rsidRPr="00F1401C">
        <w:rPr>
          <w:rFonts w:ascii="Arial" w:eastAsia="Arial" w:hAnsi="Arial" w:cs="Arial"/>
          <w:spacing w:val="1"/>
          <w:sz w:val="24"/>
          <w:rPrChange w:id="53" w:author="Kerrie Abercrombie" w:date="2016-02-22T16:03:00Z">
            <w:rPr>
              <w:rFonts w:ascii="Arial" w:eastAsia="Arial" w:hAnsi="Arial" w:cs="Arial"/>
              <w:spacing w:val="1"/>
            </w:rPr>
          </w:rPrChange>
        </w:rPr>
        <w:t>r</w:t>
      </w:r>
      <w:r w:rsidR="007B3FBD" w:rsidRPr="00F1401C">
        <w:rPr>
          <w:rFonts w:ascii="Arial" w:eastAsia="Arial" w:hAnsi="Arial" w:cs="Arial"/>
          <w:sz w:val="24"/>
          <w:rPrChange w:id="54" w:author="Kerrie Abercrombie" w:date="2016-02-22T16:03:00Z">
            <w:rPr>
              <w:rFonts w:ascii="Arial" w:eastAsia="Arial" w:hAnsi="Arial" w:cs="Arial"/>
            </w:rPr>
          </w:rPrChange>
        </w:rPr>
        <w:t>t</w:t>
      </w:r>
      <w:r w:rsidR="007B3FBD" w:rsidRPr="00F1401C">
        <w:rPr>
          <w:rFonts w:ascii="Arial" w:eastAsia="Arial" w:hAnsi="Arial" w:cs="Arial"/>
          <w:spacing w:val="2"/>
          <w:sz w:val="24"/>
          <w:rPrChange w:id="55" w:author="Kerrie Abercrombie" w:date="2016-02-22T16:03:00Z">
            <w:rPr>
              <w:rFonts w:ascii="Arial" w:eastAsia="Arial" w:hAnsi="Arial" w:cs="Arial"/>
              <w:spacing w:val="2"/>
            </w:rPr>
          </w:rPrChange>
        </w:rPr>
        <w:t xml:space="preserve"> </w:t>
      </w:r>
      <w:r w:rsidR="007B3FBD" w:rsidRPr="00F1401C">
        <w:rPr>
          <w:rFonts w:ascii="Arial" w:eastAsia="Arial" w:hAnsi="Arial" w:cs="Arial"/>
          <w:spacing w:val="-3"/>
          <w:sz w:val="24"/>
          <w:rPrChange w:id="56" w:author="Kerrie Abercrombie" w:date="2016-02-22T16:03:00Z">
            <w:rPr>
              <w:rFonts w:ascii="Arial" w:eastAsia="Arial" w:hAnsi="Arial" w:cs="Arial"/>
              <w:spacing w:val="-3"/>
            </w:rPr>
          </w:rPrChange>
        </w:rPr>
        <w:t>o</w:t>
      </w:r>
      <w:r w:rsidR="007B3FBD" w:rsidRPr="00F1401C">
        <w:rPr>
          <w:rFonts w:ascii="Arial" w:eastAsia="Arial" w:hAnsi="Arial" w:cs="Arial"/>
          <w:sz w:val="24"/>
          <w:rPrChange w:id="57" w:author="Kerrie Abercrombie" w:date="2016-02-22T16:03:00Z">
            <w:rPr>
              <w:rFonts w:ascii="Arial" w:eastAsia="Arial" w:hAnsi="Arial" w:cs="Arial"/>
            </w:rPr>
          </w:rPrChange>
        </w:rPr>
        <w:t>f</w:t>
      </w:r>
      <w:r w:rsidR="007B3FBD" w:rsidRPr="00F1401C">
        <w:rPr>
          <w:rFonts w:ascii="Arial" w:eastAsia="Arial" w:hAnsi="Arial" w:cs="Arial"/>
          <w:spacing w:val="4"/>
          <w:sz w:val="24"/>
          <w:rPrChange w:id="58" w:author="Kerrie Abercrombie" w:date="2016-02-22T16:03:00Z">
            <w:rPr>
              <w:rFonts w:ascii="Arial" w:eastAsia="Arial" w:hAnsi="Arial" w:cs="Arial"/>
              <w:spacing w:val="4"/>
            </w:rPr>
          </w:rPrChange>
        </w:rPr>
        <w:t xml:space="preserve"> </w:t>
      </w:r>
      <w:r w:rsidR="007B3FBD" w:rsidRPr="00F1401C">
        <w:rPr>
          <w:rFonts w:ascii="Arial" w:eastAsia="Arial" w:hAnsi="Arial" w:cs="Arial"/>
          <w:spacing w:val="1"/>
          <w:sz w:val="24"/>
          <w:rPrChange w:id="59" w:author="Kerrie Abercrombie" w:date="2016-02-22T16:03:00Z">
            <w:rPr>
              <w:rFonts w:ascii="Arial" w:eastAsia="Arial" w:hAnsi="Arial" w:cs="Arial"/>
              <w:spacing w:val="1"/>
            </w:rPr>
          </w:rPrChange>
        </w:rPr>
        <w:t>t</w:t>
      </w:r>
      <w:r w:rsidR="007B3FBD" w:rsidRPr="00F1401C">
        <w:rPr>
          <w:rFonts w:ascii="Arial" w:eastAsia="Arial" w:hAnsi="Arial" w:cs="Arial"/>
          <w:sz w:val="24"/>
          <w:rPrChange w:id="60" w:author="Kerrie Abercrombie" w:date="2016-02-22T16:03:00Z">
            <w:rPr>
              <w:rFonts w:ascii="Arial" w:eastAsia="Arial" w:hAnsi="Arial" w:cs="Arial"/>
            </w:rPr>
          </w:rPrChange>
        </w:rPr>
        <w:t>he bas</w:t>
      </w:r>
      <w:r w:rsidR="007B3FBD" w:rsidRPr="00F1401C">
        <w:rPr>
          <w:rFonts w:ascii="Arial" w:eastAsia="Arial" w:hAnsi="Arial" w:cs="Arial"/>
          <w:spacing w:val="-1"/>
          <w:sz w:val="24"/>
          <w:rPrChange w:id="61" w:author="Kerrie Abercrombie" w:date="2016-02-22T16:03:00Z">
            <w:rPr>
              <w:rFonts w:ascii="Arial" w:eastAsia="Arial" w:hAnsi="Arial" w:cs="Arial"/>
              <w:spacing w:val="-1"/>
            </w:rPr>
          </w:rPrChange>
        </w:rPr>
        <w:t>i</w:t>
      </w:r>
      <w:r w:rsidR="007B3FBD" w:rsidRPr="00F1401C">
        <w:rPr>
          <w:rFonts w:ascii="Arial" w:eastAsia="Arial" w:hAnsi="Arial" w:cs="Arial"/>
          <w:sz w:val="24"/>
          <w:rPrChange w:id="62" w:author="Kerrie Abercrombie" w:date="2016-02-22T16:03:00Z">
            <w:rPr>
              <w:rFonts w:ascii="Arial" w:eastAsia="Arial" w:hAnsi="Arial" w:cs="Arial"/>
            </w:rPr>
          </w:rPrChange>
        </w:rPr>
        <w:t>s</w:t>
      </w:r>
      <w:r w:rsidR="007B3FBD" w:rsidRPr="00F1401C">
        <w:rPr>
          <w:rFonts w:ascii="Arial" w:eastAsia="Arial" w:hAnsi="Arial" w:cs="Arial"/>
          <w:spacing w:val="1"/>
          <w:sz w:val="24"/>
          <w:rPrChange w:id="63" w:author="Kerrie Abercrombie" w:date="2016-02-22T16:03:00Z">
            <w:rPr>
              <w:rFonts w:ascii="Arial" w:eastAsia="Arial" w:hAnsi="Arial" w:cs="Arial"/>
              <w:spacing w:val="1"/>
            </w:rPr>
          </w:rPrChange>
        </w:rPr>
        <w:t xml:space="preserve"> f</w:t>
      </w:r>
      <w:r w:rsidR="007B3FBD" w:rsidRPr="00F1401C">
        <w:rPr>
          <w:rFonts w:ascii="Arial" w:eastAsia="Arial" w:hAnsi="Arial" w:cs="Arial"/>
          <w:spacing w:val="-3"/>
          <w:sz w:val="24"/>
          <w:rPrChange w:id="64" w:author="Kerrie Abercrombie" w:date="2016-02-22T16:03:00Z">
            <w:rPr>
              <w:rFonts w:ascii="Arial" w:eastAsia="Arial" w:hAnsi="Arial" w:cs="Arial"/>
              <w:spacing w:val="-3"/>
            </w:rPr>
          </w:rPrChange>
        </w:rPr>
        <w:t>o</w:t>
      </w:r>
      <w:r w:rsidR="007B3FBD" w:rsidRPr="00F1401C">
        <w:rPr>
          <w:rFonts w:ascii="Arial" w:eastAsia="Arial" w:hAnsi="Arial" w:cs="Arial"/>
          <w:sz w:val="24"/>
          <w:rPrChange w:id="65" w:author="Kerrie Abercrombie" w:date="2016-02-22T16:03:00Z">
            <w:rPr>
              <w:rFonts w:ascii="Arial" w:eastAsia="Arial" w:hAnsi="Arial" w:cs="Arial"/>
            </w:rPr>
          </w:rPrChange>
        </w:rPr>
        <w:t xml:space="preserve">r </w:t>
      </w:r>
      <w:r w:rsidR="007B3FBD" w:rsidRPr="00F1401C">
        <w:rPr>
          <w:rFonts w:ascii="Arial" w:eastAsia="Arial" w:hAnsi="Arial" w:cs="Arial"/>
          <w:spacing w:val="1"/>
          <w:sz w:val="24"/>
          <w:rPrChange w:id="66" w:author="Kerrie Abercrombie" w:date="2016-02-22T16:03:00Z">
            <w:rPr>
              <w:rFonts w:ascii="Arial" w:eastAsia="Arial" w:hAnsi="Arial" w:cs="Arial"/>
              <w:spacing w:val="1"/>
            </w:rPr>
          </w:rPrChange>
        </w:rPr>
        <w:t>m</w:t>
      </w:r>
      <w:r w:rsidR="007B3FBD" w:rsidRPr="00F1401C">
        <w:rPr>
          <w:rFonts w:ascii="Arial" w:eastAsia="Arial" w:hAnsi="Arial" w:cs="Arial"/>
          <w:sz w:val="24"/>
          <w:rPrChange w:id="67" w:author="Kerrie Abercrombie" w:date="2016-02-22T16:03:00Z">
            <w:rPr>
              <w:rFonts w:ascii="Arial" w:eastAsia="Arial" w:hAnsi="Arial" w:cs="Arial"/>
            </w:rPr>
          </w:rPrChange>
        </w:rPr>
        <w:t>anda</w:t>
      </w:r>
      <w:r w:rsidR="007B3FBD" w:rsidRPr="00F1401C">
        <w:rPr>
          <w:rFonts w:ascii="Arial" w:eastAsia="Arial" w:hAnsi="Arial" w:cs="Arial"/>
          <w:spacing w:val="1"/>
          <w:sz w:val="24"/>
          <w:rPrChange w:id="68" w:author="Kerrie Abercrombie" w:date="2016-02-22T16:03:00Z">
            <w:rPr>
              <w:rFonts w:ascii="Arial" w:eastAsia="Arial" w:hAnsi="Arial" w:cs="Arial"/>
              <w:spacing w:val="1"/>
            </w:rPr>
          </w:rPrChange>
        </w:rPr>
        <w:t>t</w:t>
      </w:r>
      <w:r w:rsidR="007B3FBD" w:rsidRPr="00F1401C">
        <w:rPr>
          <w:rFonts w:ascii="Arial" w:eastAsia="Arial" w:hAnsi="Arial" w:cs="Arial"/>
          <w:spacing w:val="-3"/>
          <w:sz w:val="24"/>
          <w:rPrChange w:id="69" w:author="Kerrie Abercrombie" w:date="2016-02-22T16:03:00Z">
            <w:rPr>
              <w:rFonts w:ascii="Arial" w:eastAsia="Arial" w:hAnsi="Arial" w:cs="Arial"/>
              <w:spacing w:val="-3"/>
            </w:rPr>
          </w:rPrChange>
        </w:rPr>
        <w:t>o</w:t>
      </w:r>
      <w:r w:rsidR="007B3FBD" w:rsidRPr="00F1401C">
        <w:rPr>
          <w:rFonts w:ascii="Arial" w:eastAsia="Arial" w:hAnsi="Arial" w:cs="Arial"/>
          <w:spacing w:val="1"/>
          <w:sz w:val="24"/>
          <w:rPrChange w:id="70" w:author="Kerrie Abercrombie" w:date="2016-02-22T16:03:00Z">
            <w:rPr>
              <w:rFonts w:ascii="Arial" w:eastAsia="Arial" w:hAnsi="Arial" w:cs="Arial"/>
              <w:spacing w:val="1"/>
            </w:rPr>
          </w:rPrChange>
        </w:rPr>
        <w:t>r</w:t>
      </w:r>
      <w:r w:rsidR="007B3FBD" w:rsidRPr="00F1401C">
        <w:rPr>
          <w:rFonts w:ascii="Arial" w:eastAsia="Arial" w:hAnsi="Arial" w:cs="Arial"/>
          <w:sz w:val="24"/>
          <w:rPrChange w:id="71" w:author="Kerrie Abercrombie" w:date="2016-02-22T16:03:00Z">
            <w:rPr>
              <w:rFonts w:ascii="Arial" w:eastAsia="Arial" w:hAnsi="Arial" w:cs="Arial"/>
            </w:rPr>
          </w:rPrChange>
        </w:rPr>
        <w:t>y</w:t>
      </w:r>
      <w:r w:rsidR="007B3FBD" w:rsidRPr="00F1401C">
        <w:rPr>
          <w:rFonts w:ascii="Arial" w:eastAsia="Arial" w:hAnsi="Arial" w:cs="Arial"/>
          <w:spacing w:val="-1"/>
          <w:sz w:val="24"/>
          <w:rPrChange w:id="72" w:author="Kerrie Abercrombie" w:date="2016-02-22T16:03:00Z">
            <w:rPr>
              <w:rFonts w:ascii="Arial" w:eastAsia="Arial" w:hAnsi="Arial" w:cs="Arial"/>
              <w:spacing w:val="-1"/>
            </w:rPr>
          </w:rPrChange>
        </w:rPr>
        <w:t xml:space="preserve"> </w:t>
      </w:r>
      <w:r w:rsidR="007B3FBD" w:rsidRPr="00F1401C">
        <w:rPr>
          <w:rFonts w:ascii="Arial" w:eastAsia="Arial" w:hAnsi="Arial" w:cs="Arial"/>
          <w:spacing w:val="1"/>
          <w:sz w:val="24"/>
          <w:rPrChange w:id="73" w:author="Kerrie Abercrombie" w:date="2016-02-22T16:03:00Z">
            <w:rPr>
              <w:rFonts w:ascii="Arial" w:eastAsia="Arial" w:hAnsi="Arial" w:cs="Arial"/>
              <w:spacing w:val="1"/>
            </w:rPr>
          </w:rPrChange>
        </w:rPr>
        <w:t>tr</w:t>
      </w:r>
      <w:r w:rsidR="007B3FBD" w:rsidRPr="00F1401C">
        <w:rPr>
          <w:rFonts w:ascii="Arial" w:eastAsia="Arial" w:hAnsi="Arial" w:cs="Arial"/>
          <w:sz w:val="24"/>
          <w:rPrChange w:id="74" w:author="Kerrie Abercrombie" w:date="2016-02-22T16:03:00Z">
            <w:rPr>
              <w:rFonts w:ascii="Arial" w:eastAsia="Arial" w:hAnsi="Arial" w:cs="Arial"/>
            </w:rPr>
          </w:rPrChange>
        </w:rPr>
        <w:t>a</w:t>
      </w:r>
      <w:r w:rsidR="007B3FBD" w:rsidRPr="00F1401C">
        <w:rPr>
          <w:rFonts w:ascii="Arial" w:eastAsia="Arial" w:hAnsi="Arial" w:cs="Arial"/>
          <w:spacing w:val="-1"/>
          <w:sz w:val="24"/>
          <w:rPrChange w:id="75" w:author="Kerrie Abercrombie" w:date="2016-02-22T16:03:00Z">
            <w:rPr>
              <w:rFonts w:ascii="Arial" w:eastAsia="Arial" w:hAnsi="Arial" w:cs="Arial"/>
              <w:spacing w:val="-1"/>
            </w:rPr>
          </w:rPrChange>
        </w:rPr>
        <w:t>i</w:t>
      </w:r>
      <w:r w:rsidR="007B3FBD" w:rsidRPr="00F1401C">
        <w:rPr>
          <w:rFonts w:ascii="Arial" w:eastAsia="Arial" w:hAnsi="Arial" w:cs="Arial"/>
          <w:sz w:val="24"/>
          <w:rPrChange w:id="76" w:author="Kerrie Abercrombie" w:date="2016-02-22T16:03:00Z">
            <w:rPr>
              <w:rFonts w:ascii="Arial" w:eastAsia="Arial" w:hAnsi="Arial" w:cs="Arial"/>
            </w:rPr>
          </w:rPrChange>
        </w:rPr>
        <w:t>n</w:t>
      </w:r>
      <w:r w:rsidR="007B3FBD" w:rsidRPr="00F1401C">
        <w:rPr>
          <w:rFonts w:ascii="Arial" w:eastAsia="Arial" w:hAnsi="Arial" w:cs="Arial"/>
          <w:spacing w:val="-1"/>
          <w:sz w:val="24"/>
          <w:rPrChange w:id="77" w:author="Kerrie Abercrombie" w:date="2016-02-22T16:03:00Z">
            <w:rPr>
              <w:rFonts w:ascii="Arial" w:eastAsia="Arial" w:hAnsi="Arial" w:cs="Arial"/>
              <w:spacing w:val="-1"/>
            </w:rPr>
          </w:rPrChange>
        </w:rPr>
        <w:t>i</w:t>
      </w:r>
      <w:r w:rsidR="007B3FBD" w:rsidRPr="00F1401C">
        <w:rPr>
          <w:rFonts w:ascii="Arial" w:eastAsia="Arial" w:hAnsi="Arial" w:cs="Arial"/>
          <w:spacing w:val="-3"/>
          <w:sz w:val="24"/>
          <w:rPrChange w:id="78" w:author="Kerrie Abercrombie" w:date="2016-02-22T16:03:00Z">
            <w:rPr>
              <w:rFonts w:ascii="Arial" w:eastAsia="Arial" w:hAnsi="Arial" w:cs="Arial"/>
              <w:spacing w:val="-3"/>
            </w:rPr>
          </w:rPrChange>
        </w:rPr>
        <w:t>n</w:t>
      </w:r>
      <w:r w:rsidR="007B3FBD" w:rsidRPr="00F1401C">
        <w:rPr>
          <w:rFonts w:ascii="Arial" w:eastAsia="Arial" w:hAnsi="Arial" w:cs="Arial"/>
          <w:sz w:val="24"/>
          <w:rPrChange w:id="79" w:author="Kerrie Abercrombie" w:date="2016-02-22T16:03:00Z">
            <w:rPr>
              <w:rFonts w:ascii="Arial" w:eastAsia="Arial" w:hAnsi="Arial" w:cs="Arial"/>
            </w:rPr>
          </w:rPrChange>
        </w:rPr>
        <w:t>g</w:t>
      </w:r>
      <w:r w:rsidR="007B3FBD" w:rsidRPr="00F1401C">
        <w:rPr>
          <w:rFonts w:ascii="Arial" w:eastAsia="Arial" w:hAnsi="Arial" w:cs="Arial"/>
          <w:spacing w:val="3"/>
          <w:sz w:val="24"/>
          <w:rPrChange w:id="80" w:author="Kerrie Abercrombie" w:date="2016-02-22T16:03:00Z">
            <w:rPr>
              <w:rFonts w:ascii="Arial" w:eastAsia="Arial" w:hAnsi="Arial" w:cs="Arial"/>
              <w:spacing w:val="3"/>
            </w:rPr>
          </w:rPrChange>
        </w:rPr>
        <w:t xml:space="preserve"> </w:t>
      </w:r>
      <w:r w:rsidR="007B3FBD" w:rsidRPr="00F1401C">
        <w:rPr>
          <w:rFonts w:ascii="Arial" w:eastAsia="Arial" w:hAnsi="Arial" w:cs="Arial"/>
          <w:spacing w:val="-1"/>
          <w:sz w:val="24"/>
          <w:rPrChange w:id="81" w:author="Kerrie Abercrombie" w:date="2016-02-22T16:03:00Z">
            <w:rPr>
              <w:rFonts w:ascii="Arial" w:eastAsia="Arial" w:hAnsi="Arial" w:cs="Arial"/>
              <w:spacing w:val="-1"/>
            </w:rPr>
          </w:rPrChange>
        </w:rPr>
        <w:t>i</w:t>
      </w:r>
      <w:r w:rsidR="007B3FBD" w:rsidRPr="00F1401C">
        <w:rPr>
          <w:rFonts w:ascii="Arial" w:eastAsia="Arial" w:hAnsi="Arial" w:cs="Arial"/>
          <w:sz w:val="24"/>
          <w:rPrChange w:id="82" w:author="Kerrie Abercrombie" w:date="2016-02-22T16:03:00Z">
            <w:rPr>
              <w:rFonts w:ascii="Arial" w:eastAsia="Arial" w:hAnsi="Arial" w:cs="Arial"/>
            </w:rPr>
          </w:rPrChange>
        </w:rPr>
        <w:t>n</w:t>
      </w:r>
      <w:r w:rsidR="007B3FBD" w:rsidRPr="00F1401C">
        <w:rPr>
          <w:rFonts w:ascii="Arial" w:eastAsia="Arial" w:hAnsi="Arial" w:cs="Arial"/>
          <w:spacing w:val="1"/>
          <w:sz w:val="24"/>
          <w:rPrChange w:id="83" w:author="Kerrie Abercrombie" w:date="2016-02-22T16:03:00Z">
            <w:rPr>
              <w:rFonts w:ascii="Arial" w:eastAsia="Arial" w:hAnsi="Arial" w:cs="Arial"/>
              <w:spacing w:val="1"/>
            </w:rPr>
          </w:rPrChange>
        </w:rPr>
        <w:t xml:space="preserve"> </w:t>
      </w:r>
      <w:r w:rsidR="007B3FBD" w:rsidRPr="00F1401C">
        <w:rPr>
          <w:rFonts w:ascii="Arial" w:eastAsia="Arial" w:hAnsi="Arial" w:cs="Arial"/>
          <w:sz w:val="24"/>
          <w:rPrChange w:id="84" w:author="Kerrie Abercrombie" w:date="2016-02-22T16:03:00Z">
            <w:rPr>
              <w:rFonts w:ascii="Arial" w:eastAsia="Arial" w:hAnsi="Arial" w:cs="Arial"/>
            </w:rPr>
          </w:rPrChange>
        </w:rPr>
        <w:t>a</w:t>
      </w:r>
      <w:r w:rsidR="007B3FBD" w:rsidRPr="00F1401C">
        <w:rPr>
          <w:rFonts w:ascii="Arial" w:eastAsia="Arial" w:hAnsi="Arial" w:cs="Arial"/>
          <w:spacing w:val="-3"/>
          <w:sz w:val="24"/>
          <w:rPrChange w:id="85" w:author="Kerrie Abercrombie" w:date="2016-02-22T16:03:00Z">
            <w:rPr>
              <w:rFonts w:ascii="Arial" w:eastAsia="Arial" w:hAnsi="Arial" w:cs="Arial"/>
              <w:spacing w:val="-3"/>
            </w:rPr>
          </w:rPrChange>
        </w:rPr>
        <w:t xml:space="preserve"> </w:t>
      </w:r>
      <w:r w:rsidR="007B3FBD" w:rsidRPr="00F1401C">
        <w:rPr>
          <w:rFonts w:ascii="Arial" w:eastAsia="Arial" w:hAnsi="Arial" w:cs="Arial"/>
          <w:spacing w:val="1"/>
          <w:sz w:val="24"/>
          <w:rPrChange w:id="86" w:author="Kerrie Abercrombie" w:date="2016-02-22T16:03:00Z">
            <w:rPr>
              <w:rFonts w:ascii="Arial" w:eastAsia="Arial" w:hAnsi="Arial" w:cs="Arial"/>
              <w:spacing w:val="1"/>
            </w:rPr>
          </w:rPrChange>
        </w:rPr>
        <w:t>m</w:t>
      </w:r>
      <w:r w:rsidR="007B3FBD" w:rsidRPr="00F1401C">
        <w:rPr>
          <w:rFonts w:ascii="Arial" w:eastAsia="Arial" w:hAnsi="Arial" w:cs="Arial"/>
          <w:sz w:val="24"/>
          <w:rPrChange w:id="87" w:author="Kerrie Abercrombie" w:date="2016-02-22T16:03:00Z">
            <w:rPr>
              <w:rFonts w:ascii="Arial" w:eastAsia="Arial" w:hAnsi="Arial" w:cs="Arial"/>
            </w:rPr>
          </w:rPrChange>
        </w:rPr>
        <w:t>anner cons</w:t>
      </w:r>
      <w:r w:rsidR="007B3FBD" w:rsidRPr="00F1401C">
        <w:rPr>
          <w:rFonts w:ascii="Arial" w:eastAsia="Arial" w:hAnsi="Arial" w:cs="Arial"/>
          <w:spacing w:val="-1"/>
          <w:sz w:val="24"/>
          <w:rPrChange w:id="88" w:author="Kerrie Abercrombie" w:date="2016-02-22T16:03:00Z">
            <w:rPr>
              <w:rFonts w:ascii="Arial" w:eastAsia="Arial" w:hAnsi="Arial" w:cs="Arial"/>
              <w:spacing w:val="-1"/>
            </w:rPr>
          </w:rPrChange>
        </w:rPr>
        <w:t>i</w:t>
      </w:r>
      <w:r w:rsidR="007B3FBD" w:rsidRPr="00F1401C">
        <w:rPr>
          <w:rFonts w:ascii="Arial" w:eastAsia="Arial" w:hAnsi="Arial" w:cs="Arial"/>
          <w:sz w:val="24"/>
          <w:rPrChange w:id="89" w:author="Kerrie Abercrombie" w:date="2016-02-22T16:03:00Z">
            <w:rPr>
              <w:rFonts w:ascii="Arial" w:eastAsia="Arial" w:hAnsi="Arial" w:cs="Arial"/>
            </w:rPr>
          </w:rPrChange>
        </w:rPr>
        <w:t>s</w:t>
      </w:r>
      <w:r w:rsidR="007B3FBD" w:rsidRPr="00F1401C">
        <w:rPr>
          <w:rFonts w:ascii="Arial" w:eastAsia="Arial" w:hAnsi="Arial" w:cs="Arial"/>
          <w:spacing w:val="1"/>
          <w:sz w:val="24"/>
          <w:rPrChange w:id="90" w:author="Kerrie Abercrombie" w:date="2016-02-22T16:03:00Z">
            <w:rPr>
              <w:rFonts w:ascii="Arial" w:eastAsia="Arial" w:hAnsi="Arial" w:cs="Arial"/>
              <w:spacing w:val="1"/>
            </w:rPr>
          </w:rPrChange>
        </w:rPr>
        <w:t>t</w:t>
      </w:r>
      <w:r w:rsidR="007B3FBD" w:rsidRPr="00F1401C">
        <w:rPr>
          <w:rFonts w:ascii="Arial" w:eastAsia="Arial" w:hAnsi="Arial" w:cs="Arial"/>
          <w:sz w:val="24"/>
          <w:rPrChange w:id="91" w:author="Kerrie Abercrombie" w:date="2016-02-22T16:03:00Z">
            <w:rPr>
              <w:rFonts w:ascii="Arial" w:eastAsia="Arial" w:hAnsi="Arial" w:cs="Arial"/>
            </w:rPr>
          </w:rPrChange>
        </w:rPr>
        <w:t>e</w:t>
      </w:r>
      <w:r w:rsidR="007B3FBD" w:rsidRPr="00F1401C">
        <w:rPr>
          <w:rFonts w:ascii="Arial" w:eastAsia="Arial" w:hAnsi="Arial" w:cs="Arial"/>
          <w:spacing w:val="-3"/>
          <w:sz w:val="24"/>
          <w:rPrChange w:id="92" w:author="Kerrie Abercrombie" w:date="2016-02-22T16:03:00Z">
            <w:rPr>
              <w:rFonts w:ascii="Arial" w:eastAsia="Arial" w:hAnsi="Arial" w:cs="Arial"/>
              <w:spacing w:val="-3"/>
            </w:rPr>
          </w:rPrChange>
        </w:rPr>
        <w:t>n</w:t>
      </w:r>
      <w:r w:rsidR="007B3FBD" w:rsidRPr="00F1401C">
        <w:rPr>
          <w:rFonts w:ascii="Arial" w:eastAsia="Arial" w:hAnsi="Arial" w:cs="Arial"/>
          <w:sz w:val="24"/>
          <w:rPrChange w:id="93" w:author="Kerrie Abercrombie" w:date="2016-02-22T16:03:00Z">
            <w:rPr>
              <w:rFonts w:ascii="Arial" w:eastAsia="Arial" w:hAnsi="Arial" w:cs="Arial"/>
            </w:rPr>
          </w:rPrChange>
        </w:rPr>
        <w:t>t</w:t>
      </w:r>
      <w:r w:rsidR="007B3FBD" w:rsidRPr="00F1401C">
        <w:rPr>
          <w:rFonts w:ascii="Arial" w:eastAsia="Arial" w:hAnsi="Arial" w:cs="Arial"/>
          <w:spacing w:val="2"/>
          <w:sz w:val="24"/>
          <w:rPrChange w:id="94" w:author="Kerrie Abercrombie" w:date="2016-02-22T16:03:00Z">
            <w:rPr>
              <w:rFonts w:ascii="Arial" w:eastAsia="Arial" w:hAnsi="Arial" w:cs="Arial"/>
              <w:spacing w:val="2"/>
            </w:rPr>
          </w:rPrChange>
        </w:rPr>
        <w:t xml:space="preserve"> </w:t>
      </w:r>
      <w:r w:rsidR="007B3FBD" w:rsidRPr="00F1401C">
        <w:rPr>
          <w:rFonts w:ascii="Arial" w:eastAsia="Arial" w:hAnsi="Arial" w:cs="Arial"/>
          <w:spacing w:val="-4"/>
          <w:sz w:val="24"/>
          <w:rPrChange w:id="95" w:author="Kerrie Abercrombie" w:date="2016-02-22T16:03:00Z">
            <w:rPr>
              <w:rFonts w:ascii="Arial" w:eastAsia="Arial" w:hAnsi="Arial" w:cs="Arial"/>
              <w:spacing w:val="-4"/>
            </w:rPr>
          </w:rPrChange>
        </w:rPr>
        <w:t>w</w:t>
      </w:r>
      <w:r w:rsidR="007B3FBD" w:rsidRPr="00F1401C">
        <w:rPr>
          <w:rFonts w:ascii="Arial" w:eastAsia="Arial" w:hAnsi="Arial" w:cs="Arial"/>
          <w:spacing w:val="-1"/>
          <w:sz w:val="24"/>
          <w:rPrChange w:id="96" w:author="Kerrie Abercrombie" w:date="2016-02-22T16:03:00Z">
            <w:rPr>
              <w:rFonts w:ascii="Arial" w:eastAsia="Arial" w:hAnsi="Arial" w:cs="Arial"/>
              <w:spacing w:val="-1"/>
            </w:rPr>
          </w:rPrChange>
        </w:rPr>
        <w:t>i</w:t>
      </w:r>
      <w:r w:rsidR="007B3FBD" w:rsidRPr="00F1401C">
        <w:rPr>
          <w:rFonts w:ascii="Arial" w:eastAsia="Arial" w:hAnsi="Arial" w:cs="Arial"/>
          <w:spacing w:val="1"/>
          <w:sz w:val="24"/>
          <w:rPrChange w:id="97" w:author="Kerrie Abercrombie" w:date="2016-02-22T16:03:00Z">
            <w:rPr>
              <w:rFonts w:ascii="Arial" w:eastAsia="Arial" w:hAnsi="Arial" w:cs="Arial"/>
              <w:spacing w:val="1"/>
            </w:rPr>
          </w:rPrChange>
        </w:rPr>
        <w:t>t</w:t>
      </w:r>
      <w:r w:rsidR="007B3FBD" w:rsidRPr="00F1401C">
        <w:rPr>
          <w:rFonts w:ascii="Arial" w:eastAsia="Arial" w:hAnsi="Arial" w:cs="Arial"/>
          <w:sz w:val="24"/>
          <w:rPrChange w:id="98" w:author="Kerrie Abercrombie" w:date="2016-02-22T16:03:00Z">
            <w:rPr>
              <w:rFonts w:ascii="Arial" w:eastAsia="Arial" w:hAnsi="Arial" w:cs="Arial"/>
            </w:rPr>
          </w:rPrChange>
        </w:rPr>
        <w:t>h</w:t>
      </w:r>
      <w:r w:rsidR="007B3FBD" w:rsidRPr="00F1401C">
        <w:rPr>
          <w:rFonts w:ascii="Arial" w:eastAsia="Arial" w:hAnsi="Arial" w:cs="Arial"/>
          <w:spacing w:val="-2"/>
          <w:sz w:val="24"/>
          <w:rPrChange w:id="99" w:author="Kerrie Abercrombie" w:date="2016-02-22T16:03:00Z">
            <w:rPr>
              <w:rFonts w:ascii="Arial" w:eastAsia="Arial" w:hAnsi="Arial" w:cs="Arial"/>
              <w:spacing w:val="-2"/>
            </w:rPr>
          </w:rPrChange>
        </w:rPr>
        <w:t xml:space="preserve"> </w:t>
      </w:r>
      <w:r w:rsidR="007B3FBD" w:rsidRPr="00F1401C">
        <w:rPr>
          <w:rFonts w:ascii="Arial" w:eastAsia="Arial" w:hAnsi="Arial" w:cs="Arial"/>
          <w:spacing w:val="-1"/>
          <w:sz w:val="24"/>
          <w:rPrChange w:id="100" w:author="Kerrie Abercrombie" w:date="2016-02-22T16:03:00Z">
            <w:rPr>
              <w:rFonts w:ascii="Arial" w:eastAsia="Arial" w:hAnsi="Arial" w:cs="Arial"/>
              <w:spacing w:val="-1"/>
            </w:rPr>
          </w:rPrChange>
        </w:rPr>
        <w:t>t</w:t>
      </w:r>
      <w:r w:rsidR="007B3FBD" w:rsidRPr="00F1401C">
        <w:rPr>
          <w:rFonts w:ascii="Arial" w:eastAsia="Arial" w:hAnsi="Arial" w:cs="Arial"/>
          <w:sz w:val="24"/>
          <w:rPrChange w:id="101" w:author="Kerrie Abercrombie" w:date="2016-02-22T16:03:00Z">
            <w:rPr>
              <w:rFonts w:ascii="Arial" w:eastAsia="Arial" w:hAnsi="Arial" w:cs="Arial"/>
            </w:rPr>
          </w:rPrChange>
        </w:rPr>
        <w:t>he</w:t>
      </w:r>
      <w:r w:rsidR="007B3FBD" w:rsidRPr="00F1401C">
        <w:rPr>
          <w:rFonts w:ascii="Arial" w:eastAsia="Arial" w:hAnsi="Arial" w:cs="Arial"/>
          <w:spacing w:val="-1"/>
          <w:sz w:val="24"/>
          <w:rPrChange w:id="102" w:author="Kerrie Abercrombie" w:date="2016-02-22T16:03:00Z">
            <w:rPr>
              <w:rFonts w:ascii="Arial" w:eastAsia="Arial" w:hAnsi="Arial" w:cs="Arial"/>
              <w:spacing w:val="-1"/>
            </w:rPr>
          </w:rPrChange>
        </w:rPr>
        <w:t>i</w:t>
      </w:r>
      <w:r w:rsidR="007B3FBD" w:rsidRPr="00F1401C">
        <w:rPr>
          <w:rFonts w:ascii="Arial" w:eastAsia="Arial" w:hAnsi="Arial" w:cs="Arial"/>
          <w:sz w:val="24"/>
          <w:rPrChange w:id="103" w:author="Kerrie Abercrombie" w:date="2016-02-22T16:03:00Z">
            <w:rPr>
              <w:rFonts w:ascii="Arial" w:eastAsia="Arial" w:hAnsi="Arial" w:cs="Arial"/>
            </w:rPr>
          </w:rPrChange>
        </w:rPr>
        <w:t>r</w:t>
      </w:r>
      <w:r w:rsidR="007B3FBD" w:rsidRPr="00F1401C">
        <w:rPr>
          <w:rFonts w:ascii="Arial" w:eastAsia="Arial" w:hAnsi="Arial" w:cs="Arial"/>
          <w:spacing w:val="2"/>
          <w:sz w:val="24"/>
          <w:rPrChange w:id="104" w:author="Kerrie Abercrombie" w:date="2016-02-22T16:03:00Z">
            <w:rPr>
              <w:rFonts w:ascii="Arial" w:eastAsia="Arial" w:hAnsi="Arial" w:cs="Arial"/>
              <w:spacing w:val="2"/>
            </w:rPr>
          </w:rPrChange>
        </w:rPr>
        <w:t xml:space="preserve"> </w:t>
      </w:r>
      <w:r w:rsidR="007B3FBD" w:rsidRPr="00F1401C">
        <w:rPr>
          <w:rFonts w:ascii="Arial" w:eastAsia="Arial" w:hAnsi="Arial" w:cs="Arial"/>
          <w:sz w:val="24"/>
          <w:rPrChange w:id="105" w:author="Kerrie Abercrombie" w:date="2016-02-22T16:03:00Z">
            <w:rPr>
              <w:rFonts w:ascii="Arial" w:eastAsia="Arial" w:hAnsi="Arial" w:cs="Arial"/>
            </w:rPr>
          </w:rPrChange>
        </w:rPr>
        <w:t>do</w:t>
      </w:r>
      <w:r w:rsidR="007B3FBD" w:rsidRPr="00F1401C">
        <w:rPr>
          <w:rFonts w:ascii="Arial" w:eastAsia="Arial" w:hAnsi="Arial" w:cs="Arial"/>
          <w:spacing w:val="1"/>
          <w:sz w:val="24"/>
          <w:rPrChange w:id="106" w:author="Kerrie Abercrombie" w:date="2016-02-22T16:03:00Z">
            <w:rPr>
              <w:rFonts w:ascii="Arial" w:eastAsia="Arial" w:hAnsi="Arial" w:cs="Arial"/>
              <w:spacing w:val="1"/>
            </w:rPr>
          </w:rPrChange>
        </w:rPr>
        <w:t>m</w:t>
      </w:r>
      <w:r w:rsidR="007B3FBD" w:rsidRPr="00F1401C">
        <w:rPr>
          <w:rFonts w:ascii="Arial" w:eastAsia="Arial" w:hAnsi="Arial" w:cs="Arial"/>
          <w:spacing w:val="-3"/>
          <w:sz w:val="24"/>
          <w:rPrChange w:id="107" w:author="Kerrie Abercrombie" w:date="2016-02-22T16:03:00Z">
            <w:rPr>
              <w:rFonts w:ascii="Arial" w:eastAsia="Arial" w:hAnsi="Arial" w:cs="Arial"/>
              <w:spacing w:val="-3"/>
            </w:rPr>
          </w:rPrChange>
        </w:rPr>
        <w:t>e</w:t>
      </w:r>
      <w:r w:rsidR="007B3FBD" w:rsidRPr="00F1401C">
        <w:rPr>
          <w:rFonts w:ascii="Arial" w:eastAsia="Arial" w:hAnsi="Arial" w:cs="Arial"/>
          <w:sz w:val="24"/>
          <w:rPrChange w:id="108" w:author="Kerrie Abercrombie" w:date="2016-02-22T16:03:00Z">
            <w:rPr>
              <w:rFonts w:ascii="Arial" w:eastAsia="Arial" w:hAnsi="Arial" w:cs="Arial"/>
            </w:rPr>
          </w:rPrChange>
        </w:rPr>
        <w:t>s</w:t>
      </w:r>
      <w:r w:rsidR="007B3FBD" w:rsidRPr="00F1401C">
        <w:rPr>
          <w:rFonts w:ascii="Arial" w:eastAsia="Arial" w:hAnsi="Arial" w:cs="Arial"/>
          <w:spacing w:val="1"/>
          <w:sz w:val="24"/>
          <w:rPrChange w:id="109" w:author="Kerrie Abercrombie" w:date="2016-02-22T16:03:00Z">
            <w:rPr>
              <w:rFonts w:ascii="Arial" w:eastAsia="Arial" w:hAnsi="Arial" w:cs="Arial"/>
              <w:spacing w:val="1"/>
            </w:rPr>
          </w:rPrChange>
        </w:rPr>
        <w:t>t</w:t>
      </w:r>
      <w:r w:rsidR="007B3FBD" w:rsidRPr="00F1401C">
        <w:rPr>
          <w:rFonts w:ascii="Arial" w:eastAsia="Arial" w:hAnsi="Arial" w:cs="Arial"/>
          <w:spacing w:val="-1"/>
          <w:sz w:val="24"/>
          <w:rPrChange w:id="110" w:author="Kerrie Abercrombie" w:date="2016-02-22T16:03:00Z">
            <w:rPr>
              <w:rFonts w:ascii="Arial" w:eastAsia="Arial" w:hAnsi="Arial" w:cs="Arial"/>
              <w:spacing w:val="-1"/>
            </w:rPr>
          </w:rPrChange>
        </w:rPr>
        <w:t>i</w:t>
      </w:r>
      <w:r w:rsidR="007B3FBD" w:rsidRPr="00F1401C">
        <w:rPr>
          <w:rFonts w:ascii="Arial" w:eastAsia="Arial" w:hAnsi="Arial" w:cs="Arial"/>
          <w:sz w:val="24"/>
          <w:rPrChange w:id="111" w:author="Kerrie Abercrombie" w:date="2016-02-22T16:03:00Z">
            <w:rPr>
              <w:rFonts w:ascii="Arial" w:eastAsia="Arial" w:hAnsi="Arial" w:cs="Arial"/>
            </w:rPr>
          </w:rPrChange>
        </w:rPr>
        <w:t>c</w:t>
      </w:r>
      <w:r w:rsidR="007B3FBD" w:rsidRPr="00F1401C">
        <w:rPr>
          <w:rFonts w:ascii="Arial" w:eastAsia="Arial" w:hAnsi="Arial" w:cs="Arial"/>
          <w:spacing w:val="1"/>
          <w:sz w:val="24"/>
          <w:rPrChange w:id="112" w:author="Kerrie Abercrombie" w:date="2016-02-22T16:03:00Z">
            <w:rPr>
              <w:rFonts w:ascii="Arial" w:eastAsia="Arial" w:hAnsi="Arial" w:cs="Arial"/>
              <w:spacing w:val="1"/>
            </w:rPr>
          </w:rPrChange>
        </w:rPr>
        <w:t xml:space="preserve"> </w:t>
      </w:r>
      <w:r w:rsidR="007B3FBD" w:rsidRPr="00F1401C">
        <w:rPr>
          <w:rFonts w:ascii="Arial" w:eastAsia="Arial" w:hAnsi="Arial" w:cs="Arial"/>
          <w:spacing w:val="-1"/>
          <w:sz w:val="24"/>
          <w:rPrChange w:id="113" w:author="Kerrie Abercrombie" w:date="2016-02-22T16:03:00Z">
            <w:rPr>
              <w:rFonts w:ascii="Arial" w:eastAsia="Arial" w:hAnsi="Arial" w:cs="Arial"/>
              <w:spacing w:val="-1"/>
            </w:rPr>
          </w:rPrChange>
        </w:rPr>
        <w:t>l</w:t>
      </w:r>
      <w:r w:rsidR="007B3FBD" w:rsidRPr="00F1401C">
        <w:rPr>
          <w:rFonts w:ascii="Arial" w:eastAsia="Arial" w:hAnsi="Arial" w:cs="Arial"/>
          <w:spacing w:val="-3"/>
          <w:sz w:val="24"/>
          <w:rPrChange w:id="114" w:author="Kerrie Abercrombie" w:date="2016-02-22T16:03:00Z">
            <w:rPr>
              <w:rFonts w:ascii="Arial" w:eastAsia="Arial" w:hAnsi="Arial" w:cs="Arial"/>
              <w:spacing w:val="-3"/>
            </w:rPr>
          </w:rPrChange>
        </w:rPr>
        <w:t>e</w:t>
      </w:r>
      <w:r w:rsidR="007B3FBD" w:rsidRPr="00F1401C">
        <w:rPr>
          <w:rFonts w:ascii="Arial" w:eastAsia="Arial" w:hAnsi="Arial" w:cs="Arial"/>
          <w:spacing w:val="2"/>
          <w:sz w:val="24"/>
          <w:rPrChange w:id="115" w:author="Kerrie Abercrombie" w:date="2016-02-22T16:03:00Z">
            <w:rPr>
              <w:rFonts w:ascii="Arial" w:eastAsia="Arial" w:hAnsi="Arial" w:cs="Arial"/>
              <w:spacing w:val="2"/>
            </w:rPr>
          </w:rPrChange>
        </w:rPr>
        <w:t>g</w:t>
      </w:r>
      <w:r w:rsidR="007B3FBD" w:rsidRPr="00F1401C">
        <w:rPr>
          <w:rFonts w:ascii="Arial" w:eastAsia="Arial" w:hAnsi="Arial" w:cs="Arial"/>
          <w:sz w:val="24"/>
          <w:rPrChange w:id="116" w:author="Kerrie Abercrombie" w:date="2016-02-22T16:03:00Z">
            <w:rPr>
              <w:rFonts w:ascii="Arial" w:eastAsia="Arial" w:hAnsi="Arial" w:cs="Arial"/>
            </w:rPr>
          </w:rPrChange>
        </w:rPr>
        <w:t>al</w:t>
      </w:r>
      <w:r w:rsidR="007B3FBD" w:rsidRPr="00F1401C">
        <w:rPr>
          <w:rFonts w:ascii="Arial" w:eastAsia="Arial" w:hAnsi="Arial" w:cs="Arial"/>
          <w:spacing w:val="-2"/>
          <w:sz w:val="24"/>
          <w:rPrChange w:id="117" w:author="Kerrie Abercrombie" w:date="2016-02-22T16:03:00Z">
            <w:rPr>
              <w:rFonts w:ascii="Arial" w:eastAsia="Arial" w:hAnsi="Arial" w:cs="Arial"/>
              <w:spacing w:val="-2"/>
            </w:rPr>
          </w:rPrChange>
        </w:rPr>
        <w:t xml:space="preserve"> </w:t>
      </w:r>
      <w:r w:rsidR="007B3FBD" w:rsidRPr="00F1401C">
        <w:rPr>
          <w:rFonts w:ascii="Arial" w:eastAsia="Arial" w:hAnsi="Arial" w:cs="Arial"/>
          <w:spacing w:val="1"/>
          <w:sz w:val="24"/>
          <w:rPrChange w:id="118" w:author="Kerrie Abercrombie" w:date="2016-02-22T16:03:00Z">
            <w:rPr>
              <w:rFonts w:ascii="Arial" w:eastAsia="Arial" w:hAnsi="Arial" w:cs="Arial"/>
              <w:spacing w:val="1"/>
            </w:rPr>
          </w:rPrChange>
        </w:rPr>
        <w:t>fr</w:t>
      </w:r>
      <w:r w:rsidR="007B3FBD" w:rsidRPr="00F1401C">
        <w:rPr>
          <w:rFonts w:ascii="Arial" w:eastAsia="Arial" w:hAnsi="Arial" w:cs="Arial"/>
          <w:spacing w:val="-3"/>
          <w:sz w:val="24"/>
          <w:rPrChange w:id="119" w:author="Kerrie Abercrombie" w:date="2016-02-22T16:03:00Z">
            <w:rPr>
              <w:rFonts w:ascii="Arial" w:eastAsia="Arial" w:hAnsi="Arial" w:cs="Arial"/>
              <w:spacing w:val="-3"/>
            </w:rPr>
          </w:rPrChange>
        </w:rPr>
        <w:t>a</w:t>
      </w:r>
      <w:r w:rsidR="007B3FBD" w:rsidRPr="00F1401C">
        <w:rPr>
          <w:rFonts w:ascii="Arial" w:eastAsia="Arial" w:hAnsi="Arial" w:cs="Arial"/>
          <w:spacing w:val="-2"/>
          <w:sz w:val="24"/>
          <w:rPrChange w:id="120" w:author="Kerrie Abercrombie" w:date="2016-02-22T16:03:00Z">
            <w:rPr>
              <w:rFonts w:ascii="Arial" w:eastAsia="Arial" w:hAnsi="Arial" w:cs="Arial"/>
              <w:spacing w:val="-2"/>
            </w:rPr>
          </w:rPrChange>
        </w:rPr>
        <w:t>m</w:t>
      </w:r>
      <w:r w:rsidR="007B3FBD" w:rsidRPr="00F1401C">
        <w:rPr>
          <w:rFonts w:ascii="Arial" w:eastAsia="Arial" w:hAnsi="Arial" w:cs="Arial"/>
          <w:sz w:val="24"/>
          <w:rPrChange w:id="121" w:author="Kerrie Abercrombie" w:date="2016-02-22T16:03:00Z">
            <w:rPr>
              <w:rFonts w:ascii="Arial" w:eastAsia="Arial" w:hAnsi="Arial" w:cs="Arial"/>
            </w:rPr>
          </w:rPrChange>
        </w:rPr>
        <w:t>e</w:t>
      </w:r>
      <w:r w:rsidR="007B3FBD" w:rsidRPr="00F1401C">
        <w:rPr>
          <w:rFonts w:ascii="Arial" w:eastAsia="Arial" w:hAnsi="Arial" w:cs="Arial"/>
          <w:spacing w:val="-4"/>
          <w:sz w:val="24"/>
          <w:rPrChange w:id="122" w:author="Kerrie Abercrombie" w:date="2016-02-22T16:03:00Z">
            <w:rPr>
              <w:rFonts w:ascii="Arial" w:eastAsia="Arial" w:hAnsi="Arial" w:cs="Arial"/>
              <w:spacing w:val="-4"/>
            </w:rPr>
          </w:rPrChange>
        </w:rPr>
        <w:t>w</w:t>
      </w:r>
      <w:r w:rsidR="007B3FBD" w:rsidRPr="00F1401C">
        <w:rPr>
          <w:rFonts w:ascii="Arial" w:eastAsia="Arial" w:hAnsi="Arial" w:cs="Arial"/>
          <w:sz w:val="24"/>
          <w:rPrChange w:id="123" w:author="Kerrie Abercrombie" w:date="2016-02-22T16:03:00Z">
            <w:rPr>
              <w:rFonts w:ascii="Arial" w:eastAsia="Arial" w:hAnsi="Arial" w:cs="Arial"/>
            </w:rPr>
          </w:rPrChange>
        </w:rPr>
        <w:t>o</w:t>
      </w:r>
      <w:r w:rsidR="007B3FBD" w:rsidRPr="00F1401C">
        <w:rPr>
          <w:rFonts w:ascii="Arial" w:eastAsia="Arial" w:hAnsi="Arial" w:cs="Arial"/>
          <w:spacing w:val="1"/>
          <w:sz w:val="24"/>
          <w:rPrChange w:id="124" w:author="Kerrie Abercrombie" w:date="2016-02-22T16:03:00Z">
            <w:rPr>
              <w:rFonts w:ascii="Arial" w:eastAsia="Arial" w:hAnsi="Arial" w:cs="Arial"/>
              <w:spacing w:val="1"/>
            </w:rPr>
          </w:rPrChange>
        </w:rPr>
        <w:t>r</w:t>
      </w:r>
      <w:r w:rsidR="007B3FBD" w:rsidRPr="00F1401C">
        <w:rPr>
          <w:rFonts w:ascii="Arial" w:eastAsia="Arial" w:hAnsi="Arial" w:cs="Arial"/>
          <w:spacing w:val="2"/>
          <w:sz w:val="24"/>
          <w:rPrChange w:id="125" w:author="Kerrie Abercrombie" w:date="2016-02-22T16:03:00Z">
            <w:rPr>
              <w:rFonts w:ascii="Arial" w:eastAsia="Arial" w:hAnsi="Arial" w:cs="Arial"/>
              <w:spacing w:val="2"/>
            </w:rPr>
          </w:rPrChange>
        </w:rPr>
        <w:t>k</w:t>
      </w:r>
      <w:r w:rsidR="007B3FBD" w:rsidRPr="00F1401C">
        <w:rPr>
          <w:rFonts w:ascii="Arial" w:eastAsia="Arial" w:hAnsi="Arial" w:cs="Arial"/>
          <w:sz w:val="24"/>
          <w:rPrChange w:id="126" w:author="Kerrie Abercrombie" w:date="2016-02-22T16:03:00Z">
            <w:rPr>
              <w:rFonts w:ascii="Arial" w:eastAsia="Arial" w:hAnsi="Arial" w:cs="Arial"/>
            </w:rPr>
          </w:rPrChange>
        </w:rPr>
        <w:t>.</w:t>
      </w:r>
    </w:p>
    <w:p w:rsidR="00514D7B" w:rsidRDefault="00514D7B">
      <w:pPr>
        <w:spacing w:before="2" w:after="0" w:line="170" w:lineRule="exact"/>
        <w:rPr>
          <w:sz w:val="17"/>
          <w:szCs w:val="17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7B3FBD">
      <w:pPr>
        <w:spacing w:after="0" w:line="240" w:lineRule="auto"/>
        <w:ind w:left="153" w:right="36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odel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ses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oped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LA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sonnel 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:</w:t>
      </w:r>
    </w:p>
    <w:p w:rsidR="00514D7B" w:rsidRDefault="00514D7B">
      <w:pPr>
        <w:spacing w:before="3" w:after="0" w:line="130" w:lineRule="exact"/>
        <w:rPr>
          <w:sz w:val="13"/>
          <w:szCs w:val="13"/>
        </w:rPr>
      </w:pPr>
    </w:p>
    <w:p w:rsidR="00514D7B" w:rsidRDefault="007B3FBD">
      <w:pPr>
        <w:tabs>
          <w:tab w:val="left" w:pos="1220"/>
        </w:tabs>
        <w:spacing w:after="0" w:line="240" w:lineRule="auto"/>
        <w:ind w:left="866" w:right="-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od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10</w:t>
      </w:r>
      <w:r>
        <w:rPr>
          <w:rFonts w:ascii="Arial" w:eastAsia="Arial" w:hAnsi="Arial" w:cs="Arial"/>
          <w:spacing w:val="-3"/>
        </w:rPr>
        <w:t>3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</w:p>
    <w:p w:rsidR="00514D7B" w:rsidRDefault="007B3FBD">
      <w:pPr>
        <w:tabs>
          <w:tab w:val="left" w:pos="1220"/>
        </w:tabs>
        <w:spacing w:before="94" w:after="0" w:line="240" w:lineRule="auto"/>
        <w:ind w:left="866" w:right="-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od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10</w:t>
      </w:r>
      <w:r>
        <w:rPr>
          <w:rFonts w:ascii="Arial" w:eastAsia="Arial" w:hAnsi="Arial" w:cs="Arial"/>
          <w:spacing w:val="-3"/>
        </w:rPr>
        <w:t>3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up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sor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</w:p>
    <w:p w:rsidR="00514D7B" w:rsidRDefault="007B3FBD">
      <w:pPr>
        <w:tabs>
          <w:tab w:val="left" w:pos="1220"/>
        </w:tabs>
        <w:spacing w:before="94" w:after="0" w:line="240" w:lineRule="auto"/>
        <w:ind w:left="866" w:right="-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od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10</w:t>
      </w:r>
      <w:r>
        <w:rPr>
          <w:rFonts w:ascii="Arial" w:eastAsia="Arial" w:hAnsi="Arial" w:cs="Arial"/>
          <w:spacing w:val="-3"/>
        </w:rPr>
        <w:t>3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>-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>-</w:t>
      </w:r>
      <w:r>
        <w:rPr>
          <w:rFonts w:ascii="Arial" w:eastAsia="Arial" w:hAnsi="Arial" w:cs="Arial"/>
        </w:rPr>
        <w:t>Job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</w:p>
    <w:p w:rsidR="00514D7B" w:rsidRDefault="007B3FBD">
      <w:pPr>
        <w:tabs>
          <w:tab w:val="left" w:pos="1220"/>
        </w:tabs>
        <w:spacing w:before="94" w:after="0" w:line="240" w:lineRule="auto"/>
        <w:ind w:left="866" w:right="-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od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10</w:t>
      </w:r>
      <w:r>
        <w:rPr>
          <w:rFonts w:ascii="Arial" w:eastAsia="Arial" w:hAnsi="Arial" w:cs="Arial"/>
          <w:spacing w:val="-3"/>
        </w:rPr>
        <w:t>3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>-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>-</w:t>
      </w:r>
      <w:r>
        <w:rPr>
          <w:rFonts w:ascii="Arial" w:eastAsia="Arial" w:hAnsi="Arial" w:cs="Arial"/>
        </w:rPr>
        <w:t>Job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or</w:t>
      </w:r>
    </w:p>
    <w:p w:rsidR="00514D7B" w:rsidRDefault="007B3FBD">
      <w:pPr>
        <w:tabs>
          <w:tab w:val="left" w:pos="1220"/>
        </w:tabs>
        <w:spacing w:before="94" w:after="0" w:line="240" w:lineRule="auto"/>
        <w:ind w:left="866" w:right="-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od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10</w:t>
      </w:r>
      <w:r>
        <w:rPr>
          <w:rFonts w:ascii="Arial" w:eastAsia="Arial" w:hAnsi="Arial" w:cs="Arial"/>
          <w:spacing w:val="-3"/>
        </w:rPr>
        <w:t>3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oce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s</w:t>
      </w:r>
    </w:p>
    <w:p w:rsidR="00514D7B" w:rsidRDefault="007B3FBD">
      <w:pPr>
        <w:spacing w:before="80" w:after="0" w:line="239" w:lineRule="auto"/>
        <w:ind w:left="153" w:right="7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hese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odel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ses 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ended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g </w:t>
      </w:r>
      <w:proofErr w:type="spellStart"/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app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essel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ces 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spec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dance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sonne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ance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any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odel cou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LA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ess:</w:t>
      </w:r>
    </w:p>
    <w:p w:rsidR="00514D7B" w:rsidRDefault="00514D7B">
      <w:pPr>
        <w:spacing w:before="6" w:after="0" w:line="140" w:lineRule="exact"/>
        <w:rPr>
          <w:sz w:val="14"/>
          <w:szCs w:val="14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7B3FBD">
      <w:pPr>
        <w:spacing w:after="0" w:line="240" w:lineRule="auto"/>
        <w:ind w:left="153" w:right="743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G</w:t>
      </w:r>
      <w:r>
        <w:rPr>
          <w:rFonts w:ascii="Arial" w:eastAsia="Arial" w:hAnsi="Arial" w:cs="Arial"/>
        </w:rPr>
        <w:t>ene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,</w:t>
      </w:r>
    </w:p>
    <w:p w:rsidR="00514D7B" w:rsidRDefault="007B3FBD">
      <w:pPr>
        <w:spacing w:after="0" w:line="252" w:lineRule="exact"/>
        <w:ind w:left="153" w:right="14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,                                                                            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:               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  <w:spacing w:val="1"/>
        </w:rPr>
        <w:t>+</w:t>
      </w:r>
      <w:r>
        <w:rPr>
          <w:rFonts w:ascii="Arial" w:eastAsia="Arial" w:hAnsi="Arial" w:cs="Arial"/>
        </w:rPr>
        <w:t>33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34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51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70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01</w:t>
      </w:r>
    </w:p>
    <w:p w:rsidR="00514D7B" w:rsidRDefault="007B3FBD">
      <w:pPr>
        <w:spacing w:before="1" w:after="0" w:line="240" w:lineRule="auto"/>
        <w:ind w:left="153" w:right="14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10</w:t>
      </w:r>
      <w:r>
        <w:rPr>
          <w:rFonts w:ascii="Arial" w:eastAsia="Arial" w:hAnsi="Arial" w:cs="Arial"/>
          <w:spacing w:val="1"/>
        </w:rPr>
        <w:t xml:space="preserve"> r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des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aud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 xml:space="preserve">,                                                  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</w:rPr>
        <w:t xml:space="preserve">Fax               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1"/>
        </w:rPr>
        <w:t>+</w:t>
      </w:r>
      <w:r>
        <w:rPr>
          <w:rFonts w:ascii="Arial" w:eastAsia="Arial" w:hAnsi="Arial" w:cs="Arial"/>
        </w:rPr>
        <w:t>33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34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51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82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05</w:t>
      </w:r>
    </w:p>
    <w:p w:rsidR="00514D7B" w:rsidRDefault="007B3FBD">
      <w:pPr>
        <w:spacing w:after="0" w:line="252" w:lineRule="exact"/>
        <w:ind w:left="153" w:right="866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78100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nt </w:t>
      </w:r>
      <w:proofErr w:type="spellStart"/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La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</w:rPr>
        <w:t xml:space="preserve">                                     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-m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 xml:space="preserve">:          </w:t>
      </w:r>
      <w:r>
        <w:rPr>
          <w:rFonts w:ascii="Arial" w:eastAsia="Arial" w:hAnsi="Arial" w:cs="Arial"/>
          <w:spacing w:val="61"/>
        </w:rPr>
        <w:t xml:space="preserve"> </w:t>
      </w:r>
      <w:hyperlink r:id="rId21">
        <w:r>
          <w:rPr>
            <w:rFonts w:ascii="Arial" w:eastAsia="Arial" w:hAnsi="Arial" w:cs="Arial"/>
            <w:color w:val="0000FF"/>
            <w:u w:val="single" w:color="0000FF"/>
          </w:rPr>
          <w:t>con</w:t>
        </w:r>
        <w:r>
          <w:rPr>
            <w:rFonts w:ascii="Arial" w:eastAsia="Arial" w:hAnsi="Arial" w:cs="Arial"/>
            <w:color w:val="0000FF"/>
            <w:spacing w:val="1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u w:val="single" w:color="0000FF"/>
          </w:rPr>
          <w:t>ac</w:t>
        </w:r>
        <w:r>
          <w:rPr>
            <w:rFonts w:ascii="Arial" w:eastAsia="Arial" w:hAnsi="Arial" w:cs="Arial"/>
            <w:color w:val="0000FF"/>
            <w:spacing w:val="1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pacing w:val="-1"/>
            <w:u w:val="single" w:color="0000FF"/>
          </w:rPr>
          <w:t>@i</w:t>
        </w:r>
        <w:r>
          <w:rPr>
            <w:rFonts w:ascii="Arial" w:eastAsia="Arial" w:hAnsi="Arial" w:cs="Arial"/>
            <w:color w:val="0000FF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pacing w:val="-1"/>
            <w:u w:val="single" w:color="0000FF"/>
          </w:rPr>
          <w:t>l</w:t>
        </w:r>
        <w:r>
          <w:rPr>
            <w:rFonts w:ascii="Arial" w:eastAsia="Arial" w:hAnsi="Arial" w:cs="Arial"/>
            <w:color w:val="0000FF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pacing w:val="1"/>
            <w:u w:val="single" w:color="0000FF"/>
          </w:rPr>
          <w:t>-</w:t>
        </w:r>
        <w:r>
          <w:rPr>
            <w:rFonts w:ascii="Arial" w:eastAsia="Arial" w:hAnsi="Arial" w:cs="Arial"/>
            <w:color w:val="0000FF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pacing w:val="-1"/>
            <w:u w:val="single" w:color="0000FF"/>
          </w:rPr>
          <w:t>i</w:t>
        </w:r>
        <w:r>
          <w:rPr>
            <w:rFonts w:ascii="Arial" w:eastAsia="Arial" w:hAnsi="Arial" w:cs="Arial"/>
            <w:color w:val="0000FF"/>
            <w:spacing w:val="-2"/>
            <w:u w:val="single" w:color="0000FF"/>
          </w:rPr>
          <w:t>s</w:t>
        </w:r>
        <w:r>
          <w:rPr>
            <w:rFonts w:ascii="Arial" w:eastAsia="Arial" w:hAnsi="Arial" w:cs="Arial"/>
            <w:color w:val="0000FF"/>
            <w:spacing w:val="1"/>
            <w:u w:val="single" w:color="0000FF"/>
          </w:rPr>
          <w:t>m.</w:t>
        </w:r>
        <w:r>
          <w:rPr>
            <w:rFonts w:ascii="Arial" w:eastAsia="Arial" w:hAnsi="Arial" w:cs="Arial"/>
            <w:color w:val="0000FF"/>
            <w:spacing w:val="-3"/>
            <w:u w:val="single" w:color="0000FF"/>
          </w:rPr>
          <w:t>o</w:t>
        </w:r>
        <w:r>
          <w:rPr>
            <w:rFonts w:ascii="Arial" w:eastAsia="Arial" w:hAnsi="Arial" w:cs="Arial"/>
            <w:color w:val="0000FF"/>
            <w:spacing w:val="-2"/>
            <w:u w:val="single" w:color="0000FF"/>
          </w:rPr>
          <w:t>r</w:t>
        </w:r>
        <w:r>
          <w:rPr>
            <w:rFonts w:ascii="Arial" w:eastAsia="Arial" w:hAnsi="Arial" w:cs="Arial"/>
            <w:color w:val="0000FF"/>
            <w:u w:val="single" w:color="0000FF"/>
          </w:rPr>
          <w:t>g</w:t>
        </w:r>
        <w:proofErr w:type="gramEnd"/>
      </w:hyperlink>
    </w:p>
    <w:p w:rsidR="00514D7B" w:rsidRDefault="007B3FBD">
      <w:pPr>
        <w:spacing w:before="38" w:after="0" w:line="240" w:lineRule="auto"/>
        <w:ind w:left="153" w:right="142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ance                                                                         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net         </w:t>
      </w:r>
      <w:r>
        <w:rPr>
          <w:rFonts w:ascii="Arial" w:eastAsia="Arial" w:hAnsi="Arial" w:cs="Arial"/>
          <w:spacing w:val="61"/>
        </w:rPr>
        <w:t xml:space="preserve"> </w:t>
      </w:r>
      <w:hyperlink r:id="rId22">
        <w:r>
          <w:rPr>
            <w:rFonts w:ascii="Arial" w:eastAsia="Arial" w:hAnsi="Arial" w:cs="Arial"/>
            <w:color w:val="0000FF"/>
            <w:sz w:val="20"/>
            <w:szCs w:val="20"/>
            <w:u w:val="single" w:color="0000FF"/>
          </w:rPr>
          <w:t>www.</w:t>
        </w:r>
        <w:r>
          <w:rPr>
            <w:rFonts w:ascii="Arial" w:eastAsia="Arial" w:hAnsi="Arial" w:cs="Arial"/>
            <w:color w:val="0000FF"/>
            <w:spacing w:val="1"/>
            <w:sz w:val="20"/>
            <w:szCs w:val="20"/>
            <w:u w:val="single" w:color="0000FF"/>
          </w:rPr>
          <w:t>i</w:t>
        </w:r>
        <w:r>
          <w:rPr>
            <w:rFonts w:ascii="Arial" w:eastAsia="Arial" w:hAnsi="Arial" w:cs="Arial"/>
            <w:color w:val="0000FF"/>
            <w:sz w:val="20"/>
            <w:szCs w:val="20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pacing w:val="-1"/>
            <w:sz w:val="20"/>
            <w:szCs w:val="20"/>
            <w:u w:val="single" w:color="0000FF"/>
          </w:rPr>
          <w:t>l</w:t>
        </w:r>
        <w:r>
          <w:rPr>
            <w:rFonts w:ascii="Arial" w:eastAsia="Arial" w:hAnsi="Arial" w:cs="Arial"/>
            <w:color w:val="0000FF"/>
            <w:sz w:val="20"/>
            <w:szCs w:val="20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pacing w:val="3"/>
            <w:sz w:val="20"/>
            <w:szCs w:val="20"/>
            <w:u w:val="single" w:color="0000FF"/>
          </w:rPr>
          <w:t>-</w:t>
        </w:r>
        <w:r>
          <w:rPr>
            <w:rFonts w:ascii="Arial" w:eastAsia="Arial" w:hAnsi="Arial" w:cs="Arial"/>
            <w:color w:val="0000FF"/>
            <w:sz w:val="20"/>
            <w:szCs w:val="20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pacing w:val="-1"/>
            <w:sz w:val="20"/>
            <w:szCs w:val="20"/>
            <w:u w:val="single" w:color="0000FF"/>
          </w:rPr>
          <w:t>i</w:t>
        </w:r>
        <w:r>
          <w:rPr>
            <w:rFonts w:ascii="Arial" w:eastAsia="Arial" w:hAnsi="Arial" w:cs="Arial"/>
            <w:color w:val="0000FF"/>
            <w:spacing w:val="1"/>
            <w:sz w:val="20"/>
            <w:szCs w:val="20"/>
            <w:u w:val="single" w:color="0000FF"/>
          </w:rPr>
          <w:t>s</w:t>
        </w:r>
        <w:r>
          <w:rPr>
            <w:rFonts w:ascii="Arial" w:eastAsia="Arial" w:hAnsi="Arial" w:cs="Arial"/>
            <w:color w:val="0000FF"/>
            <w:spacing w:val="4"/>
            <w:sz w:val="20"/>
            <w:szCs w:val="20"/>
            <w:u w:val="single" w:color="0000FF"/>
          </w:rPr>
          <w:t>m</w:t>
        </w:r>
        <w:r>
          <w:rPr>
            <w:rFonts w:ascii="Arial" w:eastAsia="Arial" w:hAnsi="Arial" w:cs="Arial"/>
            <w:color w:val="0000FF"/>
            <w:sz w:val="20"/>
            <w:szCs w:val="20"/>
            <w:u w:val="single" w:color="0000FF"/>
          </w:rPr>
          <w:t>.o</w:t>
        </w:r>
        <w:r>
          <w:rPr>
            <w:rFonts w:ascii="Arial" w:eastAsia="Arial" w:hAnsi="Arial" w:cs="Arial"/>
            <w:color w:val="0000FF"/>
            <w:spacing w:val="1"/>
            <w:sz w:val="20"/>
            <w:szCs w:val="20"/>
            <w:u w:val="single" w:color="0000FF"/>
          </w:rPr>
          <w:t>r</w:t>
        </w:r>
        <w:r>
          <w:rPr>
            <w:rFonts w:ascii="Arial" w:eastAsia="Arial" w:hAnsi="Arial" w:cs="Arial"/>
            <w:color w:val="0000FF"/>
            <w:sz w:val="20"/>
            <w:szCs w:val="20"/>
            <w:u w:val="single" w:color="0000FF"/>
          </w:rPr>
          <w:t>g</w:t>
        </w:r>
      </w:hyperlink>
    </w:p>
    <w:p w:rsidR="00514D7B" w:rsidRDefault="00514D7B">
      <w:pPr>
        <w:spacing w:after="0"/>
        <w:jc w:val="both"/>
        <w:sectPr w:rsidR="00514D7B">
          <w:headerReference w:type="default" r:id="rId23"/>
          <w:pgSz w:w="11920" w:h="16860"/>
          <w:pgMar w:top="1220" w:right="1000" w:bottom="940" w:left="980" w:header="745" w:footer="749" w:gutter="0"/>
          <w:cols w:space="720"/>
        </w:sectPr>
      </w:pPr>
    </w:p>
    <w:p w:rsidR="00514D7B" w:rsidRDefault="00514D7B">
      <w:pPr>
        <w:spacing w:before="19" w:after="0" w:line="220" w:lineRule="exact"/>
      </w:pPr>
    </w:p>
    <w:p w:rsidR="00514D7B" w:rsidRDefault="007B3FBD">
      <w:pPr>
        <w:spacing w:before="18" w:after="0" w:line="240" w:lineRule="auto"/>
        <w:ind w:left="153" w:right="5020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9"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–</w:t>
      </w:r>
      <w:r>
        <w:rPr>
          <w:rFonts w:ascii="Arial" w:eastAsia="Arial" w:hAnsi="Arial" w:cs="Arial"/>
          <w:b/>
          <w:bCs/>
          <w:spacing w:val="-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VE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V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EW</w:t>
      </w:r>
    </w:p>
    <w:p w:rsidR="00514D7B" w:rsidRDefault="00514D7B">
      <w:pPr>
        <w:spacing w:before="20" w:after="0" w:line="220" w:lineRule="exact"/>
      </w:pPr>
    </w:p>
    <w:p w:rsidR="00514D7B" w:rsidRDefault="007B3FBD">
      <w:pPr>
        <w:spacing w:after="0" w:line="240" w:lineRule="auto"/>
        <w:ind w:left="153" w:right="731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2     </w:t>
      </w:r>
      <w:r>
        <w:rPr>
          <w:rFonts w:ascii="Arial" w:eastAsia="Arial" w:hAnsi="Arial" w:cs="Arial"/>
          <w:b/>
          <w:bCs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INTRODUCTION</w:t>
      </w:r>
    </w:p>
    <w:p w:rsidR="00514D7B" w:rsidRDefault="00514D7B">
      <w:pPr>
        <w:spacing w:before="20" w:after="0" w:line="220" w:lineRule="exact"/>
      </w:pPr>
    </w:p>
    <w:p w:rsidR="00514D7B" w:rsidRDefault="007B3FBD">
      <w:pPr>
        <w:spacing w:after="0" w:line="240" w:lineRule="auto"/>
        <w:ind w:left="153" w:right="581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2</w:t>
      </w:r>
      <w:r>
        <w:rPr>
          <w:rFonts w:ascii="Arial" w:eastAsia="Arial" w:hAnsi="Arial" w:cs="Arial"/>
          <w:b/>
          <w:bCs/>
          <w:spacing w:val="1"/>
        </w:rPr>
        <w:t>.</w:t>
      </w:r>
      <w:r>
        <w:rPr>
          <w:rFonts w:ascii="Arial" w:eastAsia="Arial" w:hAnsi="Arial" w:cs="Arial"/>
          <w:b/>
          <w:bCs/>
        </w:rPr>
        <w:t xml:space="preserve">1       </w:t>
      </w:r>
      <w:r>
        <w:rPr>
          <w:rFonts w:ascii="Arial" w:eastAsia="Arial" w:hAnsi="Arial" w:cs="Arial"/>
          <w:b/>
          <w:bCs/>
          <w:spacing w:val="55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P</w:t>
      </w:r>
      <w:r>
        <w:rPr>
          <w:rFonts w:ascii="Arial" w:eastAsia="Arial" w:hAnsi="Arial" w:cs="Arial"/>
          <w:b/>
          <w:bCs/>
        </w:rPr>
        <w:t>urpose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 xml:space="preserve">of 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he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M</w:t>
      </w:r>
      <w:r>
        <w:rPr>
          <w:rFonts w:ascii="Arial" w:eastAsia="Arial" w:hAnsi="Arial" w:cs="Arial"/>
          <w:b/>
          <w:bCs/>
        </w:rPr>
        <w:t>od</w:t>
      </w:r>
      <w:r>
        <w:rPr>
          <w:rFonts w:ascii="Arial" w:eastAsia="Arial" w:hAnsi="Arial" w:cs="Arial"/>
          <w:b/>
          <w:bCs/>
          <w:spacing w:val="-3"/>
        </w:rPr>
        <w:t>e</w:t>
      </w:r>
      <w:r>
        <w:rPr>
          <w:rFonts w:ascii="Arial" w:eastAsia="Arial" w:hAnsi="Arial" w:cs="Arial"/>
          <w:b/>
          <w:bCs/>
        </w:rPr>
        <w:t xml:space="preserve">l </w:t>
      </w:r>
      <w:r>
        <w:rPr>
          <w:rFonts w:ascii="Arial" w:eastAsia="Arial" w:hAnsi="Arial" w:cs="Arial"/>
          <w:b/>
          <w:bCs/>
          <w:spacing w:val="-1"/>
        </w:rPr>
        <w:t>C</w:t>
      </w:r>
      <w:r>
        <w:rPr>
          <w:rFonts w:ascii="Arial" w:eastAsia="Arial" w:hAnsi="Arial" w:cs="Arial"/>
          <w:b/>
          <w:bCs/>
        </w:rPr>
        <w:t>ourse</w:t>
      </w:r>
    </w:p>
    <w:p w:rsidR="00514D7B" w:rsidRDefault="00514D7B">
      <w:pPr>
        <w:spacing w:before="9" w:after="0" w:line="120" w:lineRule="exact"/>
        <w:rPr>
          <w:sz w:val="12"/>
          <w:szCs w:val="12"/>
        </w:rPr>
      </w:pPr>
    </w:p>
    <w:p w:rsidR="00514D7B" w:rsidRDefault="007B3FBD">
      <w:pPr>
        <w:spacing w:after="0" w:line="252" w:lineRule="exact"/>
        <w:ind w:left="152" w:right="7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odel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ended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nce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 xml:space="preserve"> </w:t>
      </w:r>
      <w:commentRangeStart w:id="127"/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3"/>
        </w:rPr>
        <w:t xml:space="preserve"> </w:t>
      </w:r>
      <w:commentRangeEnd w:id="127"/>
      <w:r>
        <w:rPr>
          <w:rStyle w:val="CommentReference"/>
        </w:rPr>
        <w:commentReference w:id="127"/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espons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essel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ces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oce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sonnel.</w:t>
      </w:r>
    </w:p>
    <w:p w:rsidR="00514D7B" w:rsidRDefault="00514D7B">
      <w:pPr>
        <w:spacing w:before="2" w:after="0" w:line="120" w:lineRule="exact"/>
        <w:rPr>
          <w:sz w:val="12"/>
          <w:szCs w:val="12"/>
        </w:rPr>
      </w:pPr>
    </w:p>
    <w:p w:rsidR="00514D7B" w:rsidRDefault="007B3FBD">
      <w:pPr>
        <w:spacing w:after="0" w:line="252" w:lineRule="exact"/>
        <w:ind w:left="153" w:right="8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eso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proofErr w:type="gramStart"/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857</w:t>
      </w:r>
      <w:r>
        <w:rPr>
          <w:rFonts w:ascii="Arial" w:eastAsia="Arial" w:hAnsi="Arial" w:cs="Arial"/>
          <w:spacing w:val="1"/>
        </w:rPr>
        <w:t>(</w:t>
      </w:r>
      <w:proofErr w:type="gramEnd"/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</w:rPr>
        <w:t>0)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once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"/>
        </w:rPr>
        <w:t xml:space="preserve"> 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ees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 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rm</w:t>
      </w:r>
      <w:r>
        <w:rPr>
          <w:rFonts w:ascii="Arial" w:eastAsia="Arial" w:hAnsi="Arial" w:cs="Arial"/>
        </w:rPr>
        <w:t>ance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obse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ed and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ens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hat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nues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ab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shed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anda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s.</w:t>
      </w:r>
    </w:p>
    <w:p w:rsidR="00514D7B" w:rsidRDefault="00514D7B">
      <w:pPr>
        <w:spacing w:before="8" w:after="0" w:line="110" w:lineRule="exact"/>
        <w:rPr>
          <w:sz w:val="11"/>
          <w:szCs w:val="11"/>
        </w:rPr>
      </w:pPr>
    </w:p>
    <w:p w:rsidR="00514D7B" w:rsidRDefault="00CE1EAD">
      <w:pPr>
        <w:spacing w:after="0" w:line="240" w:lineRule="auto"/>
        <w:ind w:left="152" w:right="76"/>
        <w:jc w:val="both"/>
        <w:rPr>
          <w:rFonts w:ascii="Arial" w:eastAsia="Arial" w:hAnsi="Arial" w:cs="Arial"/>
        </w:rPr>
      </w:pPr>
      <w:r>
        <w:pict>
          <v:group id="_x0000_s2029" style="position:absolute;left:0;text-align:left;margin-left:56.15pt;margin-top:10.35pt;width:405.4pt;height:389.5pt;z-index:-251691520;mso-position-horizontal-relative:page" coordorigin="1123,207" coordsize="8108,7790">
            <v:group id="_x0000_s3084" style="position:absolute;left:1866;top:5207;width:2785;height:2780" coordorigin="1866,5207" coordsize="2785,2780">
              <v:shape id="_x0000_s3091" style="position:absolute;left:1866;top:5207;width:2785;height:2780" coordorigin="1866,5207" coordsize="2785,2780" path="m3338,5367r-1051,l2269,5387r-54,60l2197,5447r-315,320l1873,5787r-5,20l1866,5827r2,20l1874,5867r7,20l1891,5907r13,l1920,5927r18,20l3922,7927r16,20l3955,7967r17,l3989,7987r108,l4388,7687r17,-20l4422,7647r16,-20l4454,7607r-488,l3708,7367,3364,7007,3192,6847r-86,-100l2935,6587r-86,-100l2678,6327r-86,-100l2422,6067r-86,-100l2251,5887r184,-180l2468,5667r17,l2518,5627r17,l2552,5607r18,l2587,5587r17,l2622,5567r36,l2676,5547r74,l2768,5527r810,l3529,5487r-24,l3409,5407r-24,l3338,5367e" fillcolor="#c1c1c1" stroked="f">
                <v:path arrowok="t"/>
              </v:shape>
              <v:shape id="_x0000_s3090" style="position:absolute;left:1866;top:5207;width:2785;height:2780" coordorigin="1866,5207" coordsize="2785,2780" path="m3578,5527r-679,l2919,5547r82,l3022,5567r44,l3083,5587r35,l3136,5607r35,l3189,5627r17,l3224,5647r18,l3260,5667r18,l3296,5687r18,l3332,5707r18,l3368,5727r18,l3423,5767r18,l3478,5807r18,l3550,5867r19,l3623,5927r18,l3749,6047r18,l3789,6087r22,20l3833,6127r61,60l3952,6247r53,60l4054,6367r45,60l4140,6487r38,60l4211,6607r30,60l4266,6727r8,20l4281,6747r20,60l4312,6847r6,20l4331,6927r6,60l4338,7027r,20l4332,7107r-11,60l4316,7187r-6,l4303,7207r-24,60l4259,7307r-11,l4237,7327r-13,20l4211,7367r-14,20l4182,7407r-16,l4150,7427r-184,180l4454,7607r15,-20l4483,7587r40,-60l4557,7467r29,-60l4609,7347r18,-60l4640,7227r8,-60l4651,7107r,-20l4651,7067r-2,-20l4648,7027r-3,-20l4642,6967r-12,-60l4613,6847r-7,-40l4582,6747r-19,-40l4553,6667r-11,-20l4531,6627r-12,-20l4506,6567r-13,-20l4480,6527r-15,-20l4450,6467r-15,-20l4419,6427r-17,-20l4385,6367r-18,-20l4349,6327r-19,-40l4311,6267r-20,-20l4270,6207r-21,-20l4227,6167r-23,-40l4181,6107r-23,-40l4134,6047r-25,-20l4083,5987r-26,-20l4031,5927r-28,-20l3976,5887r-29,-40l3873,5787r-25,-40l3578,5527e" fillcolor="#c1c1c1" stroked="f">
                <v:path arrowok="t"/>
              </v:shape>
              <v:shape id="_x0000_s3089" style="position:absolute;left:1866;top:5207;width:2785;height:2780" coordorigin="1866,5207" coordsize="2785,2780" path="m3174,5287r-776,l2361,5327r-19,l2305,5367r1009,l3291,5347r-24,l3221,5307r-24,l3174,5287e" fillcolor="#c1c1c1" stroked="f">
                <v:path arrowok="t"/>
              </v:shape>
              <v:shape id="_x0000_s3088" style="position:absolute;left:1866;top:5207;width:2785;height:2780" coordorigin="1866,5207" coordsize="2785,2780" path="m3105,5267r-669,l2417,5287r711,l3105,5267e" fillcolor="#c1c1c1" stroked="f">
                <v:path arrowok="t"/>
              </v:shape>
              <v:shape id="_x0000_s3087" style="position:absolute;left:1866;top:5207;width:2785;height:2780" coordorigin="1866,5207" coordsize="2785,2780" path="m3060,5247r-566,l2475,5267r607,l3060,5247e" fillcolor="#c1c1c1" stroked="f">
                <v:path arrowok="t"/>
              </v:shape>
              <v:shape id="_x0000_s3086" style="position:absolute;left:1866;top:5207;width:2785;height:2780" coordorigin="1866,5207" coordsize="2785,2780" path="m2992,5227r-440,l2533,5247r482,l2992,5227e" fillcolor="#c1c1c1" stroked="f">
                <v:path arrowok="t"/>
              </v:shape>
              <v:shape id="_x0000_s3085" style="position:absolute;left:1866;top:5207;width:2785;height:2780" coordorigin="1866,5207" coordsize="2785,2780" path="m2904,5207r-272,l2612,5227r314,l2904,5207e" fillcolor="#c1c1c1" stroked="f">
                <v:path arrowok="t"/>
              </v:shape>
            </v:group>
            <v:group id="_x0000_s2047" style="position:absolute;left:3204;top:3938;width:3060;height:2740" coordorigin="3204,3938" coordsize="3060,2740">
              <v:shape id="_x0000_s3083" style="position:absolute;left:3204;top:3938;width:3060;height:2740" coordorigin="3204,3938" coordsize="3060,2740" path="m4414,4098r-866,l3532,4118r-17,20l3219,4438r-9,l3205,4458r-1,20l3206,4518r5,20l3218,4538r11,20l3241,4578r16,20l3275,4618,5330,6678r75,l5426,6658r13,l5454,6638r19,-20l5487,6598r13,l5510,6578r10,-20l5525,6538r3,l5528,6518r-4,l5520,6498r-7,l5316,6298r-94,-100l5175,6158r-47,-60l5035,6018r-47,-60l4941,5918r-46,-60l4801,5778r-46,-60l4662,5638r-46,-60l4570,5538r53,-60l4666,5438r33,-40l4715,5398r17,-20l4749,5358r36,l4803,5338r764,l5504,5298r-1179,l3581,4558r155,-160l3751,4378r15,l3780,4358r15,-20l3810,4338r16,-20l3842,4318r16,-20l3875,4298r18,-20l3933,4278r18,-20l4582,4258r-16,-20l4551,4218r-15,l4506,4178r-15,l4460,4138r-15,l4429,4118r-15,-20e" fillcolor="#c1c1c1" stroked="f">
                <v:path arrowok="t"/>
              </v:shape>
              <v:shape id="_x0000_s3082" style="position:absolute;left:3204;top:3938;width:3060;height:2740" coordorigin="3204,3938" coordsize="3060,2740" path="m6148,5938r-93,l6072,5958r57,l6148,5938e" fillcolor="#c1c1c1" stroked="f">
                <v:path arrowok="t"/>
              </v:shape>
              <v:shape id="_x0000_s3081" style="position:absolute;left:3204;top:3938;width:3060;height:2740" coordorigin="3204,3938" coordsize="3060,2740" path="m5567,5338r-592,l4999,5358r55,l5072,5378r19,l5110,5398r39,l5168,5418r17,l5201,5438r17,l5235,5458r17,l5270,5478r17,l5305,5498r18,l5341,5518r18,l5378,5538r457,280l6037,5938r122,l6172,5918r16,-20l6208,5878r14,l6234,5858r11,-20l6256,5818r6,-20l6264,5798r-1,-20l6254,5758r-16,l6228,5738r-15,-20l6192,5718r-10,-20l6168,5698r-16,-20l6134,5678r-44,-40l6059,5638,5907,5538,5629,5378r-62,-40e" fillcolor="#c1c1c1" stroked="f">
                <v:path arrowok="t"/>
              </v:shape>
              <v:shape id="_x0000_s3080" style="position:absolute;left:3204;top:3938;width:3060;height:2740" coordorigin="3204,3938" coordsize="3060,2740" path="m4727,4418r-367,l4410,4478r10,l4434,4498r14,20l4462,4518r13,20l4487,4558r12,20l4511,4578r11,20l4533,4618r11,20l4555,4658r27,60l4595,4758r5,l4612,4818r3,40l4614,4878r-7,60l4590,4998r-16,40l4564,5038r-11,20l4512,5118r-187,180l5504,5298r-50,-40l5436,5258r-18,-20l5401,5238r-18,-20l5349,5218r-17,-20l5281,5178r-19,-20l5244,5158r-18,-20l5190,5138r-19,-20l5153,5118r-18,-20l5097,5098r-20,-20l5019,5078r-19,-20l4862,5058r5,-20l4872,5018r3,l4879,4998r7,-60l4888,4858r-1,l4886,4838r-7,-60l4865,4718r-12,-40l4847,4658r-19,-60l4811,4558r-8,l4793,4538r-10,-20l4772,4498r-12,-20l4747,4458r-10,-20l4727,4418e" fillcolor="#c1c1c1" stroked="f">
                <v:path arrowok="t"/>
              </v:shape>
              <v:shape id="_x0000_s3079" style="position:absolute;left:3204;top:3938;width:3060;height:2740" coordorigin="3204,3938" coordsize="3060,2740" path="m4627,4298r-429,l4214,4318r16,l4246,4338r16,l4295,4378r16,l4344,4418r372,l4704,4398r-11,-20l4681,4358r-13,l4655,4338r-14,-20l4627,4298e" fillcolor="#c1c1c1" stroked="f">
                <v:path arrowok="t"/>
              </v:shape>
              <v:shape id="_x0000_s3078" style="position:absolute;left:3204;top:3938;width:3060;height:2740" coordorigin="3204,3938" coordsize="3060,2740" path="m4582,4258r-498,l4104,4278r41,l4166,4298r447,l4597,4278r-15,-20e" fillcolor="#c1c1c1" stroked="f">
                <v:path arrowok="t"/>
              </v:shape>
              <v:shape id="_x0000_s3077" style="position:absolute;left:3204;top:3938;width:3060;height:2740" coordorigin="3204,3938" coordsize="3060,2740" path="m4350,4058r-759,l3577,4078r-14,20l4398,4098r-16,-20l4366,4078r-16,-20e" fillcolor="#c1c1c1" stroked="f">
                <v:path arrowok="t"/>
              </v:shape>
              <v:shape id="_x0000_s3076" style="position:absolute;left:3204;top:3938;width:3060;height:2740" coordorigin="3204,3938" coordsize="3060,2740" path="m4316,4038r-695,l3603,4058r730,l4316,4038e" fillcolor="#c1c1c1" stroked="f">
                <v:path arrowok="t"/>
              </v:shape>
              <v:shape id="_x0000_s3075" style="position:absolute;left:3204;top:3938;width:3060;height:2740" coordorigin="3204,3938" coordsize="3060,2740" path="m4247,3998r-578,l3654,4018r-16,20l4299,4038r-17,-20l4264,4018r-17,-20e" fillcolor="#c1c1c1" stroked="f">
                <v:path arrowok="t"/>
              </v:shape>
              <v:shape id="_x0000_s3074" style="position:absolute;left:3204;top:3938;width:3060;height:2740" coordorigin="3204,3938" coordsize="3060,2740" path="m4211,3978r-503,l3689,3998r540,l4211,3978e" fillcolor="#c1c1c1" stroked="f">
                <v:path arrowok="t"/>
              </v:shape>
              <v:shape id="_x0000_s3073" style="position:absolute;left:3204;top:3938;width:3060;height:2740" coordorigin="3204,3938" coordsize="3060,2740" path="m4155,3958r-390,l3746,3978r428,l4155,3958e" fillcolor="#c1c1c1" stroked="f">
                <v:path arrowok="t"/>
              </v:shape>
              <v:shape id="_x0000_s3072" style="position:absolute;left:3204;top:3938;width:3060;height:2740" coordorigin="3204,3938" coordsize="3060,2740" path="m4095,3938r-274,l3802,3958r313,l4095,3938e" fillcolor="#c1c1c1" stroked="f">
                <v:path arrowok="t"/>
              </v:shape>
            </v:group>
            <v:group id="_x0000_s2043" style="position:absolute;left:4690;top:2770;width:2877;height:2876" coordorigin="4690,2770" coordsize="2877,2876">
              <v:shape id="_x0000_s2046" style="position:absolute;left:4690;top:2770;width:2877;height:2876" coordorigin="4690,2770" coordsize="2877,2876" path="m4900,2770r-60,19l4779,2843r-44,45l4698,2939r-8,37l4694,2997r7,18l4711,3034r80,125l6309,5554r36,51l6409,5646r17,-3l6488,5596r46,-49l6560,5484r1,-11l6555,5461r-3,-10l6546,5440r-8,-13l6140,4815r-21,-32l6399,4504r-468,l5109,3232r-44,-67l5066,3164r474,l4955,2792r-15,-8l4922,2776r-22,-6e" fillcolor="#c1c1c1" stroked="f">
                <v:path arrowok="t"/>
              </v:shape>
              <v:shape id="_x0000_s2045" style="position:absolute;left:4690;top:2770;width:2877;height:2876" coordorigin="4690,2770" coordsize="2877,2876" path="m7199,4213r-509,l7346,4633r14,7l7371,4645r20,8l7401,4653r19,-5l7481,4603r51,-52l7567,4491r-4,-23l7523,4423r-53,-37l7199,4213e" fillcolor="#c1c1c1" stroked="f">
                <v:path arrowok="t"/>
              </v:shape>
              <v:shape id="_x0000_s2044" style="position:absolute;left:4690;top:2770;width:2877;height:2876" coordorigin="4690,2770" coordsize="2877,2876" path="m5540,3164r-474,l6408,4026r-477,478l6399,4504r291,-291l7199,4213,5540,3164e" fillcolor="#c1c1c1" stroked="f">
                <v:path arrowok="t"/>
              </v:shape>
            </v:group>
            <v:group id="_x0000_s2040" style="position:absolute;left:5641;top:1356;width:2325;height:2883" coordorigin="5641,1356" coordsize="2325,2883">
              <v:shape id="_x0000_s2042" style="position:absolute;left:5641;top:1356;width:2325;height:2883" coordorigin="5641,1356" coordsize="2325,2883" path="m6300,1356r-644,631l5641,2039r2,26l5679,2132,7768,4225r36,14l7826,4235r66,-43l7937,4144r25,-52l7966,4081r-1,-9l7960,4060r-4,-10l7950,4042,7021,3113r244,-245l6777,2868,6025,2117r508,-509l6536,1602r-22,-63l6471,1486r-44,-45l6366,1387r-57,-30l6300,1356e" fillcolor="#c1c1c1" stroked="f">
                <v:path arrowok="t"/>
              </v:shape>
              <v:shape id="_x0000_s2041" style="position:absolute;left:5641;top:1356;width:2325;height:2883" coordorigin="5641,1356" coordsize="2325,2883" path="m7272,2383r-9,2l7257,2388r-480,480l7265,2868r237,-236l7503,2624r,-10l7502,2605r-31,-58l7432,2501r-50,-49l7336,2412r-55,-28l7272,2383e" fillcolor="#c1c1c1" stroked="f">
                <v:path arrowok="t"/>
              </v:shape>
            </v:group>
            <v:group id="_x0000_s2036" style="position:absolute;left:6452;top:217;width:2769;height:2769" coordorigin="6452,217" coordsize="2769,2769">
              <v:shape id="_x0000_s2039" style="position:absolute;left:6452;top:217;width:2769;height:2769" coordorigin="6452,217" coordsize="2769,2769" path="m7462,1045r-365,l9022,2971r10,7l9042,2982r10,3l9061,2986r19,-6l9147,2938r44,-48l9216,2838r4,-11l9220,2818r-8,-20l9205,2788,7462,1045e" fillcolor="#c1c1c1" stroked="f">
                <v:path arrowok="t"/>
              </v:shape>
              <v:shape id="_x0000_s2038" style="position:absolute;left:6452;top:217;width:2769;height:2769" coordorigin="6452,217" coordsize="2769,2769" path="m6700,1439r-11,l6698,1440r2,-1e" fillcolor="#c1c1c1" stroked="f">
                <v:path arrowok="t"/>
              </v:shape>
              <v:shape id="_x0000_s2037" style="position:absolute;left:6452;top:217;width:2769;height:2769" coordorigin="6452,217" coordsize="2769,2769" path="m7439,217r-11,1l7421,221r-966,966l6452,1194r1,11l6488,1273r40,47l6576,1368r47,40l6678,1439r22,l6705,1436r392,-391l7462,1045,7279,862,7671,471r3,-7l7653,401r-44,-53l7565,304r-61,-55l7448,218r-9,-1e" fillcolor="#c1c1c1" stroked="f">
                <v:path arrowok="t"/>
              </v:shape>
            </v:group>
            <v:group id="_x0000_s2034" style="position:absolute;left:2542;top:2026;width:3043;height:254" coordorigin="2542,2026" coordsize="3043,254">
              <v:shape id="_x0000_s2035" style="position:absolute;left:2542;top:2026;width:3043;height:254" coordorigin="2542,2026" coordsize="3043,254" path="m2542,2280r3043,l5585,2026r-3043,l2542,2280e" fillcolor="yellow" stroked="f">
                <v:path arrowok="t"/>
              </v:shape>
            </v:group>
            <v:group id="_x0000_s2032" style="position:absolute;left:1133;top:2280;width:1922;height:252" coordorigin="1133,2280" coordsize="1922,252">
              <v:shape id="_x0000_s2033" style="position:absolute;left:1133;top:2280;width:1922;height:252" coordorigin="1133,2280" coordsize="1922,252" path="m1133,2532r1922,l3055,2280r-1922,l1133,2532e" fillcolor="yellow" stroked="f">
                <v:path arrowok="t"/>
              </v:shape>
            </v:group>
            <v:group id="_x0000_s2030" style="position:absolute;left:6742;top:2904;width:401;height:254" coordorigin="6742,2904" coordsize="401,254">
              <v:shape id="_x0000_s2031" style="position:absolute;left:6742;top:2904;width:401;height:254" coordorigin="6742,2904" coordsize="401,254" path="m6742,3158r400,l7142,2904r-400,l6742,3158e" fillcolor="yellow" stroked="f">
                <v:path arrowok="t"/>
              </v:shape>
            </v:group>
            <w10:wrap anchorx="page"/>
          </v:group>
        </w:pict>
      </w:r>
      <w:r w:rsidR="007B3FBD">
        <w:rPr>
          <w:rFonts w:ascii="Arial" w:eastAsia="Arial" w:hAnsi="Arial" w:cs="Arial"/>
          <w:spacing w:val="2"/>
        </w:rPr>
        <w:t>T</w:t>
      </w:r>
      <w:r w:rsidR="007B3FBD">
        <w:rPr>
          <w:rFonts w:ascii="Arial" w:eastAsia="Arial" w:hAnsi="Arial" w:cs="Arial"/>
        </w:rPr>
        <w:t xml:space="preserve">he </w:t>
      </w:r>
      <w:r w:rsidR="007B3FBD">
        <w:rPr>
          <w:rFonts w:ascii="Arial" w:eastAsia="Arial" w:hAnsi="Arial" w:cs="Arial"/>
          <w:spacing w:val="2"/>
        </w:rPr>
        <w:t>g</w:t>
      </w:r>
      <w:r w:rsidR="007B3FBD">
        <w:rPr>
          <w:rFonts w:ascii="Arial" w:eastAsia="Arial" w:hAnsi="Arial" w:cs="Arial"/>
        </w:rPr>
        <w:t>en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c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  <w:spacing w:val="-1"/>
        </w:rPr>
        <w:t>m</w:t>
      </w:r>
      <w:r w:rsidR="007B3FBD">
        <w:rPr>
          <w:rFonts w:ascii="Arial" w:eastAsia="Arial" w:hAnsi="Arial" w:cs="Arial"/>
        </w:rPr>
        <w:t>,</w:t>
      </w:r>
      <w:r w:rsidR="007B3FBD">
        <w:rPr>
          <w:rFonts w:ascii="Arial" w:eastAsia="Arial" w:hAnsi="Arial" w:cs="Arial"/>
          <w:spacing w:val="4"/>
        </w:rPr>
        <w:t xml:space="preserve"> </w:t>
      </w:r>
      <w:r w:rsidR="007B3FBD">
        <w:rPr>
          <w:rFonts w:ascii="Arial" w:eastAsia="Arial" w:hAnsi="Arial" w:cs="Arial"/>
          <w:spacing w:val="-1"/>
        </w:rPr>
        <w:t>R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2"/>
        </w:rPr>
        <w:t>v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  <w:spacing w:val="1"/>
        </w:rPr>
        <w:t>i</w:t>
      </w:r>
      <w:r w:rsidR="007B3FBD">
        <w:rPr>
          <w:rFonts w:ascii="Arial" w:eastAsia="Arial" w:hAnsi="Arial" w:cs="Arial"/>
        </w:rPr>
        <w:t>da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on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-1"/>
        </w:rPr>
        <w:t>P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oces</w:t>
      </w:r>
      <w:r w:rsidR="007B3FBD">
        <w:rPr>
          <w:rFonts w:ascii="Arial" w:eastAsia="Arial" w:hAnsi="Arial" w:cs="Arial"/>
          <w:spacing w:val="-2"/>
        </w:rPr>
        <w:t>s</w:t>
      </w:r>
      <w:r w:rsidR="007B3FBD">
        <w:rPr>
          <w:rFonts w:ascii="Arial" w:eastAsia="Arial" w:hAnsi="Arial" w:cs="Arial"/>
        </w:rPr>
        <w:t>,</w:t>
      </w:r>
      <w:r w:rsidR="007B3FBD">
        <w:rPr>
          <w:rFonts w:ascii="Arial" w:eastAsia="Arial" w:hAnsi="Arial" w:cs="Arial"/>
          <w:spacing w:val="4"/>
        </w:rPr>
        <w:t xml:space="preserve"> 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</w:rPr>
        <w:t xml:space="preserve">used </w:t>
      </w:r>
      <w:r w:rsidR="007B3FBD">
        <w:rPr>
          <w:rFonts w:ascii="Arial" w:eastAsia="Arial" w:hAnsi="Arial" w:cs="Arial"/>
          <w:spacing w:val="-1"/>
        </w:rPr>
        <w:t>wi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  <w:spacing w:val="-4"/>
        </w:rPr>
        <w:t>M</w:t>
      </w:r>
      <w:r w:rsidR="007B3FBD">
        <w:rPr>
          <w:rFonts w:ascii="Arial" w:eastAsia="Arial" w:hAnsi="Arial" w:cs="Arial"/>
        </w:rPr>
        <w:t>od</w:t>
      </w:r>
      <w:r w:rsidR="007B3FBD">
        <w:rPr>
          <w:rFonts w:ascii="Arial" w:eastAsia="Arial" w:hAnsi="Arial" w:cs="Arial"/>
          <w:spacing w:val="2"/>
        </w:rPr>
        <w:t>e</w:t>
      </w:r>
      <w:r w:rsidR="007B3FBD">
        <w:rPr>
          <w:rFonts w:ascii="Arial" w:eastAsia="Arial" w:hAnsi="Arial" w:cs="Arial"/>
        </w:rPr>
        <w:t>l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-1"/>
        </w:rPr>
        <w:t>C</w:t>
      </w:r>
      <w:r w:rsidR="007B3FBD">
        <w:rPr>
          <w:rFonts w:ascii="Arial" w:eastAsia="Arial" w:hAnsi="Arial" w:cs="Arial"/>
        </w:rPr>
        <w:t>ou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se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</w:rPr>
        <w:t>des</w:t>
      </w:r>
      <w:r w:rsidR="007B3FBD">
        <w:rPr>
          <w:rFonts w:ascii="Arial" w:eastAsia="Arial" w:hAnsi="Arial" w:cs="Arial"/>
          <w:spacing w:val="-2"/>
        </w:rPr>
        <w:t>c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be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he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</w:rPr>
        <w:t>d</w:t>
      </w:r>
      <w:r w:rsidR="007B3FBD">
        <w:rPr>
          <w:rFonts w:ascii="Arial" w:eastAsia="Arial" w:hAnsi="Arial" w:cs="Arial"/>
          <w:spacing w:val="-3"/>
        </w:rPr>
        <w:t>i</w:t>
      </w:r>
      <w:r w:rsidR="007B3FBD">
        <w:rPr>
          <w:rFonts w:ascii="Arial" w:eastAsia="Arial" w:hAnsi="Arial" w:cs="Arial"/>
          <w:spacing w:val="1"/>
        </w:rPr>
        <w:t>ff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3"/>
        </w:rPr>
        <w:t>n</w:t>
      </w:r>
      <w:r w:rsidR="007B3FBD">
        <w:rPr>
          <w:rFonts w:ascii="Arial" w:eastAsia="Arial" w:hAnsi="Arial" w:cs="Arial"/>
        </w:rPr>
        <w:t>t s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eps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 xml:space="preserve">n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he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-3"/>
        </w:rPr>
        <w:t>p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 xml:space="preserve">ocess 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</w:rPr>
        <w:t>f</w:t>
      </w:r>
      <w:r w:rsidR="007B3FBD">
        <w:rPr>
          <w:rFonts w:ascii="Arial" w:eastAsia="Arial" w:hAnsi="Arial" w:cs="Arial"/>
          <w:spacing w:val="4"/>
        </w:rPr>
        <w:t xml:space="preserve"> </w:t>
      </w:r>
      <w:r w:rsidR="007B3FBD">
        <w:rPr>
          <w:rFonts w:ascii="Arial" w:eastAsia="Arial" w:hAnsi="Arial" w:cs="Arial"/>
          <w:spacing w:val="-1"/>
        </w:rPr>
        <w:t>t</w:t>
      </w:r>
      <w:r w:rsidR="007B3FBD">
        <w:rPr>
          <w:rFonts w:ascii="Arial" w:eastAsia="Arial" w:hAnsi="Arial" w:cs="Arial"/>
        </w:rPr>
        <w:t>he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ena</w:t>
      </w:r>
      <w:r w:rsidR="007B3FBD">
        <w:rPr>
          <w:rFonts w:ascii="Arial" w:eastAsia="Arial" w:hAnsi="Arial" w:cs="Arial"/>
          <w:spacing w:val="-3"/>
        </w:rPr>
        <w:t>n</w:t>
      </w:r>
      <w:r w:rsidR="007B3FBD">
        <w:rPr>
          <w:rFonts w:ascii="Arial" w:eastAsia="Arial" w:hAnsi="Arial" w:cs="Arial"/>
        </w:rPr>
        <w:t>ce</w:t>
      </w:r>
      <w:r w:rsidR="007B3FBD">
        <w:rPr>
          <w:rFonts w:ascii="Arial" w:eastAsia="Arial" w:hAnsi="Arial" w:cs="Arial"/>
          <w:spacing w:val="4"/>
        </w:rPr>
        <w:t xml:space="preserve"> 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</w:rPr>
        <w:t>f</w:t>
      </w:r>
      <w:r w:rsidR="007B3FBD">
        <w:rPr>
          <w:rFonts w:ascii="Arial" w:eastAsia="Arial" w:hAnsi="Arial" w:cs="Arial"/>
          <w:spacing w:val="4"/>
        </w:rPr>
        <w:t xml:space="preserve"> 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-3"/>
        </w:rPr>
        <w:t>V</w:t>
      </w:r>
      <w:r w:rsidR="007B3FBD">
        <w:rPr>
          <w:rFonts w:ascii="Arial" w:eastAsia="Arial" w:hAnsi="Arial" w:cs="Arial"/>
        </w:rPr>
        <w:t>TS</w:t>
      </w:r>
      <w:r w:rsidR="007B3FBD">
        <w:rPr>
          <w:rFonts w:ascii="Arial" w:eastAsia="Arial" w:hAnsi="Arial" w:cs="Arial"/>
          <w:spacing w:val="2"/>
        </w:rPr>
        <w:t xml:space="preserve"> q</w:t>
      </w:r>
      <w:r w:rsidR="007B3FBD">
        <w:rPr>
          <w:rFonts w:ascii="Arial" w:eastAsia="Arial" w:hAnsi="Arial" w:cs="Arial"/>
        </w:rPr>
        <w:t>ua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  <w:spacing w:val="-4"/>
        </w:rPr>
        <w:t>i</w:t>
      </w:r>
      <w:r w:rsidR="007B3FBD">
        <w:rPr>
          <w:rFonts w:ascii="Arial" w:eastAsia="Arial" w:hAnsi="Arial" w:cs="Arial"/>
          <w:spacing w:val="3"/>
        </w:rPr>
        <w:t>f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ca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-2"/>
        </w:rPr>
        <w:t>n</w:t>
      </w:r>
      <w:r w:rsidR="007B3FBD">
        <w:rPr>
          <w:rFonts w:ascii="Arial" w:eastAsia="Arial" w:hAnsi="Arial" w:cs="Arial"/>
        </w:rPr>
        <w:t>.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  <w:spacing w:val="2"/>
        </w:rPr>
        <w:t>T</w:t>
      </w:r>
      <w:r w:rsidR="007B3FBD">
        <w:rPr>
          <w:rFonts w:ascii="Arial" w:eastAsia="Arial" w:hAnsi="Arial" w:cs="Arial"/>
        </w:rPr>
        <w:t xml:space="preserve">he </w:t>
      </w:r>
      <w:r w:rsidR="007B3FBD">
        <w:rPr>
          <w:rFonts w:ascii="Arial" w:eastAsia="Arial" w:hAnsi="Arial" w:cs="Arial"/>
          <w:spacing w:val="-1"/>
        </w:rPr>
        <w:t>R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2"/>
        </w:rPr>
        <w:t>v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1"/>
        </w:rPr>
        <w:t>li</w:t>
      </w:r>
      <w:r w:rsidR="007B3FBD">
        <w:rPr>
          <w:rFonts w:ascii="Arial" w:eastAsia="Arial" w:hAnsi="Arial" w:cs="Arial"/>
        </w:rPr>
        <w:t>da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on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-1"/>
        </w:rPr>
        <w:t>P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ocess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</w:rPr>
        <w:t>ens</w:t>
      </w:r>
      <w:r w:rsidR="007B3FBD">
        <w:rPr>
          <w:rFonts w:ascii="Arial" w:eastAsia="Arial" w:hAnsi="Arial" w:cs="Arial"/>
          <w:spacing w:val="-3"/>
        </w:rPr>
        <w:t>u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</w:rPr>
        <w:t xml:space="preserve">s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hat</w:t>
      </w:r>
      <w:r w:rsidR="007B3FBD">
        <w:rPr>
          <w:rFonts w:ascii="Arial" w:eastAsia="Arial" w:hAnsi="Arial" w:cs="Arial"/>
          <w:spacing w:val="4"/>
        </w:rPr>
        <w:t xml:space="preserve"> </w:t>
      </w:r>
      <w:r w:rsidR="007B3FBD">
        <w:rPr>
          <w:rFonts w:ascii="Arial" w:eastAsia="Arial" w:hAnsi="Arial" w:cs="Arial"/>
        </w:rPr>
        <w:t>ho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</w:rPr>
        <w:t>de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</w:rPr>
        <w:t>f</w:t>
      </w:r>
      <w:r w:rsidR="007B3FBD">
        <w:rPr>
          <w:rFonts w:ascii="Arial" w:eastAsia="Arial" w:hAnsi="Arial" w:cs="Arial"/>
          <w:spacing w:val="5"/>
        </w:rPr>
        <w:t xml:space="preserve"> 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  <w:spacing w:val="-1"/>
        </w:rPr>
        <w:t>V</w:t>
      </w:r>
      <w:r w:rsidR="007B3FBD">
        <w:rPr>
          <w:rFonts w:ascii="Arial" w:eastAsia="Arial" w:hAnsi="Arial" w:cs="Arial"/>
          <w:spacing w:val="2"/>
        </w:rPr>
        <w:t>T</w:t>
      </w:r>
      <w:r w:rsidR="007B3FBD">
        <w:rPr>
          <w:rFonts w:ascii="Arial" w:eastAsia="Arial" w:hAnsi="Arial" w:cs="Arial"/>
        </w:rPr>
        <w:t xml:space="preserve">S </w:t>
      </w:r>
      <w:r w:rsidR="007B3FBD">
        <w:rPr>
          <w:rFonts w:ascii="Arial" w:eastAsia="Arial" w:hAnsi="Arial" w:cs="Arial"/>
          <w:spacing w:val="2"/>
        </w:rPr>
        <w:t>q</w:t>
      </w:r>
      <w:r w:rsidR="007B3FBD">
        <w:rPr>
          <w:rFonts w:ascii="Arial" w:eastAsia="Arial" w:hAnsi="Arial" w:cs="Arial"/>
          <w:spacing w:val="-3"/>
        </w:rPr>
        <w:t>u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1"/>
        </w:rPr>
        <w:t>li</w:t>
      </w:r>
      <w:r w:rsidR="007B3FBD">
        <w:rPr>
          <w:rFonts w:ascii="Arial" w:eastAsia="Arial" w:hAnsi="Arial" w:cs="Arial"/>
          <w:spacing w:val="3"/>
        </w:rPr>
        <w:t>f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ca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on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-3"/>
        </w:rPr>
        <w:t>n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</w:rPr>
        <w:t>sa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-2"/>
        </w:rPr>
        <w:t>s</w:t>
      </w:r>
      <w:r w:rsidR="007B3FBD">
        <w:rPr>
          <w:rFonts w:ascii="Arial" w:eastAsia="Arial" w:hAnsi="Arial" w:cs="Arial"/>
          <w:spacing w:val="3"/>
        </w:rPr>
        <w:t>f</w:t>
      </w:r>
      <w:r w:rsidR="007B3FBD">
        <w:rPr>
          <w:rFonts w:ascii="Arial" w:eastAsia="Arial" w:hAnsi="Arial" w:cs="Arial"/>
        </w:rPr>
        <w:t>ac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y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2"/>
        </w:rPr>
        <w:t>v</w:t>
      </w:r>
      <w:r w:rsidR="007B3FBD">
        <w:rPr>
          <w:rFonts w:ascii="Arial" w:eastAsia="Arial" w:hAnsi="Arial" w:cs="Arial"/>
          <w:spacing w:val="2"/>
        </w:rPr>
        <w:t>e</w:t>
      </w:r>
      <w:r w:rsidR="007B3FBD">
        <w:rPr>
          <w:rFonts w:ascii="Arial" w:eastAsia="Arial" w:hAnsi="Arial" w:cs="Arial"/>
        </w:rPr>
        <w:t>l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</w:rPr>
        <w:t>of</w:t>
      </w:r>
      <w:r w:rsidR="007B3FBD">
        <w:rPr>
          <w:rFonts w:ascii="Arial" w:eastAsia="Arial" w:hAnsi="Arial" w:cs="Arial"/>
          <w:spacing w:val="6"/>
        </w:rPr>
        <w:t xml:space="preserve"> </w:t>
      </w:r>
      <w:r w:rsidR="007B3FBD">
        <w:rPr>
          <w:rFonts w:ascii="Arial" w:eastAsia="Arial" w:hAnsi="Arial" w:cs="Arial"/>
        </w:rPr>
        <w:t>ope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  <w:spacing w:val="-3"/>
        </w:rPr>
        <w:t>a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onal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</w:rPr>
        <w:t>pe</w:t>
      </w:r>
      <w:r w:rsidR="007B3FBD">
        <w:rPr>
          <w:rFonts w:ascii="Arial" w:eastAsia="Arial" w:hAnsi="Arial" w:cs="Arial"/>
          <w:spacing w:val="-2"/>
        </w:rPr>
        <w:t>r</w:t>
      </w:r>
      <w:r w:rsidR="007B3FBD">
        <w:rPr>
          <w:rFonts w:ascii="Arial" w:eastAsia="Arial" w:hAnsi="Arial" w:cs="Arial"/>
          <w:spacing w:val="3"/>
        </w:rPr>
        <w:t>f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-2"/>
        </w:rPr>
        <w:t>r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ance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  <w:spacing w:val="2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  <w:spacing w:val="-3"/>
        </w:rPr>
        <w:t xml:space="preserve">der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n,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</w:rPr>
        <w:t>de</w:t>
      </w:r>
      <w:r w:rsidR="007B3FBD">
        <w:rPr>
          <w:rFonts w:ascii="Arial" w:eastAsia="Arial" w:hAnsi="Arial" w:cs="Arial"/>
          <w:spacing w:val="-2"/>
        </w:rPr>
        <w:t>v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</w:rPr>
        <w:t>op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</w:rPr>
        <w:t>and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2"/>
        </w:rPr>
        <w:t>n</w:t>
      </w:r>
      <w:r w:rsidR="007B3FBD">
        <w:rPr>
          <w:rFonts w:ascii="Arial" w:eastAsia="Arial" w:hAnsi="Arial" w:cs="Arial"/>
        </w:rPr>
        <w:t>c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ease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he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r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</w:rPr>
        <w:t>c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pe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enc</w:t>
      </w:r>
      <w:r w:rsidR="007B3FBD">
        <w:rPr>
          <w:rFonts w:ascii="Arial" w:eastAsia="Arial" w:hAnsi="Arial" w:cs="Arial"/>
          <w:spacing w:val="-1"/>
        </w:rPr>
        <w:t>y</w:t>
      </w:r>
      <w:r w:rsidR="007B3FBD">
        <w:rPr>
          <w:rFonts w:ascii="Arial" w:eastAsia="Arial" w:hAnsi="Arial" w:cs="Arial"/>
        </w:rPr>
        <w:t>.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  <w:spacing w:val="1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u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  <w:spacing w:val="-3"/>
        </w:rPr>
        <w:t>n</w:t>
      </w:r>
      <w:r w:rsidR="007B3FBD">
        <w:rPr>
          <w:rFonts w:ascii="Arial" w:eastAsia="Arial" w:hAnsi="Arial" w:cs="Arial"/>
        </w:rPr>
        <w:t>,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-4"/>
        </w:rPr>
        <w:t>w</w:t>
      </w:r>
      <w:r w:rsidR="007B3FBD">
        <w:rPr>
          <w:rFonts w:ascii="Arial" w:eastAsia="Arial" w:hAnsi="Arial" w:cs="Arial"/>
          <w:spacing w:val="1"/>
        </w:rPr>
        <w:t>i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</w:rPr>
        <w:t>l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</w:rPr>
        <w:t>ass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st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  <w:spacing w:val="1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</w:rPr>
        <w:t>ensu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ng</w:t>
      </w:r>
      <w:r w:rsidR="007B3FBD">
        <w:rPr>
          <w:rFonts w:ascii="Arial" w:eastAsia="Arial" w:hAnsi="Arial" w:cs="Arial"/>
          <w:spacing w:val="5"/>
        </w:rPr>
        <w:t xml:space="preserve">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he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-3"/>
        </w:rPr>
        <w:t>a</w:t>
      </w:r>
      <w:r w:rsidR="007B3FBD">
        <w:rPr>
          <w:rFonts w:ascii="Arial" w:eastAsia="Arial" w:hAnsi="Arial" w:cs="Arial"/>
          <w:spacing w:val="3"/>
        </w:rPr>
        <w:t>f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 xml:space="preserve">y and 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  <w:spacing w:val="1"/>
        </w:rPr>
        <w:t>f</w:t>
      </w:r>
      <w:r w:rsidR="007B3FBD">
        <w:rPr>
          <w:rFonts w:ascii="Arial" w:eastAsia="Arial" w:hAnsi="Arial" w:cs="Arial"/>
          <w:spacing w:val="3"/>
        </w:rPr>
        <w:t>f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c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ency</w:t>
      </w:r>
      <w:r w:rsidR="007B3FBD">
        <w:rPr>
          <w:rFonts w:ascii="Arial" w:eastAsia="Arial" w:hAnsi="Arial" w:cs="Arial"/>
          <w:spacing w:val="-1"/>
        </w:rPr>
        <w:t xml:space="preserve"> 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</w:rPr>
        <w:t>f</w:t>
      </w:r>
      <w:r w:rsidR="007B3FBD">
        <w:rPr>
          <w:rFonts w:ascii="Arial" w:eastAsia="Arial" w:hAnsi="Arial" w:cs="Arial"/>
          <w:spacing w:val="5"/>
        </w:rPr>
        <w:t xml:space="preserve"> </w:t>
      </w:r>
      <w:r w:rsidR="007B3FBD">
        <w:rPr>
          <w:rFonts w:ascii="Arial" w:eastAsia="Arial" w:hAnsi="Arial" w:cs="Arial"/>
        </w:rPr>
        <w:t>na</w:t>
      </w:r>
      <w:r w:rsidR="007B3FBD">
        <w:rPr>
          <w:rFonts w:ascii="Arial" w:eastAsia="Arial" w:hAnsi="Arial" w:cs="Arial"/>
          <w:spacing w:val="-2"/>
        </w:rPr>
        <w:t>v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2"/>
        </w:rPr>
        <w:t>g</w:t>
      </w:r>
      <w:r w:rsidR="007B3FBD">
        <w:rPr>
          <w:rFonts w:ascii="Arial" w:eastAsia="Arial" w:hAnsi="Arial" w:cs="Arial"/>
          <w:spacing w:val="-3"/>
        </w:rPr>
        <w:t>a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on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  <w:spacing w:val="-3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</w:rPr>
        <w:t>des</w:t>
      </w:r>
      <w:r w:rsidR="007B3FBD">
        <w:rPr>
          <w:rFonts w:ascii="Arial" w:eastAsia="Arial" w:hAnsi="Arial" w:cs="Arial"/>
          <w:spacing w:val="-3"/>
        </w:rPr>
        <w:t>i</w:t>
      </w:r>
      <w:r w:rsidR="007B3FBD">
        <w:rPr>
          <w:rFonts w:ascii="Arial" w:eastAsia="Arial" w:hAnsi="Arial" w:cs="Arial"/>
          <w:spacing w:val="2"/>
        </w:rPr>
        <w:t>g</w:t>
      </w:r>
      <w:r w:rsidR="007B3FBD">
        <w:rPr>
          <w:rFonts w:ascii="Arial" w:eastAsia="Arial" w:hAnsi="Arial" w:cs="Arial"/>
        </w:rPr>
        <w:t>na</w:t>
      </w:r>
      <w:r w:rsidR="007B3FBD">
        <w:rPr>
          <w:rFonts w:ascii="Arial" w:eastAsia="Arial" w:hAnsi="Arial" w:cs="Arial"/>
          <w:spacing w:val="-1"/>
        </w:rPr>
        <w:t>t</w:t>
      </w:r>
      <w:r w:rsidR="007B3FBD">
        <w:rPr>
          <w:rFonts w:ascii="Arial" w:eastAsia="Arial" w:hAnsi="Arial" w:cs="Arial"/>
        </w:rPr>
        <w:t>ed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  <w:spacing w:val="-3"/>
        </w:rPr>
        <w:t>V</w:t>
      </w:r>
      <w:r w:rsidR="007B3FBD">
        <w:rPr>
          <w:rFonts w:ascii="Arial" w:eastAsia="Arial" w:hAnsi="Arial" w:cs="Arial"/>
          <w:spacing w:val="2"/>
        </w:rPr>
        <w:t>T</w:t>
      </w:r>
      <w:r w:rsidR="007B3FBD">
        <w:rPr>
          <w:rFonts w:ascii="Arial" w:eastAsia="Arial" w:hAnsi="Arial" w:cs="Arial"/>
        </w:rPr>
        <w:t xml:space="preserve">S </w:t>
      </w:r>
      <w:r w:rsidR="007B3FBD">
        <w:rPr>
          <w:rFonts w:ascii="Arial" w:eastAsia="Arial" w:hAnsi="Arial" w:cs="Arial"/>
          <w:spacing w:val="-3"/>
        </w:rPr>
        <w:t>a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3"/>
        </w:rPr>
        <w:t>a</w:t>
      </w:r>
      <w:r w:rsidR="007B3FBD">
        <w:rPr>
          <w:rFonts w:ascii="Arial" w:eastAsia="Arial" w:hAnsi="Arial" w:cs="Arial"/>
        </w:rPr>
        <w:t>.</w:t>
      </w:r>
    </w:p>
    <w:p w:rsidR="00514D7B" w:rsidRDefault="00514D7B">
      <w:pPr>
        <w:spacing w:before="11" w:after="0" w:line="240" w:lineRule="exact"/>
        <w:rPr>
          <w:sz w:val="24"/>
          <w:szCs w:val="24"/>
        </w:rPr>
      </w:pPr>
    </w:p>
    <w:p w:rsidR="00514D7B" w:rsidRDefault="007B3FBD">
      <w:pPr>
        <w:spacing w:after="0" w:line="240" w:lineRule="auto"/>
        <w:ind w:left="153" w:right="7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ensu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con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nu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enance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TS</w:t>
      </w:r>
      <w:r>
        <w:rPr>
          <w:rFonts w:ascii="Arial" w:eastAsia="Arial" w:hAnsi="Arial" w:cs="Arial"/>
          <w:spacing w:val="2"/>
        </w:rPr>
        <w:t xml:space="preserve"> q</w:t>
      </w:r>
      <w:r>
        <w:rPr>
          <w:rFonts w:ascii="Arial" w:eastAsia="Arial" w:hAnsi="Arial" w:cs="Arial"/>
        </w:rPr>
        <w:t>ua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ocess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ng.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4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con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ecu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  <w:spacing w:val="-3"/>
        </w:rPr>
        <w:t xml:space="preserve">ent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"/>
        </w:rPr>
        <w:t xml:space="preserve"> 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supp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 xml:space="preserve">by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dap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on 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ng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pda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ng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ng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highlight w:val="yellow"/>
        </w:rPr>
        <w:t>as</w:t>
      </w:r>
      <w:r>
        <w:rPr>
          <w:rFonts w:ascii="Arial" w:eastAsia="Arial" w:hAnsi="Arial" w:cs="Arial"/>
        </w:rPr>
        <w:t xml:space="preserve"> dee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nec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ssa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nc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ude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ant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asses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.</w:t>
      </w:r>
    </w:p>
    <w:p w:rsidR="00514D7B" w:rsidRDefault="00514D7B">
      <w:pPr>
        <w:spacing w:before="9" w:after="0" w:line="110" w:lineRule="exact"/>
        <w:rPr>
          <w:sz w:val="11"/>
          <w:szCs w:val="11"/>
        </w:rPr>
      </w:pPr>
    </w:p>
    <w:p w:rsidR="00514D7B" w:rsidRDefault="007B3FBD">
      <w:pPr>
        <w:spacing w:after="0" w:line="240" w:lineRule="auto"/>
        <w:ind w:left="153" w:right="7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add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ocess,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shou</w:t>
      </w:r>
      <w:r>
        <w:rPr>
          <w:rFonts w:ascii="Arial" w:eastAsia="Arial" w:hAnsi="Arial" w:cs="Arial"/>
          <w:spacing w:val="-4"/>
        </w:rPr>
        <w:t>l</w:t>
      </w:r>
      <w:r>
        <w:rPr>
          <w:rFonts w:ascii="Arial" w:eastAsia="Arial" w:hAnsi="Arial" w:cs="Arial"/>
        </w:rPr>
        <w:t>d encou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son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espo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ili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con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nued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onal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as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pone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e.</w:t>
      </w:r>
    </w:p>
    <w:p w:rsidR="00514D7B" w:rsidRDefault="00514D7B">
      <w:pPr>
        <w:spacing w:before="9" w:after="0" w:line="110" w:lineRule="exact"/>
        <w:rPr>
          <w:sz w:val="11"/>
          <w:szCs w:val="11"/>
        </w:rPr>
      </w:pPr>
    </w:p>
    <w:p w:rsidR="00514D7B" w:rsidRDefault="007B3FBD">
      <w:pPr>
        <w:spacing w:after="0" w:line="241" w:lineRule="auto"/>
        <w:ind w:left="153" w:right="7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ocess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1"/>
        </w:rPr>
        <w:t>wil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enance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 xml:space="preserve">and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4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.</w:t>
      </w:r>
    </w:p>
    <w:p w:rsidR="00514D7B" w:rsidRDefault="00514D7B">
      <w:pPr>
        <w:spacing w:before="3" w:after="0" w:line="120" w:lineRule="exact"/>
        <w:rPr>
          <w:sz w:val="12"/>
          <w:szCs w:val="12"/>
        </w:rPr>
      </w:pPr>
    </w:p>
    <w:p w:rsidR="00514D7B" w:rsidRDefault="007B3FBD">
      <w:pPr>
        <w:spacing w:after="0" w:line="252" w:lineRule="exact"/>
        <w:ind w:left="153" w:right="7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 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encou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pt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odel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bas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anda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anner consis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fr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</w:rPr>
        <w:t>.</w:t>
      </w: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before="7" w:after="0" w:line="280" w:lineRule="exact"/>
        <w:rPr>
          <w:sz w:val="28"/>
          <w:szCs w:val="28"/>
        </w:rPr>
      </w:pPr>
    </w:p>
    <w:p w:rsidR="00514D7B" w:rsidRDefault="007B3FBD">
      <w:pPr>
        <w:spacing w:after="0" w:line="240" w:lineRule="auto"/>
        <w:ind w:left="153" w:right="628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2</w:t>
      </w:r>
      <w:r>
        <w:rPr>
          <w:rFonts w:ascii="Arial" w:eastAsia="Arial" w:hAnsi="Arial" w:cs="Arial"/>
          <w:b/>
          <w:bCs/>
          <w:spacing w:val="1"/>
        </w:rPr>
        <w:t>.</w:t>
      </w:r>
      <w:r>
        <w:rPr>
          <w:rFonts w:ascii="Arial" w:eastAsia="Arial" w:hAnsi="Arial" w:cs="Arial"/>
          <w:b/>
          <w:bCs/>
        </w:rPr>
        <w:t xml:space="preserve">2       </w:t>
      </w:r>
      <w:r>
        <w:rPr>
          <w:rFonts w:ascii="Arial" w:eastAsia="Arial" w:hAnsi="Arial" w:cs="Arial"/>
          <w:b/>
          <w:bCs/>
          <w:spacing w:val="55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U</w:t>
      </w:r>
      <w:r>
        <w:rPr>
          <w:rFonts w:ascii="Arial" w:eastAsia="Arial" w:hAnsi="Arial" w:cs="Arial"/>
          <w:b/>
          <w:bCs/>
        </w:rPr>
        <w:t>se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 xml:space="preserve">of 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he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M</w:t>
      </w:r>
      <w:r>
        <w:rPr>
          <w:rFonts w:ascii="Arial" w:eastAsia="Arial" w:hAnsi="Arial" w:cs="Arial"/>
          <w:b/>
          <w:bCs/>
        </w:rPr>
        <w:t>od</w:t>
      </w:r>
      <w:r>
        <w:rPr>
          <w:rFonts w:ascii="Arial" w:eastAsia="Arial" w:hAnsi="Arial" w:cs="Arial"/>
          <w:b/>
          <w:bCs/>
          <w:spacing w:val="-3"/>
        </w:rPr>
        <w:t>e</w:t>
      </w:r>
      <w:r>
        <w:rPr>
          <w:rFonts w:ascii="Arial" w:eastAsia="Arial" w:hAnsi="Arial" w:cs="Arial"/>
          <w:b/>
          <w:bCs/>
        </w:rPr>
        <w:t>l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C</w:t>
      </w:r>
      <w:r>
        <w:rPr>
          <w:rFonts w:ascii="Arial" w:eastAsia="Arial" w:hAnsi="Arial" w:cs="Arial"/>
          <w:b/>
          <w:bCs/>
        </w:rPr>
        <w:t>ou</w:t>
      </w:r>
      <w:r>
        <w:rPr>
          <w:rFonts w:ascii="Arial" w:eastAsia="Arial" w:hAnsi="Arial" w:cs="Arial"/>
          <w:b/>
          <w:bCs/>
          <w:spacing w:val="-2"/>
        </w:rPr>
        <w:t>r</w:t>
      </w:r>
      <w:r>
        <w:rPr>
          <w:rFonts w:ascii="Arial" w:eastAsia="Arial" w:hAnsi="Arial" w:cs="Arial"/>
          <w:b/>
          <w:bCs/>
        </w:rPr>
        <w:t>se</w:t>
      </w:r>
    </w:p>
    <w:p w:rsidR="00514D7B" w:rsidRDefault="00514D7B">
      <w:pPr>
        <w:spacing w:before="4" w:after="0" w:line="120" w:lineRule="exact"/>
        <w:rPr>
          <w:sz w:val="12"/>
          <w:szCs w:val="12"/>
        </w:rPr>
      </w:pPr>
    </w:p>
    <w:p w:rsidR="00514D7B" w:rsidRDefault="007B3FBD">
      <w:pPr>
        <w:spacing w:after="0" w:line="239" w:lineRule="auto"/>
        <w:ind w:left="152" w:right="7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 acco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ce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 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 of</w:t>
      </w:r>
      <w:r>
        <w:rPr>
          <w:rFonts w:ascii="Arial" w:eastAsia="Arial" w:hAnsi="Arial" w:cs="Arial"/>
          <w:spacing w:val="1"/>
        </w:rPr>
        <w:t xml:space="preserve"> 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con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3"/>
        </w:rPr>
        <w:t>I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eso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on </w:t>
      </w:r>
      <w:proofErr w:type="gramStart"/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857</w:t>
      </w:r>
      <w:r>
        <w:rPr>
          <w:rFonts w:ascii="Arial" w:eastAsia="Arial" w:hAnsi="Arial" w:cs="Arial"/>
          <w:spacing w:val="1"/>
        </w:rPr>
        <w:t>(</w:t>
      </w:r>
      <w:proofErr w:type="gramEnd"/>
      <w:r>
        <w:rPr>
          <w:rFonts w:ascii="Arial" w:eastAsia="Arial" w:hAnsi="Arial" w:cs="Arial"/>
        </w:rPr>
        <w:t>20</w:t>
      </w:r>
      <w:r>
        <w:rPr>
          <w:rFonts w:ascii="Arial" w:eastAsia="Arial" w:hAnsi="Arial" w:cs="Arial"/>
          <w:spacing w:val="-2"/>
        </w:rPr>
        <w:t>)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r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, adap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upda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sonnel 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ill</w:t>
      </w:r>
      <w:commentRangeStart w:id="128"/>
      <w:ins w:id="129" w:author="Kerrie Abercrombie" w:date="2016-02-23T13:32:00Z">
        <w:r w:rsidR="009F4E37">
          <w:rPr>
            <w:rFonts w:ascii="Arial" w:eastAsia="Arial" w:hAnsi="Arial" w:cs="Arial"/>
            <w:spacing w:val="-1"/>
          </w:rPr>
          <w:t>s</w:t>
        </w:r>
        <w:commentRangeEnd w:id="128"/>
        <w:r w:rsidR="009F4E37">
          <w:rPr>
            <w:rStyle w:val="CommentReference"/>
          </w:rPr>
          <w:commentReference w:id="128"/>
        </w:r>
      </w:ins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k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ence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nece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sa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esen</w:t>
      </w:r>
      <w:r>
        <w:rPr>
          <w:rFonts w:ascii="Arial" w:eastAsia="Arial" w:hAnsi="Arial" w:cs="Arial"/>
          <w:spacing w:val="-1"/>
        </w:rPr>
        <w:t>t/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obs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bo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 xml:space="preserve">h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.</w:t>
      </w:r>
    </w:p>
    <w:p w:rsidR="00514D7B" w:rsidRDefault="00514D7B">
      <w:pPr>
        <w:spacing w:before="9" w:after="0" w:line="110" w:lineRule="exact"/>
        <w:rPr>
          <w:sz w:val="11"/>
          <w:szCs w:val="11"/>
        </w:rPr>
      </w:pPr>
    </w:p>
    <w:p w:rsidR="00514D7B" w:rsidRDefault="007B3FBD">
      <w:pPr>
        <w:spacing w:after="0" w:line="239" w:lineRule="auto"/>
        <w:ind w:left="152" w:right="7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Fu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oces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enco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 xml:space="preserve">sses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sher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eso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proofErr w:type="gramStart"/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857</w:t>
      </w:r>
      <w:r>
        <w:rPr>
          <w:rFonts w:ascii="Arial" w:eastAsia="Arial" w:hAnsi="Arial" w:cs="Arial"/>
          <w:spacing w:val="1"/>
        </w:rPr>
        <w:t>(</w:t>
      </w:r>
      <w:proofErr w:type="gramEnd"/>
      <w:r>
        <w:rPr>
          <w:rFonts w:ascii="Arial" w:eastAsia="Arial" w:hAnsi="Arial" w:cs="Arial"/>
        </w:rPr>
        <w:t>20)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ensu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out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el of pe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</w:rPr>
        <w:t>anc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ls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fr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tl</w:t>
      </w:r>
      <w:r>
        <w:rPr>
          <w:rFonts w:ascii="Arial" w:eastAsia="Arial" w:hAnsi="Arial" w:cs="Arial"/>
        </w:rPr>
        <w:t>y used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conse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uence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 non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ance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.</w:t>
      </w:r>
    </w:p>
    <w:p w:rsidR="00514D7B" w:rsidRDefault="00514D7B">
      <w:pPr>
        <w:spacing w:before="2" w:after="0" w:line="120" w:lineRule="exact"/>
        <w:rPr>
          <w:sz w:val="12"/>
          <w:szCs w:val="12"/>
        </w:rPr>
      </w:pPr>
    </w:p>
    <w:p w:rsidR="00514D7B" w:rsidRDefault="007B3FBD">
      <w:pPr>
        <w:spacing w:after="0" w:line="239" w:lineRule="auto"/>
        <w:ind w:left="152" w:right="7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LA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eco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enda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103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sonn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eco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ends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ess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 pe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nce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sonnel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e ca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out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upe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1"/>
        </w:rPr>
        <w:t>r/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ana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gu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s,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annua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ensu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ha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anda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 ope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con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.</w:t>
      </w:r>
    </w:p>
    <w:p w:rsidR="00514D7B" w:rsidRDefault="00514D7B">
      <w:pPr>
        <w:spacing w:before="6" w:after="0" w:line="120" w:lineRule="exact"/>
        <w:rPr>
          <w:sz w:val="12"/>
          <w:szCs w:val="12"/>
        </w:rPr>
      </w:pPr>
    </w:p>
    <w:p w:rsidR="00514D7B" w:rsidRDefault="007B3FBD">
      <w:pPr>
        <w:spacing w:after="0" w:line="252" w:lineRule="exact"/>
        <w:ind w:left="152" w:right="7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asses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ay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ance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/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w or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app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If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anda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 xml:space="preserve">by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hen a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ocess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pda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ed.</w:t>
      </w:r>
    </w:p>
    <w:p w:rsidR="00514D7B" w:rsidRDefault="00514D7B">
      <w:pPr>
        <w:spacing w:before="8" w:after="0" w:line="110" w:lineRule="exact"/>
        <w:rPr>
          <w:sz w:val="11"/>
          <w:szCs w:val="11"/>
        </w:rPr>
      </w:pPr>
    </w:p>
    <w:p w:rsidR="00514D7B" w:rsidRDefault="007B3FBD">
      <w:pPr>
        <w:spacing w:after="0" w:line="240" w:lineRule="auto"/>
        <w:ind w:left="152" w:right="7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ens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nuous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onal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sonne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 be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unde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hat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 ope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onal pe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anc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.</w:t>
      </w:r>
    </w:p>
    <w:p w:rsidR="00514D7B" w:rsidRDefault="00514D7B">
      <w:pPr>
        <w:spacing w:after="0"/>
        <w:jc w:val="both"/>
        <w:sectPr w:rsidR="00514D7B">
          <w:pgSz w:w="11920" w:h="16860"/>
          <w:pgMar w:top="1220" w:right="1000" w:bottom="940" w:left="980" w:header="745" w:footer="749" w:gutter="0"/>
          <w:cols w:space="720"/>
        </w:sectPr>
      </w:pPr>
    </w:p>
    <w:p w:rsidR="00514D7B" w:rsidRDefault="00514D7B">
      <w:pPr>
        <w:spacing w:before="8" w:after="0" w:line="220" w:lineRule="exact"/>
      </w:pPr>
    </w:p>
    <w:p w:rsidR="00514D7B" w:rsidRDefault="007B3FBD">
      <w:pPr>
        <w:spacing w:before="32" w:after="0" w:line="240" w:lineRule="auto"/>
        <w:ind w:left="153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sep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ocesses:</w:t>
      </w:r>
    </w:p>
    <w:p w:rsidR="00514D7B" w:rsidRDefault="00514D7B">
      <w:pPr>
        <w:spacing w:before="3" w:after="0" w:line="130" w:lineRule="exact"/>
        <w:rPr>
          <w:sz w:val="13"/>
          <w:szCs w:val="13"/>
        </w:rPr>
      </w:pPr>
    </w:p>
    <w:p w:rsidR="00514D7B" w:rsidRDefault="007B3FBD">
      <w:pPr>
        <w:tabs>
          <w:tab w:val="left" w:pos="860"/>
        </w:tabs>
        <w:spacing w:after="0" w:line="240" w:lineRule="auto"/>
        <w:ind w:left="873" w:right="75" w:hanging="36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b/>
          <w:bCs/>
          <w:spacing w:val="-1"/>
        </w:rPr>
        <w:t>R</w:t>
      </w:r>
      <w:r>
        <w:rPr>
          <w:rFonts w:ascii="Arial" w:eastAsia="Arial" w:hAnsi="Arial" w:cs="Arial"/>
          <w:b/>
          <w:bCs/>
        </w:rPr>
        <w:t>ecurrent</w:t>
      </w:r>
      <w:r>
        <w:rPr>
          <w:rFonts w:ascii="Arial" w:eastAsia="Arial" w:hAnsi="Arial" w:cs="Arial"/>
          <w:b/>
          <w:bCs/>
          <w:spacing w:val="33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r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n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ng</w:t>
      </w:r>
      <w:r>
        <w:rPr>
          <w:rFonts w:ascii="Arial" w:eastAsia="Arial" w:hAnsi="Arial" w:cs="Arial"/>
          <w:b/>
          <w:bCs/>
          <w:spacing w:val="32"/>
        </w:rPr>
        <w:t xml:space="preserve"> </w:t>
      </w:r>
      <w:r>
        <w:rPr>
          <w:rFonts w:ascii="Arial" w:eastAsia="Arial" w:hAnsi="Arial" w:cs="Arial"/>
        </w:rPr>
        <w:t>sh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out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eby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enab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con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nual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onal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enance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on.</w:t>
      </w:r>
    </w:p>
    <w:p w:rsidR="00514D7B" w:rsidRDefault="00514D7B">
      <w:pPr>
        <w:spacing w:after="0" w:line="130" w:lineRule="exact"/>
        <w:rPr>
          <w:sz w:val="13"/>
          <w:szCs w:val="13"/>
        </w:rPr>
      </w:pPr>
    </w:p>
    <w:p w:rsidR="00514D7B" w:rsidRDefault="007B3FBD">
      <w:pPr>
        <w:tabs>
          <w:tab w:val="left" w:pos="860"/>
        </w:tabs>
        <w:spacing w:after="0" w:line="240" w:lineRule="auto"/>
        <w:ind w:left="873" w:right="77" w:hanging="36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b/>
          <w:bCs/>
          <w:spacing w:val="-6"/>
        </w:rPr>
        <w:t>A</w:t>
      </w:r>
      <w:r>
        <w:rPr>
          <w:rFonts w:ascii="Arial" w:eastAsia="Arial" w:hAnsi="Arial" w:cs="Arial"/>
          <w:b/>
          <w:bCs/>
          <w:spacing w:val="2"/>
        </w:rPr>
        <w:t>d</w:t>
      </w:r>
      <w:r>
        <w:rPr>
          <w:rFonts w:ascii="Arial" w:eastAsia="Arial" w:hAnsi="Arial" w:cs="Arial"/>
          <w:b/>
          <w:bCs/>
        </w:rPr>
        <w:t>ap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1"/>
        </w:rPr>
        <w:t>ti</w:t>
      </w:r>
      <w:r>
        <w:rPr>
          <w:rFonts w:ascii="Arial" w:eastAsia="Arial" w:hAnsi="Arial" w:cs="Arial"/>
          <w:b/>
          <w:bCs/>
        </w:rPr>
        <w:t>on</w:t>
      </w:r>
      <w:r>
        <w:rPr>
          <w:rFonts w:ascii="Arial" w:eastAsia="Arial" w:hAnsi="Arial" w:cs="Arial"/>
          <w:b/>
          <w:bCs/>
          <w:spacing w:val="25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ra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  <w:spacing w:val="-3"/>
        </w:rPr>
        <w:t>n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ng</w:t>
      </w:r>
      <w:r>
        <w:rPr>
          <w:rFonts w:ascii="Arial" w:eastAsia="Arial" w:hAnsi="Arial" w:cs="Arial"/>
          <w:b/>
          <w:bCs/>
          <w:spacing w:val="2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out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hene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</w:rPr>
        <w:t>pec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ade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hen chan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been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de,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conce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gu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ons,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nal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ocedu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3"/>
        </w:rPr>
        <w:t xml:space="preserve">or </w:t>
      </w:r>
      <w:r>
        <w:rPr>
          <w:rFonts w:ascii="Arial" w:eastAsia="Arial" w:hAnsi="Arial" w:cs="Arial"/>
        </w:rPr>
        <w:t>any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her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er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ant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nce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 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sonnel.</w:t>
      </w:r>
    </w:p>
    <w:p w:rsidR="00514D7B" w:rsidRDefault="00514D7B">
      <w:pPr>
        <w:spacing w:after="0" w:line="130" w:lineRule="exact"/>
        <w:rPr>
          <w:sz w:val="13"/>
          <w:szCs w:val="13"/>
        </w:rPr>
      </w:pPr>
    </w:p>
    <w:p w:rsidR="00514D7B" w:rsidRDefault="00CE1EAD">
      <w:pPr>
        <w:tabs>
          <w:tab w:val="left" w:pos="860"/>
        </w:tabs>
        <w:spacing w:after="0" w:line="240" w:lineRule="auto"/>
        <w:ind w:left="873" w:right="73" w:hanging="360"/>
        <w:jc w:val="both"/>
        <w:rPr>
          <w:rFonts w:ascii="Arial" w:eastAsia="Arial" w:hAnsi="Arial" w:cs="Arial"/>
        </w:rPr>
      </w:pPr>
      <w:r>
        <w:pict>
          <v:group id="_x0000_s1884" style="position:absolute;left:0;text-align:left;margin-left:42.6pt;margin-top:51.9pt;width:494.7pt;height:389.5pt;z-index:-251690496;mso-position-horizontal-relative:page" coordorigin="853,1038" coordsize="9894,7790">
            <v:group id="_x0000_s2021" style="position:absolute;left:1866;top:6038;width:2785;height:2780" coordorigin="1866,6038" coordsize="2785,2780">
              <v:shape id="_x0000_s2028" style="position:absolute;left:1866;top:6038;width:2785;height:2780" coordorigin="1866,6038" coordsize="2785,2780" path="m3338,6198r-1051,l2269,6218r-54,60l2197,6278r-315,320l1873,6618r-5,20l1866,6658r2,20l1874,6698r7,20l1891,6738r13,l1920,6758r18,20l3922,8758r16,20l3955,8798r17,l3989,8818r108,l4388,8518r17,-20l4422,8478r16,-20l4454,8438r-488,l3708,8198,3364,7838,3192,7678r-86,-100l2935,7418r-86,-100l2678,7158r-86,-100l2422,6898r-86,-100l2251,6718r184,-180l2468,6498r17,l2518,6458r17,l2552,6438r18,l2587,6418r17,l2622,6398r36,l2676,6378r74,l2768,6358r810,l3529,6318r-24,l3409,6238r-24,l3338,6198e" fillcolor="#c1c1c1" stroked="f">
                <v:path arrowok="t"/>
              </v:shape>
              <v:shape id="_x0000_s2027" style="position:absolute;left:1866;top:6038;width:2785;height:2780" coordorigin="1866,6038" coordsize="2785,2780" path="m3578,6358r-679,l2919,6378r82,l3022,6398r44,l3083,6418r35,l3136,6438r35,l3189,6458r17,l3224,6478r18,l3260,6498r18,l3296,6518r18,l3332,6538r18,l3368,6558r18,l3423,6598r18,l3478,6638r18,l3550,6698r19,l3623,6758r18,l3749,6878r18,l3789,6918r22,20l3833,6958r61,60l3952,7078r53,60l4054,7198r45,60l4140,7318r38,60l4211,7438r30,60l4266,7558r8,20l4281,7578r20,60l4312,7678r6,20l4331,7758r6,60l4338,7858r,20l4332,7938r-11,60l4316,8018r-6,l4303,8038r-24,60l4259,8138r-11,l4237,8158r-13,20l4211,8198r-14,20l4182,8238r-16,l4150,8258r-184,180l4454,8438r15,-20l4483,8418r40,-60l4557,8298r29,-60l4609,8178r18,-60l4640,8058r8,-60l4651,7938r,-20l4651,7898r-2,-20l4648,7858r-3,-20l4642,7798r-12,-60l4613,7678r-7,-40l4582,7578r-19,-40l4553,7498r-11,-20l4531,7458r-12,-20l4506,7398r-13,-20l4480,7358r-15,-20l4450,7298r-15,-20l4419,7258r-17,-20l4385,7198r-18,-20l4349,7158r-19,-40l4311,7098r-20,-20l4270,7038r-21,-20l4227,6998r-23,-40l4181,6938r-23,-40l4134,6878r-25,-20l4083,6818r-26,-20l4031,6758r-28,-20l3976,6718r-29,-40l3873,6618r-25,-40l3578,6358e" fillcolor="#c1c1c1" stroked="f">
                <v:path arrowok="t"/>
              </v:shape>
              <v:shape id="_x0000_s2026" style="position:absolute;left:1866;top:6038;width:2785;height:2780" coordorigin="1866,6038" coordsize="2785,2780" path="m3174,6118r-776,l2361,6158r-19,l2305,6198r1009,l3291,6178r-24,l3221,6138r-24,l3174,6118e" fillcolor="#c1c1c1" stroked="f">
                <v:path arrowok="t"/>
              </v:shape>
              <v:shape id="_x0000_s2025" style="position:absolute;left:1866;top:6038;width:2785;height:2780" coordorigin="1866,6038" coordsize="2785,2780" path="m3105,6098r-669,l2417,6118r711,l3105,6098e" fillcolor="#c1c1c1" stroked="f">
                <v:path arrowok="t"/>
              </v:shape>
              <v:shape id="_x0000_s2024" style="position:absolute;left:1866;top:6038;width:2785;height:2780" coordorigin="1866,6038" coordsize="2785,2780" path="m3060,6078r-566,l2475,6098r607,l3060,6078e" fillcolor="#c1c1c1" stroked="f">
                <v:path arrowok="t"/>
              </v:shape>
              <v:shape id="_x0000_s2023" style="position:absolute;left:1866;top:6038;width:2785;height:2780" coordorigin="1866,6038" coordsize="2785,2780" path="m2992,6058r-440,l2533,6078r482,l2992,6058e" fillcolor="#c1c1c1" stroked="f">
                <v:path arrowok="t"/>
              </v:shape>
              <v:shape id="_x0000_s2022" style="position:absolute;left:1866;top:6038;width:2785;height:2780" coordorigin="1866,6038" coordsize="2785,2780" path="m2904,6038r-272,l2612,6058r314,l2904,6038e" fillcolor="#c1c1c1" stroked="f">
                <v:path arrowok="t"/>
              </v:shape>
            </v:group>
            <v:group id="_x0000_s2008" style="position:absolute;left:3204;top:4769;width:3060;height:2740" coordorigin="3204,4769" coordsize="3060,2740">
              <v:shape id="_x0000_s2020" style="position:absolute;left:3204;top:4769;width:3060;height:2740" coordorigin="3204,4769" coordsize="3060,2740" path="m4414,4929r-866,l3532,4949r-17,20l3219,5269r-9,l3205,5289r-1,20l3206,5349r5,20l3218,5369r11,20l3241,5409r16,20l3275,5449,5330,7509r75,l5426,7489r13,l5454,7469r19,-20l5487,7429r13,l5510,7409r10,-20l5525,7369r3,l5528,7349r-4,l5520,7329r-7,l5316,7129r-94,-100l5175,6989r-47,-60l5035,6849r-47,-60l4941,6749r-46,-60l4801,6609r-46,-60l4662,6469r-46,-60l4570,6369r53,-60l4666,6269r33,-40l4715,6229r17,-20l4749,6189r36,l4803,6169r764,l5504,6129r-1179,l3581,5389r155,-160l3751,5209r15,l3780,5189r15,-20l3810,5169r16,-20l3842,5149r16,-20l3875,5129r18,-20l3933,5109r18,-20l4582,5089r-16,-20l4551,5049r-15,l4506,5009r-15,l4460,4969r-15,l4429,4949r-15,-20e" fillcolor="#c1c1c1" stroked="f">
                <v:path arrowok="t"/>
              </v:shape>
              <v:shape id="_x0000_s2019" style="position:absolute;left:3204;top:4769;width:3060;height:2740" coordorigin="3204,4769" coordsize="3060,2740" path="m6148,6769r-93,l6072,6789r57,l6148,6769e" fillcolor="#c1c1c1" stroked="f">
                <v:path arrowok="t"/>
              </v:shape>
              <v:shape id="_x0000_s2018" style="position:absolute;left:3204;top:4769;width:3060;height:2740" coordorigin="3204,4769" coordsize="3060,2740" path="m5567,6169r-592,l4999,6189r55,l5072,6209r19,l5110,6229r39,l5168,6249r17,l5201,6269r17,l5235,6289r17,l5270,6309r17,l5305,6329r18,l5341,6349r18,l5378,6369r457,280l6037,6769r122,l6172,6749r16,-20l6208,6709r14,l6234,6689r11,-20l6256,6649r6,-20l6264,6629r-1,-20l6254,6589r-16,l6228,6569r-15,-20l6192,6549r-10,-20l6168,6529r-16,-20l6134,6509r-44,-40l6059,6469,5907,6369,5629,6209r-62,-40e" fillcolor="#c1c1c1" stroked="f">
                <v:path arrowok="t"/>
              </v:shape>
              <v:shape id="_x0000_s2017" style="position:absolute;left:3204;top:4769;width:3060;height:2740" coordorigin="3204,4769" coordsize="3060,2740" path="m4727,5249r-367,l4410,5309r10,l4434,5329r14,20l4462,5349r13,20l4487,5389r12,20l4511,5409r11,20l4533,5449r11,20l4555,5489r27,60l4595,5589r5,l4612,5649r3,40l4614,5709r-7,60l4590,5829r-16,40l4564,5869r-11,20l4512,5949r-187,180l5504,6129r-50,-40l5436,6089r-18,-20l5401,6069r-18,-20l5349,6049r-17,-20l5281,6009r-19,-20l5244,5989r-18,-20l5190,5969r-19,-20l5153,5949r-18,-20l5097,5929r-20,-20l5019,5909r-19,-20l4862,5889r5,-20l4872,5849r3,l4879,5829r7,-60l4888,5689r-1,l4886,5669r-7,-60l4865,5549r-12,-40l4847,5489r-19,-60l4811,5389r-8,l4793,5369r-10,-20l4772,5329r-12,-20l4747,5289r-10,-20l4727,5249e" fillcolor="#c1c1c1" stroked="f">
                <v:path arrowok="t"/>
              </v:shape>
              <v:shape id="_x0000_s2016" style="position:absolute;left:3204;top:4769;width:3060;height:2740" coordorigin="3204,4769" coordsize="3060,2740" path="m4627,5129r-429,l4214,5149r16,l4246,5169r16,l4295,5209r16,l4344,5249r372,l4704,5229r-11,-20l4681,5189r-13,l4655,5169r-14,-20l4627,5129e" fillcolor="#c1c1c1" stroked="f">
                <v:path arrowok="t"/>
              </v:shape>
              <v:shape id="_x0000_s2015" style="position:absolute;left:3204;top:4769;width:3060;height:2740" coordorigin="3204,4769" coordsize="3060,2740" path="m4582,5089r-498,l4104,5109r41,l4166,5129r447,l4597,5109r-15,-20e" fillcolor="#c1c1c1" stroked="f">
                <v:path arrowok="t"/>
              </v:shape>
              <v:shape id="_x0000_s2014" style="position:absolute;left:3204;top:4769;width:3060;height:2740" coordorigin="3204,4769" coordsize="3060,2740" path="m4350,4889r-759,l3577,4909r-14,20l4398,4929r-16,-20l4366,4909r-16,-20e" fillcolor="#c1c1c1" stroked="f">
                <v:path arrowok="t"/>
              </v:shape>
              <v:shape id="_x0000_s2013" style="position:absolute;left:3204;top:4769;width:3060;height:2740" coordorigin="3204,4769" coordsize="3060,2740" path="m4316,4869r-695,l3603,4889r730,l4316,4869e" fillcolor="#c1c1c1" stroked="f">
                <v:path arrowok="t"/>
              </v:shape>
              <v:shape id="_x0000_s2012" style="position:absolute;left:3204;top:4769;width:3060;height:2740" coordorigin="3204,4769" coordsize="3060,2740" path="m4247,4829r-578,l3654,4849r-16,20l4299,4869r-17,-20l4264,4849r-17,-20e" fillcolor="#c1c1c1" stroked="f">
                <v:path arrowok="t"/>
              </v:shape>
              <v:shape id="_x0000_s2011" style="position:absolute;left:3204;top:4769;width:3060;height:2740" coordorigin="3204,4769" coordsize="3060,2740" path="m4211,4809r-503,l3689,4829r540,l4211,4809e" fillcolor="#c1c1c1" stroked="f">
                <v:path arrowok="t"/>
              </v:shape>
              <v:shape id="_x0000_s2010" style="position:absolute;left:3204;top:4769;width:3060;height:2740" coordorigin="3204,4769" coordsize="3060,2740" path="m4155,4789r-390,l3746,4809r428,l4155,4789e" fillcolor="#c1c1c1" stroked="f">
                <v:path arrowok="t"/>
              </v:shape>
              <v:shape id="_x0000_s2009" style="position:absolute;left:3204;top:4769;width:3060;height:2740" coordorigin="3204,4769" coordsize="3060,2740" path="m4095,4769r-274,l3802,4789r313,l4095,4769e" fillcolor="#c1c1c1" stroked="f">
                <v:path arrowok="t"/>
              </v:shape>
            </v:group>
            <v:group id="_x0000_s2004" style="position:absolute;left:4690;top:3601;width:2877;height:2876" coordorigin="4690,3601" coordsize="2877,2876">
              <v:shape id="_x0000_s2007" style="position:absolute;left:4690;top:3601;width:2877;height:2876" coordorigin="4690,3601" coordsize="2877,2876" path="m4900,3601r-60,19l4779,3674r-44,45l4698,3769r-8,38l4694,3828r7,17l4711,3864r80,126l6309,6385r36,50l6409,6477r17,-4l6488,6427r46,-50l6560,6314r1,-10l6555,6292r-3,-10l6546,6270r-8,-12l6140,5646r-21,-32l6399,5334r-468,l5109,4062r-44,-67l5066,3994r474,l4955,3623r-15,-9l4922,3606r-22,-5e" fillcolor="#c1c1c1" stroked="f">
                <v:path arrowok="t"/>
              </v:shape>
              <v:shape id="_x0000_s2006" style="position:absolute;left:4690;top:3601;width:2877;height:2876" coordorigin="4690,3601" coordsize="2877,2876" path="m7199,5043r-509,l7346,5463r14,8l7371,5476r20,7l7401,5484r19,-6l7481,5434r51,-53l7567,5321r-4,-22l7523,5253r-53,-37l7199,5043e" fillcolor="#c1c1c1" stroked="f">
                <v:path arrowok="t"/>
              </v:shape>
              <v:shape id="_x0000_s2005" style="position:absolute;left:4690;top:3601;width:2877;height:2876" coordorigin="4690,3601" coordsize="2877,2876" path="m5540,3994r-474,l6408,4857r-477,477l6399,5334r291,-291l7199,5043,5540,3994e" fillcolor="#c1c1c1" stroked="f">
                <v:path arrowok="t"/>
              </v:shape>
            </v:group>
            <v:group id="_x0000_s2001" style="position:absolute;left:5641;top:2187;width:2325;height:2883" coordorigin="5641,2187" coordsize="2325,2883">
              <v:shape id="_x0000_s2003" style="position:absolute;left:5641;top:2187;width:2325;height:2883" coordorigin="5641,2187" coordsize="2325,2883" path="m6300,2187r-644,630l5641,2869r2,27l5679,2962,7768,5055r36,14l7826,5065r66,-43l7937,4974r25,-51l7966,4912r-1,-9l7960,4891r-4,-10l7950,4873,7021,3943r244,-244l6777,3699,6025,2947r508,-508l6536,2433r-22,-63l6471,2317r-44,-45l6366,2218r-57,-30l6300,2187e" fillcolor="#c1c1c1" stroked="f">
                <v:path arrowok="t"/>
              </v:shape>
              <v:shape id="_x0000_s2002" style="position:absolute;left:5641;top:2187;width:2325;height:2883" coordorigin="5641,2187" coordsize="2325,2883" path="m7272,3214r-9,2l7257,3218r-480,481l7265,3699r237,-236l7503,3455r,-10l7502,3435r-31,-57l7432,3332r-50,-50l7336,3242r-55,-27l7272,3214e" fillcolor="#c1c1c1" stroked="f">
                <v:path arrowok="t"/>
              </v:shape>
            </v:group>
            <v:group id="_x0000_s1997" style="position:absolute;left:6452;top:1048;width:2769;height:2769" coordorigin="6452,1048" coordsize="2769,2769">
              <v:shape id="_x0000_s2000" style="position:absolute;left:6452;top:1048;width:2769;height:2769" coordorigin="6452,1048" coordsize="2769,2769" path="m7462,1875r-365,l9022,3801r10,8l9042,3812r10,4l9061,3817r19,-6l9147,3768r44,-48l9216,3668r4,-10l9220,3648r-8,-20l9205,3619,7462,1875e" fillcolor="#c1c1c1" stroked="f">
                <v:path arrowok="t"/>
              </v:shape>
              <v:shape id="_x0000_s1999" style="position:absolute;left:6452;top:1048;width:2769;height:2769" coordorigin="6452,1048" coordsize="2769,2769" path="m6700,2270r-11,l6698,2271r2,-1e" fillcolor="#c1c1c1" stroked="f">
                <v:path arrowok="t"/>
              </v:shape>
              <v:shape id="_x0000_s1998" style="position:absolute;left:6452;top:1048;width:2769;height:2769" coordorigin="6452,1048" coordsize="2769,2769" path="m7439,1048r-11,l7421,1052r-966,965l6452,2024r1,11l6488,2103r40,48l6576,2198r47,40l6678,2270r22,l6705,2267r392,-392l7462,1875,7279,1693r392,-392l7674,1294r-21,-62l7609,1179r-44,-45l7504,1080r-56,-31l7439,1048e" fillcolor="#c1c1c1" stroked="f">
                <v:path arrowok="t"/>
              </v:shape>
            </v:group>
            <v:group id="_x0000_s1995" style="position:absolute;left:4552;top:2358;width:2486;height:421" coordorigin="4552,2358" coordsize="2486,421">
              <v:shape id="_x0000_s1996" style="position:absolute;left:4552;top:2358;width:2486;height:421" coordorigin="4552,2358" coordsize="2486,421" path="m4552,2358r2486,l7038,2779r-2486,l4552,2358e" stroked="f">
                <v:path arrowok="t"/>
              </v:shape>
            </v:group>
            <v:group id="_x0000_s1993" style="position:absolute;left:4552;top:2358;width:2486;height:421" coordorigin="4552,2358" coordsize="2486,421">
              <v:shape id="_x0000_s1994" style="position:absolute;left:4552;top:2358;width:2486;height:421" coordorigin="4552,2358" coordsize="2486,421" path="m4552,2358r2486,l7038,2779r-2486,l4552,2358xe" filled="f">
                <v:path arrowok="t"/>
              </v:shape>
            </v:group>
            <v:group id="_x0000_s1991" style="position:absolute;left:5517;top:4401;width:2486;height:411" coordorigin="5517,4401" coordsize="2486,411">
              <v:shape id="_x0000_s1992" style="position:absolute;left:5517;top:4401;width:2486;height:411" coordorigin="5517,4401" coordsize="2486,411" path="m5517,4401r2486,l8003,4812r-2486,l5517,4401e" stroked="f">
                <v:path arrowok="t"/>
              </v:shape>
            </v:group>
            <v:group id="_x0000_s1989" style="position:absolute;left:5517;top:4401;width:2486;height:411" coordorigin="5517,4401" coordsize="2486,411">
              <v:shape id="_x0000_s1990" style="position:absolute;left:5517;top:4401;width:2486;height:411" coordorigin="5517,4401" coordsize="2486,411" path="m5517,4401r2486,l8003,4812r-2486,l5517,4401xe" filled="f">
                <v:path arrowok="t"/>
              </v:shape>
            </v:group>
            <v:group id="_x0000_s1987" style="position:absolute;left:5795;top:2779;width:2;height:375" coordorigin="5795,2779" coordsize="2,375">
              <v:shape id="_x0000_s1988" style="position:absolute;left:5795;top:2779;width:2;height:375" coordorigin="5795,2779" coordsize="0,375" path="m5795,2779r,375e" filled="f" strokecolor="#4a7ebb">
                <v:path arrowok="t"/>
              </v:shape>
            </v:group>
            <v:group id="_x0000_s1985" style="position:absolute;left:5725;top:3034;width:140;height:120" coordorigin="5725,3034" coordsize="140,120">
              <v:shape id="_x0000_s1986" style="position:absolute;left:5725;top:3034;width:140;height:120" coordorigin="5725,3034" coordsize="140,120" path="m5865,3034r-70,120l5725,3034e" filled="f" strokecolor="#4a7ebb">
                <v:path arrowok="t"/>
              </v:shape>
            </v:group>
            <v:group id="_x0000_s1983" style="position:absolute;left:8986;top:3873;width:2;height:266" coordorigin="8986,3873" coordsize="2,266">
              <v:shape id="_x0000_s1984" style="position:absolute;left:8986;top:3873;width:2;height:266" coordorigin="8986,3873" coordsize="0,266" path="m8986,3873r,266e" filled="f" strokecolor="#4a7ebb">
                <v:path arrowok="t"/>
              </v:shape>
            </v:group>
            <v:group id="_x0000_s1981" style="position:absolute;left:8916;top:4019;width:140;height:120" coordorigin="8916,4019" coordsize="140,120">
              <v:shape id="_x0000_s1982" style="position:absolute;left:8916;top:4019;width:140;height:120" coordorigin="8916,4019" coordsize="140,120" path="m9056,4019r-70,120l8916,4019e" filled="f" strokecolor="#4a7ebb">
                <v:path arrowok="t"/>
              </v:shape>
            </v:group>
            <v:group id="_x0000_s1979" style="position:absolute;left:1602;top:3443;width:2486;height:411" coordorigin="1602,3443" coordsize="2486,411">
              <v:shape id="_x0000_s1980" style="position:absolute;left:1602;top:3443;width:2486;height:411" coordorigin="1602,3443" coordsize="2486,411" path="m1602,3443r2486,l4088,3854r-2486,l1602,3443xe" filled="f">
                <v:path arrowok="t"/>
              </v:shape>
            </v:group>
            <v:group id="_x0000_s1977" style="position:absolute;left:2881;top:3164;width:2;height:266" coordorigin="2881,3164" coordsize="2,266">
              <v:shape id="_x0000_s1978" style="position:absolute;left:2881;top:3164;width:2;height:266" coordorigin="2881,3164" coordsize="0,266" path="m2881,3164r,266e" filled="f" strokecolor="#4a7ebb">
                <v:path arrowok="t"/>
              </v:shape>
            </v:group>
            <v:group id="_x0000_s1975" style="position:absolute;left:2811;top:3310;width:140;height:120" coordorigin="2811,3310" coordsize="140,120">
              <v:shape id="_x0000_s1976" style="position:absolute;left:2811;top:3310;width:140;height:120" coordorigin="2811,3310" coordsize="140,120" path="m2951,3310r-70,120l2811,3310e" filled="f" strokecolor="#4a7ebb">
                <v:path arrowok="t"/>
              </v:shape>
            </v:group>
            <v:group id="_x0000_s1973" style="position:absolute;left:2880;top:3164;width:6099;height:2" coordorigin="2880,3164" coordsize="6099,2">
              <v:shape id="_x0000_s1974" style="position:absolute;left:2880;top:3164;width:6099;height:2" coordorigin="2880,3164" coordsize="6099,0" path="m2880,3164r6099,e" filled="f" strokecolor="#4a7ebb">
                <v:path arrowok="t"/>
              </v:shape>
            </v:group>
            <v:group id="_x0000_s1971" style="position:absolute;left:3870;top:6509;width:4129;height:411" coordorigin="3870,6509" coordsize="4129,411">
              <v:shape id="_x0000_s1972" style="position:absolute;left:3870;top:6509;width:4129;height:411" coordorigin="3870,6509" coordsize="4129,411" path="m3870,6509r4129,l7999,6920r-4129,l3870,6509e" stroked="f">
                <v:path arrowok="t"/>
              </v:shape>
            </v:group>
            <v:group id="_x0000_s1969" style="position:absolute;left:3870;top:6509;width:4129;height:411" coordorigin="3870,6509" coordsize="4129,411">
              <v:shape id="_x0000_s1970" style="position:absolute;left:3870;top:6509;width:4129;height:411" coordorigin="3870,6509" coordsize="4129,411" path="m3870,6509r4129,l7999,6920r-4129,l3870,6509xe" filled="f">
                <v:path arrowok="t"/>
              </v:shape>
            </v:group>
            <v:group id="_x0000_s1967" style="position:absolute;left:860;top:7303;width:5255;height:6" coordorigin="860,7303" coordsize="5255,6">
              <v:shape id="_x0000_s1968" style="position:absolute;left:860;top:7303;width:5255;height:6" coordorigin="860,7303" coordsize="5255,6" path="m860,7303r5255,6e" filled="f" strokecolor="#4a7ebb">
                <v:path arrowok="t"/>
              </v:shape>
            </v:group>
            <v:group id="_x0000_s1965" style="position:absolute;left:4263;top:4609;width:1240;height:861" coordorigin="4263,4609" coordsize="1240,861">
              <v:shape id="_x0000_s1966" style="position:absolute;left:4263;top:4609;width:1240;height:861" coordorigin="4263,4609" coordsize="1240,861" path="m4263,5470l5503,4609e" filled="f" strokecolor="#4a7ebb">
                <v:path arrowok="t"/>
              </v:shape>
            </v:group>
            <v:group id="_x0000_s1963" style="position:absolute;left:5364;top:4609;width:139;height:126" coordorigin="5364,4609" coordsize="139,126">
              <v:shape id="_x0000_s1964" style="position:absolute;left:5364;top:4609;width:139;height:126" coordorigin="5364,4609" coordsize="139,126" path="m5444,4735r59,-126l5364,4620e" filled="f" strokecolor="#4a7ebb">
                <v:path arrowok="t"/>
              </v:shape>
            </v:group>
            <v:group id="_x0000_s1961" style="position:absolute;left:8253;top:4428;width:2486;height:411" coordorigin="8253,4428" coordsize="2486,411">
              <v:shape id="_x0000_s1962" style="position:absolute;left:8253;top:4428;width:2486;height:411" coordorigin="8253,4428" coordsize="2486,411" path="m8253,4428r2486,l10739,4839r-2486,l8253,4428xe" filled="f">
                <v:path arrowok="t"/>
              </v:shape>
            </v:group>
            <v:group id="_x0000_s1959" style="position:absolute;left:10021;top:4157;width:2;height:266" coordorigin="10021,4157" coordsize="2,266">
              <v:shape id="_x0000_s1960" style="position:absolute;left:10021;top:4157;width:2;height:266" coordorigin="10021,4157" coordsize="0,266" path="m10021,4157r,266e" filled="f" strokecolor="#4a7ebb">
                <v:path arrowok="t"/>
              </v:shape>
            </v:group>
            <v:group id="_x0000_s1957" style="position:absolute;left:9951;top:4303;width:140;height:120" coordorigin="9951,4303" coordsize="140,120">
              <v:shape id="_x0000_s1958" style="position:absolute;left:9951;top:4303;width:140;height:120" coordorigin="9951,4303" coordsize="140,120" path="m10091,4303r-70,120l9951,4303e" filled="f" strokecolor="#4a7ebb">
                <v:path arrowok="t"/>
              </v:shape>
            </v:group>
            <v:group id="_x0000_s1955" style="position:absolute;left:6087;top:4138;width:3935;height:14" coordorigin="6087,4138" coordsize="3935,14">
              <v:shape id="_x0000_s1956" style="position:absolute;left:6087;top:4138;width:3935;height:14" coordorigin="6087,4138" coordsize="3935,14" path="m6087,4138r3935,14e" filled="f" strokecolor="#4a7ebb">
                <v:path arrowok="t"/>
              </v:shape>
            </v:group>
            <v:group id="_x0000_s1953" style="position:absolute;left:860;top:2535;width:93;height:4758" coordorigin="860,2535" coordsize="93,4758">
              <v:shape id="_x0000_s1954" style="position:absolute;left:860;top:2535;width:93;height:4758" coordorigin="860,2535" coordsize="93,4758" path="m860,7293l953,2535e" filled="f" strokecolor="#4a7ebb">
                <v:path arrowok="t"/>
              </v:shape>
            </v:group>
            <v:group id="_x0000_s1951" style="position:absolute;left:954;top:2535;width:3585;height:2" coordorigin="954,2535" coordsize="3585,2">
              <v:shape id="_x0000_s1952" style="position:absolute;left:954;top:2535;width:3585;height:2" coordorigin="954,2535" coordsize="3585,0" path="m954,2535r3585,e" filled="f" strokecolor="#4a7ebb">
                <v:path arrowok="t"/>
              </v:shape>
            </v:group>
            <v:group id="_x0000_s1949" style="position:absolute;left:4419;top:2465;width:120;height:140" coordorigin="4419,2465" coordsize="120,140">
              <v:shape id="_x0000_s1950" style="position:absolute;left:4419;top:2465;width:120;height:140" coordorigin="4419,2465" coordsize="120,140" path="m4419,2465r120,70l4419,2605e" filled="f" strokecolor="#4a7ebb">
                <v:path arrowok="t"/>
              </v:shape>
            </v:group>
            <v:group id="_x0000_s1947" style="position:absolute;left:7368;top:3460;width:2926;height:411" coordorigin="7368,3460" coordsize="2926,411">
              <v:shape id="_x0000_s1948" style="position:absolute;left:7368;top:3460;width:2926;height:411" coordorigin="7368,3460" coordsize="2926,411" path="m7368,3460r2926,l10294,3871r-2926,l7368,3460e" stroked="f">
                <v:path arrowok="t"/>
              </v:shape>
            </v:group>
            <v:group id="_x0000_s1945" style="position:absolute;left:7368;top:3460;width:2926;height:411" coordorigin="7368,3460" coordsize="2926,411">
              <v:shape id="_x0000_s1946" style="position:absolute;left:7368;top:3460;width:2926;height:411" coordorigin="7368,3460" coordsize="2926,411" path="m7368,3460r2926,l10294,3871r-2926,l7368,3460xe" filled="f">
                <v:path arrowok="t"/>
              </v:shape>
            </v:group>
            <v:group id="_x0000_s1943" style="position:absolute;left:2879;top:5283;width:1365;height:342" coordorigin="2879,5283" coordsize="1365,342">
              <v:shape id="_x0000_s1944" style="position:absolute;left:2879;top:5283;width:1365;height:342" coordorigin="2879,5283" coordsize="1365,342" path="m2879,5283r1365,l4244,5625r-1365,l2879,5283e" stroked="f">
                <v:path arrowok="t"/>
              </v:shape>
            </v:group>
            <v:group id="_x0000_s1941" style="position:absolute;left:2879;top:5283;width:1365;height:342" coordorigin="2879,5283" coordsize="1365,342">
              <v:shape id="_x0000_s1942" style="position:absolute;left:2879;top:5283;width:1365;height:342" coordorigin="2879,5283" coordsize="1365,342" path="m2879,5283r1365,l4244,5625r-1365,l2879,5283xe" filled="f">
                <v:path arrowok="t"/>
              </v:shape>
            </v:group>
            <v:group id="_x0000_s1939" style="position:absolute;left:8976;top:3160;width:2;height:266" coordorigin="8976,3160" coordsize="2,266">
              <v:shape id="_x0000_s1940" style="position:absolute;left:8976;top:3160;width:2;height:266" coordorigin="8976,3160" coordsize="0,266" path="m8976,3160r,266e" filled="f" strokecolor="#4a7ebb">
                <v:path arrowok="t"/>
              </v:shape>
            </v:group>
            <v:group id="_x0000_s1937" style="position:absolute;left:8906;top:3306;width:140;height:120" coordorigin="8906,3306" coordsize="140,120">
              <v:shape id="_x0000_s1938" style="position:absolute;left:8906;top:3306;width:140;height:120" coordorigin="8906,3306" coordsize="140,120" path="m9046,3306r-70,120l8906,3306e" filled="f" strokecolor="#4a7ebb">
                <v:path arrowok="t"/>
              </v:shape>
            </v:group>
            <v:group id="_x0000_s1935" style="position:absolute;left:1599;top:4263;width:2486;height:411" coordorigin="1599,4263" coordsize="2486,411">
              <v:shape id="_x0000_s1936" style="position:absolute;left:1599;top:4263;width:2486;height:411" coordorigin="1599,4263" coordsize="2486,411" path="m1599,4263r2486,l4085,4674r-2486,l1599,4263xe" filled="f">
                <v:path arrowok="t"/>
              </v:shape>
            </v:group>
            <v:group id="_x0000_s1933" style="position:absolute;left:2103;top:4676;width:2;height:592" coordorigin="2103,4676" coordsize="2,592">
              <v:shape id="_x0000_s1934" style="position:absolute;left:2103;top:4676;width:2;height:592" coordorigin="2103,4676" coordsize="0,592" path="m2103,4676r,592e" filled="f" strokecolor="#4a7ebb">
                <v:path arrowok="t"/>
              </v:shape>
            </v:group>
            <v:group id="_x0000_s1931" style="position:absolute;left:2033;top:5148;width:140;height:120" coordorigin="2033,5148" coordsize="140,120">
              <v:shape id="_x0000_s1932" style="position:absolute;left:2033;top:5148;width:140;height:120" coordorigin="2033,5148" coordsize="140,120" path="m2173,5148r-70,120l2033,5148e" filled="f" strokecolor="#4a7ebb">
                <v:path arrowok="t"/>
              </v:shape>
            </v:group>
            <v:group id="_x0000_s1929" style="position:absolute;left:1458;top:5284;width:1299;height:342" coordorigin="1458,5284" coordsize="1299,342">
              <v:shape id="_x0000_s1930" style="position:absolute;left:1458;top:5284;width:1299;height:342" coordorigin="1458,5284" coordsize="1299,342" path="m1458,5284r1299,l2757,5626r-1299,l1458,5284xe" filled="f">
                <v:path arrowok="t"/>
              </v:shape>
            </v:group>
            <v:group id="_x0000_s1927" style="position:absolute;left:2874;top:3869;width:2;height:375" coordorigin="2874,3869" coordsize="2,375">
              <v:shape id="_x0000_s1928" style="position:absolute;left:2874;top:3869;width:2;height:375" coordorigin="2874,3869" coordsize="0,375" path="m2874,3869r,375e" filled="f" strokecolor="#4a7ebb">
                <v:path arrowok="t"/>
              </v:shape>
            </v:group>
            <v:group id="_x0000_s1925" style="position:absolute;left:2804;top:4124;width:140;height:120" coordorigin="2804,4124" coordsize="140,120">
              <v:shape id="_x0000_s1926" style="position:absolute;left:2804;top:4124;width:140;height:120" coordorigin="2804,4124" coordsize="140,120" path="m2944,4124r-70,120l2804,4124e" filled="f" strokecolor="#4a7ebb">
                <v:path arrowok="t"/>
              </v:shape>
            </v:group>
            <v:group id="_x0000_s1923" style="position:absolute;left:3642;top:4673;width:2;height:592" coordorigin="3642,4673" coordsize="2,592">
              <v:shape id="_x0000_s1924" style="position:absolute;left:3642;top:4673;width:2;height:592" coordorigin="3642,4673" coordsize="0,592" path="m3642,4673r,592e" filled="f" strokecolor="#4a7ebb">
                <v:path arrowok="t"/>
              </v:shape>
            </v:group>
            <v:group id="_x0000_s1921" style="position:absolute;left:3572;top:5145;width:140;height:120" coordorigin="3572,5145" coordsize="140,120">
              <v:shape id="_x0000_s1922" style="position:absolute;left:3572;top:5145;width:140;height:120" coordorigin="3572,5145" coordsize="140,120" path="m3712,5145r-70,120l3572,5145e" filled="f" strokecolor="#4a7ebb">
                <v:path arrowok="t"/>
              </v:shape>
            </v:group>
            <v:group id="_x0000_s1919" style="position:absolute;left:6090;top:4153;width:2;height:266" coordorigin="6090,4153" coordsize="2,266">
              <v:shape id="_x0000_s1920" style="position:absolute;left:6090;top:4153;width:2;height:266" coordorigin="6090,4153" coordsize="0,266" path="m6090,4153r,266e" filled="f" strokecolor="#4a7ebb">
                <v:path arrowok="t"/>
              </v:shape>
            </v:group>
            <v:group id="_x0000_s1917" style="position:absolute;left:6020;top:4299;width:140;height:120" coordorigin="6020,4299" coordsize="140,120">
              <v:shape id="_x0000_s1918" style="position:absolute;left:6020;top:4299;width:140;height:120" coordorigin="6020,4299" coordsize="140,120" path="m6160,4299r-70,120l6020,4299e" filled="f" strokecolor="#4a7ebb">
                <v:path arrowok="t"/>
              </v:shape>
            </v:group>
            <v:group id="_x0000_s1915" style="position:absolute;left:6087;top:5630;width:2;height:862" coordorigin="6087,5630" coordsize="2,862">
              <v:shape id="_x0000_s1916" style="position:absolute;left:6087;top:5630;width:2;height:862" coordorigin="6087,5630" coordsize="0,862" path="m6087,5630r,862e" filled="f" strokecolor="#4a7ebb">
                <v:path arrowok="t"/>
              </v:shape>
            </v:group>
            <v:group id="_x0000_s1913" style="position:absolute;left:6017;top:6372;width:140;height:120" coordorigin="6017,6372" coordsize="140,120">
              <v:shape id="_x0000_s1914" style="position:absolute;left:6017;top:6372;width:140;height:120" coordorigin="6017,6372" coordsize="140,120" path="m6157,6372r-70,120l6017,6372e" filled="f" strokecolor="#4a7ebb">
                <v:path arrowok="t"/>
              </v:shape>
            </v:group>
            <v:group id="_x0000_s1911" style="position:absolute;left:7100;top:4835;width:2960;height:1666" coordorigin="7100,4835" coordsize="2960,1666">
              <v:shape id="_x0000_s1912" style="position:absolute;left:7100;top:4835;width:2960;height:1666" coordorigin="7100,4835" coordsize="2960,1666" path="m10060,4835l7100,6501e" filled="f" strokecolor="#4a7ebb">
                <v:path arrowok="t"/>
              </v:shape>
            </v:group>
            <v:group id="_x0000_s1909" style="position:absolute;left:7100;top:6381;width:139;height:122" coordorigin="7100,6381" coordsize="139,122">
              <v:shape id="_x0000_s1910" style="position:absolute;left:7100;top:6381;width:139;height:122" coordorigin="7100,6381" coordsize="139,122" path="m7170,6381r-70,120l7239,6503e" filled="f" strokecolor="#4a7ebb">
                <v:path arrowok="t"/>
              </v:shape>
            </v:group>
            <v:group id="_x0000_s1907" style="position:absolute;left:2103;top:5630;width:2314;height:873" coordorigin="2103,5630" coordsize="2314,873">
              <v:shape id="_x0000_s1908" style="position:absolute;left:2103;top:5630;width:2314;height:873" coordorigin="2103,5630" coordsize="2314,873" path="m2103,5630r2314,873e" filled="f" strokecolor="#4a7ebb">
                <v:path arrowok="t"/>
              </v:shape>
            </v:group>
            <v:group id="_x0000_s1905" style="position:absolute;left:4280;top:6395;width:137;height:131" coordorigin="4280,6395" coordsize="137,131">
              <v:shape id="_x0000_s1906" style="position:absolute;left:4280;top:6395;width:137;height:131" coordorigin="4280,6395" coordsize="137,131" path="m4330,6395r87,108l4280,6526e" filled="f" strokecolor="#4a7ebb">
                <v:path arrowok="t"/>
              </v:shape>
            </v:group>
            <v:group id="_x0000_s1903" style="position:absolute;left:6119;top:6917;width:2;height:375" coordorigin="6119,6917" coordsize="2,375">
              <v:shape id="_x0000_s1904" style="position:absolute;left:6119;top:6917;width:2;height:375" coordorigin="6119,6917" coordsize="0,375" path="m6119,6917r,375e" filled="f" strokecolor="#4a7ebb">
                <v:path arrowok="t"/>
              </v:shape>
            </v:group>
            <v:group id="_x0000_s1901" style="position:absolute;left:6049;top:7172;width:140;height:120" coordorigin="6049,7172" coordsize="140,120">
              <v:shape id="_x0000_s1902" style="position:absolute;left:6049;top:7172;width:140;height:120" coordorigin="6049,7172" coordsize="140,120" path="m6189,7172r-70,120l6049,7172e" filled="f" strokecolor="#4a7ebb">
                <v:path arrowok="t"/>
              </v:shape>
            </v:group>
            <v:group id="_x0000_s1899" style="position:absolute;left:5241;top:5280;width:1299;height:342" coordorigin="5241,5280" coordsize="1299,342">
              <v:shape id="_x0000_s1900" style="position:absolute;left:5241;top:5280;width:1299;height:342" coordorigin="5241,5280" coordsize="1299,342" path="m5241,5280r1299,l6540,5622r-1299,l5241,5280e" stroked="f">
                <v:path arrowok="t"/>
              </v:shape>
            </v:group>
            <v:group id="_x0000_s1897" style="position:absolute;left:5241;top:5280;width:1299;height:342" coordorigin="5241,5280" coordsize="1299,342">
              <v:shape id="_x0000_s1898" style="position:absolute;left:5241;top:5280;width:1299;height:342" coordorigin="5241,5280" coordsize="1299,342" path="m5241,5280r1299,l6540,5622r-1299,l5241,5280xe" filled="f">
                <v:path arrowok="t"/>
              </v:shape>
            </v:group>
            <v:group id="_x0000_s1895" style="position:absolute;left:6850;top:5283;width:1365;height:342" coordorigin="6850,5283" coordsize="1365,342">
              <v:shape id="_x0000_s1896" style="position:absolute;left:6850;top:5283;width:1365;height:342" coordorigin="6850,5283" coordsize="1365,342" path="m6850,5283r1365,l8215,5625r-1365,l6850,5283e" stroked="f">
                <v:path arrowok="t"/>
              </v:shape>
            </v:group>
            <v:group id="_x0000_s1893" style="position:absolute;left:6850;top:5283;width:1365;height:342" coordorigin="6850,5283" coordsize="1365,342">
              <v:shape id="_x0000_s1894" style="position:absolute;left:6850;top:5283;width:1365;height:342" coordorigin="6850,5283" coordsize="1365,342" path="m6850,5283r1365,l8215,5625r-1365,l6850,5283xe" filled="f">
                <v:path arrowok="t"/>
              </v:shape>
            </v:group>
            <v:group id="_x0000_s1891" style="position:absolute;left:6087;top:4835;width:2;height:433" coordorigin="6087,4835" coordsize="2,433">
              <v:shape id="_x0000_s1892" style="position:absolute;left:6087;top:4835;width:2;height:433" coordorigin="6087,4835" coordsize="0,433" path="m6087,4835r,433e" filled="f" strokecolor="#4a7ebb">
                <v:path arrowok="t"/>
              </v:shape>
            </v:group>
            <v:group id="_x0000_s1889" style="position:absolute;left:6017;top:5148;width:140;height:120" coordorigin="6017,5148" coordsize="140,120">
              <v:shape id="_x0000_s1890" style="position:absolute;left:6017;top:5148;width:140;height:120" coordorigin="6017,5148" coordsize="140,120" path="m6157,5148r-70,120l6017,5148e" filled="f" strokecolor="#4a7ebb">
                <v:path arrowok="t"/>
              </v:shape>
            </v:group>
            <v:group id="_x0000_s1887" style="position:absolute;left:7439;top:4832;width:2;height:433" coordorigin="7439,4832" coordsize="2,433">
              <v:shape id="_x0000_s1888" style="position:absolute;left:7439;top:4832;width:2;height:433" coordorigin="7439,4832" coordsize="0,433" path="m7439,4832r,433e" filled="f" strokecolor="#4a7ebb">
                <v:path arrowok="t"/>
              </v:shape>
            </v:group>
            <v:group id="_x0000_s1885" style="position:absolute;left:7369;top:5145;width:140;height:120" coordorigin="7369,5145" coordsize="140,120">
              <v:shape id="_x0000_s1886" style="position:absolute;left:7369;top:5145;width:140;height:120" coordorigin="7369,5145" coordsize="140,120" path="m7509,5145r-70,120l7369,5145e" filled="f" strokecolor="#4a7ebb">
                <v:path arrowok="t"/>
              </v:shape>
            </v:group>
            <w10:wrap anchorx="page"/>
          </v:group>
        </w:pict>
      </w:r>
      <w:r w:rsidR="007B3FBD">
        <w:rPr>
          <w:rFonts w:ascii="Times New Roman" w:eastAsia="Times New Roman" w:hAnsi="Times New Roman" w:cs="Times New Roman"/>
          <w:w w:val="131"/>
        </w:rPr>
        <w:t>•</w:t>
      </w:r>
      <w:r w:rsidR="007B3FBD">
        <w:rPr>
          <w:rFonts w:ascii="Times New Roman" w:eastAsia="Times New Roman" w:hAnsi="Times New Roman" w:cs="Times New Roman"/>
        </w:rPr>
        <w:tab/>
      </w:r>
      <w:commentRangeStart w:id="130"/>
      <w:r w:rsidR="007B3FBD">
        <w:rPr>
          <w:rFonts w:ascii="Arial" w:eastAsia="Arial" w:hAnsi="Arial" w:cs="Arial"/>
          <w:b/>
          <w:bCs/>
          <w:spacing w:val="-1"/>
        </w:rPr>
        <w:t>U</w:t>
      </w:r>
      <w:r w:rsidR="007B3FBD">
        <w:rPr>
          <w:rFonts w:ascii="Arial" w:eastAsia="Arial" w:hAnsi="Arial" w:cs="Arial"/>
          <w:b/>
          <w:bCs/>
        </w:rPr>
        <w:t>pda</w:t>
      </w:r>
      <w:r w:rsidR="007B3FBD">
        <w:rPr>
          <w:rFonts w:ascii="Arial" w:eastAsia="Arial" w:hAnsi="Arial" w:cs="Arial"/>
          <w:b/>
          <w:bCs/>
          <w:spacing w:val="1"/>
        </w:rPr>
        <w:t>ti</w:t>
      </w:r>
      <w:r w:rsidR="007B3FBD">
        <w:rPr>
          <w:rFonts w:ascii="Arial" w:eastAsia="Arial" w:hAnsi="Arial" w:cs="Arial"/>
          <w:b/>
          <w:bCs/>
        </w:rPr>
        <w:t>ng</w:t>
      </w:r>
      <w:r w:rsidR="007B3FBD">
        <w:rPr>
          <w:rFonts w:ascii="Arial" w:eastAsia="Arial" w:hAnsi="Arial" w:cs="Arial"/>
          <w:b/>
          <w:bCs/>
          <w:spacing w:val="32"/>
        </w:rPr>
        <w:t xml:space="preserve"> </w:t>
      </w:r>
      <w:r w:rsidR="007B3FBD">
        <w:rPr>
          <w:rFonts w:ascii="Arial" w:eastAsia="Arial" w:hAnsi="Arial" w:cs="Arial"/>
          <w:b/>
          <w:bCs/>
          <w:spacing w:val="-2"/>
        </w:rPr>
        <w:t>t</w:t>
      </w:r>
      <w:r w:rsidR="007B3FBD">
        <w:rPr>
          <w:rFonts w:ascii="Arial" w:eastAsia="Arial" w:hAnsi="Arial" w:cs="Arial"/>
          <w:b/>
          <w:bCs/>
        </w:rPr>
        <w:t>ra</w:t>
      </w:r>
      <w:r w:rsidR="007B3FBD">
        <w:rPr>
          <w:rFonts w:ascii="Arial" w:eastAsia="Arial" w:hAnsi="Arial" w:cs="Arial"/>
          <w:b/>
          <w:bCs/>
          <w:spacing w:val="1"/>
        </w:rPr>
        <w:t>i</w:t>
      </w:r>
      <w:r w:rsidR="007B3FBD">
        <w:rPr>
          <w:rFonts w:ascii="Arial" w:eastAsia="Arial" w:hAnsi="Arial" w:cs="Arial"/>
          <w:b/>
          <w:bCs/>
          <w:spacing w:val="-3"/>
        </w:rPr>
        <w:t>n</w:t>
      </w:r>
      <w:r w:rsidR="007B3FBD">
        <w:rPr>
          <w:rFonts w:ascii="Arial" w:eastAsia="Arial" w:hAnsi="Arial" w:cs="Arial"/>
          <w:b/>
          <w:bCs/>
          <w:spacing w:val="1"/>
        </w:rPr>
        <w:t>i</w:t>
      </w:r>
      <w:r w:rsidR="007B3FBD">
        <w:rPr>
          <w:rFonts w:ascii="Arial" w:eastAsia="Arial" w:hAnsi="Arial" w:cs="Arial"/>
          <w:b/>
          <w:bCs/>
        </w:rPr>
        <w:t>ng</w:t>
      </w:r>
      <w:commentRangeEnd w:id="130"/>
      <w:r w:rsidR="00F12226">
        <w:rPr>
          <w:rStyle w:val="CommentReference"/>
        </w:rPr>
        <w:commentReference w:id="130"/>
      </w:r>
      <w:r w:rsidR="007B3FBD">
        <w:rPr>
          <w:rFonts w:ascii="Arial" w:eastAsia="Arial" w:hAnsi="Arial" w:cs="Arial"/>
          <w:b/>
          <w:bCs/>
          <w:spacing w:val="31"/>
        </w:rPr>
        <w:t xml:space="preserve"> 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32"/>
        </w:rPr>
        <w:t xml:space="preserve"> </w:t>
      </w:r>
      <w:r w:rsidR="007B3FBD">
        <w:rPr>
          <w:rFonts w:ascii="Arial" w:eastAsia="Arial" w:hAnsi="Arial" w:cs="Arial"/>
        </w:rPr>
        <w:t>cus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om</w:t>
      </w:r>
      <w:r w:rsidR="007B3FBD">
        <w:rPr>
          <w:rFonts w:ascii="Arial" w:eastAsia="Arial" w:hAnsi="Arial" w:cs="Arial"/>
          <w:spacing w:val="31"/>
        </w:rPr>
        <w:t xml:space="preserve"> 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ade</w:t>
      </w:r>
      <w:r w:rsidR="007B3FBD">
        <w:rPr>
          <w:rFonts w:ascii="Arial" w:eastAsia="Arial" w:hAnsi="Arial" w:cs="Arial"/>
          <w:spacing w:val="32"/>
        </w:rPr>
        <w:t xml:space="preserve"> </w:t>
      </w:r>
      <w:r w:rsidR="007B3FBD">
        <w:rPr>
          <w:rFonts w:ascii="Arial" w:eastAsia="Arial" w:hAnsi="Arial" w:cs="Arial"/>
          <w:spacing w:val="-1"/>
        </w:rPr>
        <w:t>t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ng</w:t>
      </w:r>
      <w:r w:rsidR="007B3FBD">
        <w:rPr>
          <w:rFonts w:ascii="Arial" w:eastAsia="Arial" w:hAnsi="Arial" w:cs="Arial"/>
          <w:spacing w:val="34"/>
        </w:rPr>
        <w:t xml:space="preserve"> </w:t>
      </w:r>
      <w:r w:rsidR="007B3FBD">
        <w:rPr>
          <w:rFonts w:ascii="Arial" w:eastAsia="Arial" w:hAnsi="Arial" w:cs="Arial"/>
        </w:rPr>
        <w:t>des</w:t>
      </w:r>
      <w:r w:rsidR="007B3FBD">
        <w:rPr>
          <w:rFonts w:ascii="Arial" w:eastAsia="Arial" w:hAnsi="Arial" w:cs="Arial"/>
          <w:spacing w:val="-3"/>
        </w:rPr>
        <w:t>i</w:t>
      </w:r>
      <w:r w:rsidR="007B3FBD">
        <w:rPr>
          <w:rFonts w:ascii="Arial" w:eastAsia="Arial" w:hAnsi="Arial" w:cs="Arial"/>
          <w:spacing w:val="2"/>
        </w:rPr>
        <w:t>g</w:t>
      </w:r>
      <w:r w:rsidR="007B3FBD">
        <w:rPr>
          <w:rFonts w:ascii="Arial" w:eastAsia="Arial" w:hAnsi="Arial" w:cs="Arial"/>
        </w:rPr>
        <w:t>ned</w:t>
      </w:r>
      <w:r w:rsidR="007B3FBD">
        <w:rPr>
          <w:rFonts w:ascii="Arial" w:eastAsia="Arial" w:hAnsi="Arial" w:cs="Arial"/>
          <w:spacing w:val="30"/>
        </w:rPr>
        <w:t xml:space="preserve"> </w:t>
      </w:r>
      <w:r w:rsidR="007B3FBD">
        <w:rPr>
          <w:rFonts w:ascii="Arial" w:eastAsia="Arial" w:hAnsi="Arial" w:cs="Arial"/>
          <w:spacing w:val="1"/>
        </w:rPr>
        <w:t>f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-1"/>
        </w:rPr>
        <w:t>ll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-1"/>
        </w:rPr>
        <w:t>wi</w:t>
      </w:r>
      <w:r w:rsidR="007B3FBD">
        <w:rPr>
          <w:rFonts w:ascii="Arial" w:eastAsia="Arial" w:hAnsi="Arial" w:cs="Arial"/>
        </w:rPr>
        <w:t>ng</w:t>
      </w:r>
      <w:r w:rsidR="007B3FBD">
        <w:rPr>
          <w:rFonts w:ascii="Arial" w:eastAsia="Arial" w:hAnsi="Arial" w:cs="Arial"/>
          <w:spacing w:val="34"/>
        </w:rPr>
        <w:t xml:space="preserve"> 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32"/>
        </w:rPr>
        <w:t xml:space="preserve"> </w:t>
      </w:r>
      <w:r w:rsidR="007B3FBD">
        <w:rPr>
          <w:rFonts w:ascii="Arial" w:eastAsia="Arial" w:hAnsi="Arial" w:cs="Arial"/>
          <w:spacing w:val="1"/>
        </w:rPr>
        <w:t>tr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ng</w:t>
      </w:r>
      <w:r w:rsidR="007B3FBD">
        <w:rPr>
          <w:rFonts w:ascii="Arial" w:eastAsia="Arial" w:hAnsi="Arial" w:cs="Arial"/>
          <w:spacing w:val="34"/>
        </w:rPr>
        <w:t xml:space="preserve"> </w:t>
      </w:r>
      <w:r w:rsidR="007B3FBD">
        <w:rPr>
          <w:rFonts w:ascii="Arial" w:eastAsia="Arial" w:hAnsi="Arial" w:cs="Arial"/>
        </w:rPr>
        <w:t>needs</w:t>
      </w:r>
      <w:r w:rsidR="007B3FBD">
        <w:rPr>
          <w:rFonts w:ascii="Arial" w:eastAsia="Arial" w:hAnsi="Arial" w:cs="Arial"/>
          <w:spacing w:val="34"/>
        </w:rPr>
        <w:t xml:space="preserve"> </w:t>
      </w:r>
      <w:r w:rsidR="007B3FBD">
        <w:rPr>
          <w:rFonts w:ascii="Arial" w:eastAsia="Arial" w:hAnsi="Arial" w:cs="Arial"/>
        </w:rPr>
        <w:t>ana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  <w:spacing w:val="-2"/>
        </w:rPr>
        <w:t>y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 xml:space="preserve">s 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nd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ca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ng</w:t>
      </w:r>
      <w:r w:rsidR="007B3FBD">
        <w:rPr>
          <w:rFonts w:ascii="Arial" w:eastAsia="Arial" w:hAnsi="Arial" w:cs="Arial"/>
          <w:spacing w:val="4"/>
        </w:rPr>
        <w:t xml:space="preserve">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hat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b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  <w:spacing w:val="1"/>
        </w:rPr>
        <w:t>r(</w:t>
      </w:r>
      <w:r w:rsidR="007B3FBD">
        <w:rPr>
          <w:rFonts w:ascii="Arial" w:eastAsia="Arial" w:hAnsi="Arial" w:cs="Arial"/>
          <w:spacing w:val="-2"/>
        </w:rPr>
        <w:t>s</w:t>
      </w:r>
      <w:r w:rsidR="007B3FBD">
        <w:rPr>
          <w:rFonts w:ascii="Arial" w:eastAsia="Arial" w:hAnsi="Arial" w:cs="Arial"/>
        </w:rPr>
        <w:t>)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</w:rPr>
        <w:t>f</w:t>
      </w:r>
      <w:r w:rsidR="007B3FBD">
        <w:rPr>
          <w:rFonts w:ascii="Arial" w:eastAsia="Arial" w:hAnsi="Arial" w:cs="Arial"/>
          <w:spacing w:val="6"/>
        </w:rPr>
        <w:t xml:space="preserve"> </w:t>
      </w:r>
      <w:r w:rsidR="007B3FBD">
        <w:rPr>
          <w:rFonts w:ascii="Arial" w:eastAsia="Arial" w:hAnsi="Arial" w:cs="Arial"/>
          <w:spacing w:val="-1"/>
        </w:rPr>
        <w:t>V</w:t>
      </w:r>
      <w:r w:rsidR="007B3FBD">
        <w:rPr>
          <w:rFonts w:ascii="Arial" w:eastAsia="Arial" w:hAnsi="Arial" w:cs="Arial"/>
          <w:spacing w:val="2"/>
        </w:rPr>
        <w:t>T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  <w:spacing w:val="-1"/>
        </w:rPr>
        <w:t>P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sonnel need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</w:rPr>
        <w:t>add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 xml:space="preserve">onal </w:t>
      </w:r>
      <w:r w:rsidR="007B3FBD">
        <w:rPr>
          <w:rFonts w:ascii="Arial" w:eastAsia="Arial" w:hAnsi="Arial" w:cs="Arial"/>
          <w:spacing w:val="1"/>
        </w:rPr>
        <w:t>tr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4"/>
        </w:rPr>
        <w:t>g</w:t>
      </w:r>
      <w:r w:rsidR="007B3FBD">
        <w:rPr>
          <w:rFonts w:ascii="Arial" w:eastAsia="Arial" w:hAnsi="Arial" w:cs="Arial"/>
        </w:rPr>
        <w:t>.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  <w:spacing w:val="-1"/>
        </w:rPr>
        <w:t>U</w:t>
      </w:r>
      <w:r w:rsidR="007B3FBD">
        <w:rPr>
          <w:rFonts w:ascii="Arial" w:eastAsia="Arial" w:hAnsi="Arial" w:cs="Arial"/>
        </w:rPr>
        <w:t>pda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ng</w:t>
      </w:r>
      <w:r w:rsidR="007B3FBD">
        <w:rPr>
          <w:rFonts w:ascii="Arial" w:eastAsia="Arial" w:hAnsi="Arial" w:cs="Arial"/>
          <w:spacing w:val="4"/>
        </w:rPr>
        <w:t xml:space="preserve"> </w:t>
      </w:r>
      <w:r w:rsidR="007B3FBD">
        <w:rPr>
          <w:rFonts w:ascii="Arial" w:eastAsia="Arial" w:hAnsi="Arial" w:cs="Arial"/>
          <w:spacing w:val="-1"/>
        </w:rPr>
        <w:t>t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ng</w:t>
      </w:r>
      <w:r w:rsidR="007B3FBD">
        <w:rPr>
          <w:rFonts w:ascii="Arial" w:eastAsia="Arial" w:hAnsi="Arial" w:cs="Arial"/>
          <w:spacing w:val="4"/>
        </w:rPr>
        <w:t xml:space="preserve"> 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ay be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  <w:spacing w:val="2"/>
        </w:rPr>
        <w:t>q</w:t>
      </w:r>
      <w:r w:rsidR="007B3FBD">
        <w:rPr>
          <w:rFonts w:ascii="Arial" w:eastAsia="Arial" w:hAnsi="Arial" w:cs="Arial"/>
        </w:rPr>
        <w:t>u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ed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-3"/>
        </w:rPr>
        <w:t>a</w:t>
      </w:r>
      <w:r w:rsidR="007B3FBD">
        <w:rPr>
          <w:rFonts w:ascii="Arial" w:eastAsia="Arial" w:hAnsi="Arial" w:cs="Arial"/>
          <w:spacing w:val="1"/>
        </w:rPr>
        <w:t>ft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</w:rPr>
        <w:t>r</w:t>
      </w:r>
      <w:r w:rsidR="007B3FBD">
        <w:rPr>
          <w:rFonts w:ascii="Arial" w:eastAsia="Arial" w:hAnsi="Arial" w:cs="Arial"/>
          <w:spacing w:val="4"/>
        </w:rPr>
        <w:t xml:space="preserve"> 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</w:rPr>
        <w:t>b</w:t>
      </w:r>
      <w:r w:rsidR="007B3FBD">
        <w:rPr>
          <w:rFonts w:ascii="Arial" w:eastAsia="Arial" w:hAnsi="Arial" w:cs="Arial"/>
          <w:spacing w:val="-2"/>
        </w:rPr>
        <w:t>r</w:t>
      </w:r>
      <w:r w:rsidR="007B3FBD">
        <w:rPr>
          <w:rFonts w:ascii="Arial" w:eastAsia="Arial" w:hAnsi="Arial" w:cs="Arial"/>
        </w:rPr>
        <w:t>eak</w:t>
      </w:r>
      <w:r w:rsidR="007B3FBD">
        <w:rPr>
          <w:rFonts w:ascii="Arial" w:eastAsia="Arial" w:hAnsi="Arial" w:cs="Arial"/>
          <w:spacing w:val="5"/>
        </w:rPr>
        <w:t xml:space="preserve"> 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  <w:spacing w:val="-2"/>
        </w:rPr>
        <w:t>v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ce</w:t>
      </w:r>
      <w:r w:rsidR="007B3FBD">
        <w:rPr>
          <w:rFonts w:ascii="Arial" w:eastAsia="Arial" w:hAnsi="Arial" w:cs="Arial"/>
          <w:b/>
          <w:bCs/>
        </w:rPr>
        <w:t>,</w:t>
      </w:r>
      <w:r w:rsidR="007B3FBD">
        <w:rPr>
          <w:rFonts w:ascii="Arial" w:eastAsia="Arial" w:hAnsi="Arial" w:cs="Arial"/>
          <w:b/>
          <w:bCs/>
          <w:spacing w:val="4"/>
        </w:rPr>
        <w:t xml:space="preserve"> </w:t>
      </w:r>
      <w:r w:rsidR="007B3FBD">
        <w:rPr>
          <w:rFonts w:ascii="Arial" w:eastAsia="Arial" w:hAnsi="Arial" w:cs="Arial"/>
        </w:rPr>
        <w:t>unsa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-2"/>
        </w:rPr>
        <w:t>s</w:t>
      </w:r>
      <w:r w:rsidR="007B3FBD">
        <w:rPr>
          <w:rFonts w:ascii="Arial" w:eastAsia="Arial" w:hAnsi="Arial" w:cs="Arial"/>
          <w:spacing w:val="-1"/>
        </w:rPr>
        <w:t>f</w:t>
      </w:r>
      <w:r w:rsidR="007B3FBD">
        <w:rPr>
          <w:rFonts w:ascii="Arial" w:eastAsia="Arial" w:hAnsi="Arial" w:cs="Arial"/>
        </w:rPr>
        <w:t>ac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y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</w:rPr>
        <w:t>ope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  <w:spacing w:val="-3"/>
        </w:rPr>
        <w:t>a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onal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</w:rPr>
        <w:t>pe</w:t>
      </w:r>
      <w:r w:rsidR="007B3FBD">
        <w:rPr>
          <w:rFonts w:ascii="Arial" w:eastAsia="Arial" w:hAnsi="Arial" w:cs="Arial"/>
          <w:spacing w:val="-2"/>
        </w:rPr>
        <w:t>r</w:t>
      </w:r>
      <w:r w:rsidR="007B3FBD">
        <w:rPr>
          <w:rFonts w:ascii="Arial" w:eastAsia="Arial" w:hAnsi="Arial" w:cs="Arial"/>
          <w:spacing w:val="3"/>
        </w:rPr>
        <w:t>f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  <w:spacing w:val="1"/>
        </w:rPr>
        <w:t>rm</w:t>
      </w:r>
      <w:r w:rsidR="007B3FBD">
        <w:rPr>
          <w:rFonts w:ascii="Arial" w:eastAsia="Arial" w:hAnsi="Arial" w:cs="Arial"/>
        </w:rPr>
        <w:t>ance or</w:t>
      </w:r>
      <w:r w:rsidR="007B3FBD">
        <w:rPr>
          <w:rFonts w:ascii="Arial" w:eastAsia="Arial" w:hAnsi="Arial" w:cs="Arial"/>
          <w:spacing w:val="4"/>
        </w:rPr>
        <w:t xml:space="preserve"> 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</w:rPr>
        <w:t>r c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cu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  <w:spacing w:val="-2"/>
        </w:rPr>
        <w:t>s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ances</w:t>
      </w:r>
      <w:r w:rsidR="007B3FBD">
        <w:rPr>
          <w:rFonts w:ascii="Arial" w:eastAsia="Arial" w:hAnsi="Arial" w:cs="Arial"/>
          <w:spacing w:val="-1"/>
        </w:rPr>
        <w:t xml:space="preserve"> l</w:t>
      </w:r>
      <w:r w:rsidR="007B3FBD">
        <w:rPr>
          <w:rFonts w:ascii="Arial" w:eastAsia="Arial" w:hAnsi="Arial" w:cs="Arial"/>
        </w:rPr>
        <w:t>ead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ng</w:t>
      </w:r>
      <w:r w:rsidR="007B3FBD">
        <w:rPr>
          <w:rFonts w:ascii="Arial" w:eastAsia="Arial" w:hAnsi="Arial" w:cs="Arial"/>
          <w:spacing w:val="1"/>
        </w:rPr>
        <w:t xml:space="preserve"> t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-2"/>
        </w:rPr>
        <w:t xml:space="preserve"> 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2"/>
        </w:rPr>
        <w:t xml:space="preserve"> 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educed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2"/>
        </w:rPr>
        <w:t>v</w:t>
      </w:r>
      <w:r w:rsidR="007B3FBD">
        <w:rPr>
          <w:rFonts w:ascii="Arial" w:eastAsia="Arial" w:hAnsi="Arial" w:cs="Arial"/>
        </w:rPr>
        <w:t xml:space="preserve">el 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</w:rPr>
        <w:t>f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</w:rPr>
        <w:t>co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  <w:spacing w:val="-3"/>
        </w:rPr>
        <w:t>p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ence.</w:t>
      </w: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before="10" w:after="0" w:line="280" w:lineRule="exact"/>
        <w:rPr>
          <w:sz w:val="28"/>
          <w:szCs w:val="28"/>
        </w:rPr>
      </w:pPr>
    </w:p>
    <w:p w:rsidR="00514D7B" w:rsidRDefault="00CE1EAD">
      <w:pPr>
        <w:tabs>
          <w:tab w:val="left" w:pos="1000"/>
        </w:tabs>
        <w:spacing w:after="0" w:line="248" w:lineRule="exact"/>
        <w:ind w:left="153" w:right="-20"/>
        <w:rPr>
          <w:rFonts w:ascii="Arial" w:eastAsia="Arial" w:hAnsi="Arial" w:cs="Arial"/>
          <w:sz w:val="16"/>
          <w:szCs w:val="16"/>
        </w:rPr>
      </w:pPr>
      <w:r>
        <w:pict>
          <v:group id="_x0000_s1873" style="position:absolute;left:0;text-align:left;margin-left:212.7pt;margin-top:-.3pt;width:.6pt;height:13.2pt;z-index:-251689472;mso-position-horizontal-relative:page" coordorigin="4254,-6" coordsize="12,264">
            <v:group id="_x0000_s1882" style="position:absolute;left:4260;top:252;width:5;height:5" coordorigin="4260,252" coordsize="5,5">
              <v:shape id="_x0000_s1883" style="position:absolute;left:4260;top:252;width:5;height:5" coordorigin="4260,252" coordsize="5,5" path="m4265,257r-5,-5e" filled="f" strokecolor="purple" strokeweight=".12pt">
                <v:path arrowok="t"/>
              </v:shape>
            </v:group>
            <v:group id="_x0000_s1880" style="position:absolute;left:4260;width:2;height:252" coordorigin="4260" coordsize="2,252">
              <v:shape id="_x0000_s1881" style="position:absolute;left:4260;width:2;height:252" coordorigin="4260" coordsize="0,252" path="m4260,r,252e" filled="f" strokecolor="purple" strokeweight=".12pt">
                <v:path arrowok="t"/>
              </v:shape>
            </v:group>
            <v:group id="_x0000_s1878" style="position:absolute;left:4260;top:-5;width:5;height:5" coordorigin="4260,-5" coordsize="5,5">
              <v:shape id="_x0000_s1879" style="position:absolute;left:4260;top:-5;width:5;height:5" coordorigin="4260,-5" coordsize="5,5" path="m4260,r5,-5e" filled="f" strokecolor="purple" strokeweight=".12pt">
                <v:path arrowok="t"/>
              </v:shape>
            </v:group>
            <v:group id="_x0000_s1876" style="position:absolute;left:4255;top:252;width:5;height:5" coordorigin="4255,252" coordsize="5,5">
              <v:shape id="_x0000_s1877" style="position:absolute;left:4255;top:252;width:5;height:5" coordorigin="4255,252" coordsize="5,5" path="m4255,257r5,-5e" filled="f" strokecolor="purple" strokeweight=".12pt">
                <v:path arrowok="t"/>
              </v:shape>
            </v:group>
            <v:group id="_x0000_s1874" style="position:absolute;left:4255;top:-5;width:5;height:5" coordorigin="4255,-5" coordsize="5,5">
              <v:shape id="_x0000_s1875" style="position:absolute;left:4255;top:-5;width:5;height:5" coordorigin="4255,-5" coordsize="5,5" path="m4260,r-5,-5e" filled="f" strokecolor="purple" strokeweight=".12pt">
                <v:path arrowok="t"/>
              </v:shape>
            </v:group>
            <w10:wrap anchorx="page"/>
          </v:group>
        </w:pict>
      </w:r>
      <w:r w:rsidR="007B3FBD">
        <w:rPr>
          <w:rFonts w:ascii="Arial" w:eastAsia="Arial" w:hAnsi="Arial" w:cs="Arial"/>
          <w:b/>
          <w:bCs/>
          <w:position w:val="-1"/>
        </w:rPr>
        <w:t>2</w:t>
      </w:r>
      <w:r w:rsidR="007B3FBD">
        <w:rPr>
          <w:rFonts w:ascii="Arial" w:eastAsia="Arial" w:hAnsi="Arial" w:cs="Arial"/>
          <w:b/>
          <w:bCs/>
          <w:spacing w:val="1"/>
          <w:position w:val="-1"/>
        </w:rPr>
        <w:t>.</w:t>
      </w:r>
      <w:r w:rsidR="007B3FBD">
        <w:rPr>
          <w:rFonts w:ascii="Arial" w:eastAsia="Arial" w:hAnsi="Arial" w:cs="Arial"/>
          <w:b/>
          <w:bCs/>
          <w:position w:val="-1"/>
        </w:rPr>
        <w:t>3</w:t>
      </w:r>
      <w:r w:rsidR="007B3FBD">
        <w:rPr>
          <w:rFonts w:ascii="Arial" w:eastAsia="Arial" w:hAnsi="Arial" w:cs="Arial"/>
          <w:b/>
          <w:bCs/>
          <w:position w:val="-1"/>
        </w:rPr>
        <w:tab/>
      </w:r>
      <w:r w:rsidR="007B3FBD">
        <w:rPr>
          <w:rFonts w:ascii="Arial" w:eastAsia="Arial" w:hAnsi="Arial" w:cs="Arial"/>
          <w:b/>
          <w:bCs/>
          <w:spacing w:val="-1"/>
          <w:position w:val="-1"/>
        </w:rPr>
        <w:t>R</w:t>
      </w:r>
      <w:r w:rsidR="007B3FBD">
        <w:rPr>
          <w:rFonts w:ascii="Arial" w:eastAsia="Arial" w:hAnsi="Arial" w:cs="Arial"/>
          <w:b/>
          <w:bCs/>
          <w:position w:val="-1"/>
        </w:rPr>
        <w:t>e</w:t>
      </w:r>
      <w:r w:rsidR="007B3FBD">
        <w:rPr>
          <w:rFonts w:ascii="Arial" w:eastAsia="Arial" w:hAnsi="Arial" w:cs="Arial"/>
          <w:b/>
          <w:bCs/>
          <w:spacing w:val="-3"/>
          <w:position w:val="-1"/>
        </w:rPr>
        <w:t>v</w:t>
      </w:r>
      <w:r w:rsidR="007B3FBD">
        <w:rPr>
          <w:rFonts w:ascii="Arial" w:eastAsia="Arial" w:hAnsi="Arial" w:cs="Arial"/>
          <w:b/>
          <w:bCs/>
          <w:position w:val="-1"/>
        </w:rPr>
        <w:t>a</w:t>
      </w:r>
      <w:r w:rsidR="007B3FBD">
        <w:rPr>
          <w:rFonts w:ascii="Arial" w:eastAsia="Arial" w:hAnsi="Arial" w:cs="Arial"/>
          <w:b/>
          <w:bCs/>
          <w:spacing w:val="1"/>
          <w:position w:val="-1"/>
        </w:rPr>
        <w:t>li</w:t>
      </w:r>
      <w:r w:rsidR="007B3FBD">
        <w:rPr>
          <w:rFonts w:ascii="Arial" w:eastAsia="Arial" w:hAnsi="Arial" w:cs="Arial"/>
          <w:b/>
          <w:bCs/>
          <w:position w:val="-1"/>
        </w:rPr>
        <w:t>da</w:t>
      </w:r>
      <w:r w:rsidR="007B3FBD">
        <w:rPr>
          <w:rFonts w:ascii="Arial" w:eastAsia="Arial" w:hAnsi="Arial" w:cs="Arial"/>
          <w:b/>
          <w:bCs/>
          <w:spacing w:val="1"/>
          <w:position w:val="-1"/>
        </w:rPr>
        <w:t>ti</w:t>
      </w:r>
      <w:r w:rsidR="007B3FBD">
        <w:rPr>
          <w:rFonts w:ascii="Arial" w:eastAsia="Arial" w:hAnsi="Arial" w:cs="Arial"/>
          <w:b/>
          <w:bCs/>
          <w:position w:val="-1"/>
        </w:rPr>
        <w:t>on</w:t>
      </w:r>
      <w:r w:rsidR="007B3FBD">
        <w:rPr>
          <w:rFonts w:ascii="Arial" w:eastAsia="Arial" w:hAnsi="Arial" w:cs="Arial"/>
          <w:b/>
          <w:bCs/>
          <w:spacing w:val="1"/>
          <w:position w:val="-1"/>
        </w:rPr>
        <w:t xml:space="preserve"> </w:t>
      </w:r>
      <w:r w:rsidR="007B3FBD">
        <w:rPr>
          <w:rFonts w:ascii="Arial" w:eastAsia="Arial" w:hAnsi="Arial" w:cs="Arial"/>
          <w:b/>
          <w:bCs/>
          <w:spacing w:val="-3"/>
          <w:position w:val="-1"/>
        </w:rPr>
        <w:t>p</w:t>
      </w:r>
      <w:r w:rsidR="007B3FBD">
        <w:rPr>
          <w:rFonts w:ascii="Arial" w:eastAsia="Arial" w:hAnsi="Arial" w:cs="Arial"/>
          <w:b/>
          <w:bCs/>
          <w:position w:val="-1"/>
        </w:rPr>
        <w:t>rocess</w:t>
      </w:r>
      <w:r w:rsidR="007B3FBD"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 w:rsidR="007B3FBD">
        <w:rPr>
          <w:rFonts w:ascii="Arial" w:eastAsia="Arial" w:hAnsi="Arial" w:cs="Arial"/>
          <w:spacing w:val="1"/>
          <w:position w:val="-1"/>
          <w:sz w:val="16"/>
          <w:szCs w:val="16"/>
        </w:rPr>
        <w:t>[K</w:t>
      </w:r>
      <w:r w:rsidR="007B3FBD">
        <w:rPr>
          <w:rFonts w:ascii="Arial" w:eastAsia="Arial" w:hAnsi="Arial" w:cs="Arial"/>
          <w:position w:val="-1"/>
          <w:sz w:val="16"/>
          <w:szCs w:val="16"/>
        </w:rPr>
        <w:t>G</w:t>
      </w:r>
      <w:r w:rsidR="007B3FBD">
        <w:rPr>
          <w:rFonts w:ascii="Arial" w:eastAsia="Arial" w:hAnsi="Arial" w:cs="Arial"/>
          <w:spacing w:val="-1"/>
          <w:position w:val="-1"/>
          <w:sz w:val="16"/>
          <w:szCs w:val="16"/>
        </w:rPr>
        <w:t>1]</w:t>
      </w: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before="6" w:after="0" w:line="240" w:lineRule="exact"/>
        <w:rPr>
          <w:sz w:val="24"/>
          <w:szCs w:val="24"/>
        </w:rPr>
      </w:pPr>
    </w:p>
    <w:p w:rsidR="00514D7B" w:rsidRDefault="007B3FBD">
      <w:pPr>
        <w:spacing w:before="32" w:after="0" w:line="248" w:lineRule="exact"/>
        <w:ind w:left="3687" w:right="4445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  <w:position w:val="-1"/>
        </w:rPr>
        <w:t>V</w:t>
      </w:r>
      <w:r>
        <w:rPr>
          <w:rFonts w:ascii="Arial" w:eastAsia="Arial" w:hAnsi="Arial" w:cs="Arial"/>
          <w:spacing w:val="2"/>
          <w:position w:val="-1"/>
        </w:rPr>
        <w:t>T</w:t>
      </w:r>
      <w:r>
        <w:rPr>
          <w:rFonts w:ascii="Arial" w:eastAsia="Arial" w:hAnsi="Arial" w:cs="Arial"/>
          <w:position w:val="-1"/>
        </w:rPr>
        <w:t>S</w:t>
      </w:r>
      <w:r>
        <w:rPr>
          <w:rFonts w:ascii="Arial" w:eastAsia="Arial" w:hAnsi="Arial" w:cs="Arial"/>
          <w:spacing w:val="-2"/>
          <w:position w:val="-1"/>
        </w:rPr>
        <w:t xml:space="preserve"> </w:t>
      </w:r>
      <w:r>
        <w:rPr>
          <w:rFonts w:ascii="Arial" w:eastAsia="Arial" w:hAnsi="Arial" w:cs="Arial"/>
          <w:spacing w:val="1"/>
          <w:position w:val="-1"/>
        </w:rPr>
        <w:t>Q</w:t>
      </w:r>
      <w:r>
        <w:rPr>
          <w:rFonts w:ascii="Arial" w:eastAsia="Arial" w:hAnsi="Arial" w:cs="Arial"/>
          <w:position w:val="-1"/>
        </w:rPr>
        <w:t>ua</w:t>
      </w:r>
      <w:r>
        <w:rPr>
          <w:rFonts w:ascii="Arial" w:eastAsia="Arial" w:hAnsi="Arial" w:cs="Arial"/>
          <w:spacing w:val="-1"/>
          <w:position w:val="-1"/>
        </w:rPr>
        <w:t>l</w:t>
      </w:r>
      <w:r>
        <w:rPr>
          <w:rFonts w:ascii="Arial" w:eastAsia="Arial" w:hAnsi="Arial" w:cs="Arial"/>
          <w:spacing w:val="-4"/>
          <w:position w:val="-1"/>
        </w:rPr>
        <w:t>i</w:t>
      </w:r>
      <w:r>
        <w:rPr>
          <w:rFonts w:ascii="Arial" w:eastAsia="Arial" w:hAnsi="Arial" w:cs="Arial"/>
          <w:spacing w:val="3"/>
          <w:position w:val="-1"/>
        </w:rPr>
        <w:t>f</w:t>
      </w:r>
      <w:r>
        <w:rPr>
          <w:rFonts w:ascii="Arial" w:eastAsia="Arial" w:hAnsi="Arial" w:cs="Arial"/>
          <w:spacing w:val="-1"/>
          <w:position w:val="-1"/>
        </w:rPr>
        <w:t>i</w:t>
      </w:r>
      <w:r>
        <w:rPr>
          <w:rFonts w:ascii="Arial" w:eastAsia="Arial" w:hAnsi="Arial" w:cs="Arial"/>
          <w:position w:val="-1"/>
        </w:rPr>
        <w:t>ca</w:t>
      </w:r>
      <w:r>
        <w:rPr>
          <w:rFonts w:ascii="Arial" w:eastAsia="Arial" w:hAnsi="Arial" w:cs="Arial"/>
          <w:spacing w:val="1"/>
          <w:position w:val="-1"/>
        </w:rPr>
        <w:t>t</w:t>
      </w:r>
      <w:r>
        <w:rPr>
          <w:rFonts w:ascii="Arial" w:eastAsia="Arial" w:hAnsi="Arial" w:cs="Arial"/>
          <w:spacing w:val="-1"/>
          <w:position w:val="-1"/>
        </w:rPr>
        <w:t>i</w:t>
      </w:r>
      <w:r>
        <w:rPr>
          <w:rFonts w:ascii="Arial" w:eastAsia="Arial" w:hAnsi="Arial" w:cs="Arial"/>
          <w:position w:val="-1"/>
        </w:rPr>
        <w:t>on</w:t>
      </w: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before="4" w:after="0" w:line="200" w:lineRule="exact"/>
        <w:rPr>
          <w:sz w:val="20"/>
          <w:szCs w:val="20"/>
        </w:rPr>
      </w:pPr>
    </w:p>
    <w:p w:rsidR="00514D7B" w:rsidRDefault="00514D7B">
      <w:pPr>
        <w:spacing w:after="0"/>
        <w:sectPr w:rsidR="00514D7B">
          <w:pgSz w:w="11920" w:h="16860"/>
          <w:pgMar w:top="1220" w:right="1000" w:bottom="940" w:left="980" w:header="745" w:footer="749" w:gutter="0"/>
          <w:cols w:space="720"/>
        </w:sectPr>
      </w:pPr>
    </w:p>
    <w:p w:rsidR="00514D7B" w:rsidRDefault="007B3FBD">
      <w:pPr>
        <w:spacing w:before="32" w:after="0" w:line="240" w:lineRule="auto"/>
        <w:ind w:left="772" w:right="-73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lastRenderedPageBreak/>
        <w:t>R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</w:p>
    <w:p w:rsidR="00514D7B" w:rsidRDefault="007B3FBD">
      <w:pPr>
        <w:spacing w:before="49" w:after="0" w:line="248" w:lineRule="exact"/>
        <w:ind w:right="-20"/>
        <w:rPr>
          <w:rFonts w:ascii="Arial" w:eastAsia="Arial" w:hAnsi="Arial" w:cs="Arial"/>
        </w:rPr>
      </w:pPr>
      <w:r>
        <w:br w:type="column"/>
      </w:r>
      <w:r>
        <w:rPr>
          <w:rFonts w:ascii="Arial" w:eastAsia="Arial" w:hAnsi="Arial" w:cs="Arial"/>
          <w:spacing w:val="-1"/>
          <w:position w:val="-1"/>
        </w:rPr>
        <w:lastRenderedPageBreak/>
        <w:t>N</w:t>
      </w:r>
      <w:r>
        <w:rPr>
          <w:rFonts w:ascii="Arial" w:eastAsia="Arial" w:hAnsi="Arial" w:cs="Arial"/>
          <w:position w:val="-1"/>
        </w:rPr>
        <w:t>on</w:t>
      </w:r>
      <w:r>
        <w:rPr>
          <w:rFonts w:ascii="Arial" w:eastAsia="Arial" w:hAnsi="Arial" w:cs="Arial"/>
          <w:spacing w:val="1"/>
          <w:position w:val="-1"/>
        </w:rPr>
        <w:t xml:space="preserve"> </w:t>
      </w:r>
      <w:r>
        <w:rPr>
          <w:rFonts w:ascii="Arial" w:eastAsia="Arial" w:hAnsi="Arial" w:cs="Arial"/>
          <w:spacing w:val="-1"/>
          <w:position w:val="-1"/>
        </w:rPr>
        <w:t>R</w:t>
      </w:r>
      <w:r>
        <w:rPr>
          <w:rFonts w:ascii="Arial" w:eastAsia="Arial" w:hAnsi="Arial" w:cs="Arial"/>
          <w:position w:val="-1"/>
        </w:rPr>
        <w:t>ou</w:t>
      </w:r>
      <w:r>
        <w:rPr>
          <w:rFonts w:ascii="Arial" w:eastAsia="Arial" w:hAnsi="Arial" w:cs="Arial"/>
          <w:spacing w:val="1"/>
          <w:position w:val="-1"/>
        </w:rPr>
        <w:t>t</w:t>
      </w:r>
      <w:r>
        <w:rPr>
          <w:rFonts w:ascii="Arial" w:eastAsia="Arial" w:hAnsi="Arial" w:cs="Arial"/>
          <w:spacing w:val="-1"/>
          <w:position w:val="-1"/>
        </w:rPr>
        <w:t>i</w:t>
      </w:r>
      <w:r>
        <w:rPr>
          <w:rFonts w:ascii="Arial" w:eastAsia="Arial" w:hAnsi="Arial" w:cs="Arial"/>
          <w:position w:val="-1"/>
        </w:rPr>
        <w:t>ne</w:t>
      </w:r>
      <w:r>
        <w:rPr>
          <w:rFonts w:ascii="Arial" w:eastAsia="Arial" w:hAnsi="Arial" w:cs="Arial"/>
          <w:spacing w:val="1"/>
          <w:position w:val="-1"/>
        </w:rPr>
        <w:t xml:space="preserve"> </w:t>
      </w:r>
      <w:r>
        <w:rPr>
          <w:rFonts w:ascii="Arial" w:eastAsia="Arial" w:hAnsi="Arial" w:cs="Arial"/>
          <w:spacing w:val="-1"/>
          <w:position w:val="-1"/>
        </w:rPr>
        <w:t>R</w:t>
      </w:r>
      <w:r>
        <w:rPr>
          <w:rFonts w:ascii="Arial" w:eastAsia="Arial" w:hAnsi="Arial" w:cs="Arial"/>
          <w:position w:val="-1"/>
        </w:rPr>
        <w:t>e</w:t>
      </w:r>
      <w:r>
        <w:rPr>
          <w:rFonts w:ascii="Arial" w:eastAsia="Arial" w:hAnsi="Arial" w:cs="Arial"/>
          <w:spacing w:val="-2"/>
          <w:position w:val="-1"/>
        </w:rPr>
        <w:t>v</w:t>
      </w:r>
      <w:r>
        <w:rPr>
          <w:rFonts w:ascii="Arial" w:eastAsia="Arial" w:hAnsi="Arial" w:cs="Arial"/>
          <w:position w:val="-1"/>
        </w:rPr>
        <w:t>a</w:t>
      </w:r>
      <w:r>
        <w:rPr>
          <w:rFonts w:ascii="Arial" w:eastAsia="Arial" w:hAnsi="Arial" w:cs="Arial"/>
          <w:spacing w:val="-1"/>
          <w:position w:val="-1"/>
        </w:rPr>
        <w:t>li</w:t>
      </w:r>
      <w:r>
        <w:rPr>
          <w:rFonts w:ascii="Arial" w:eastAsia="Arial" w:hAnsi="Arial" w:cs="Arial"/>
          <w:position w:val="-1"/>
        </w:rPr>
        <w:t>da</w:t>
      </w:r>
      <w:r>
        <w:rPr>
          <w:rFonts w:ascii="Arial" w:eastAsia="Arial" w:hAnsi="Arial" w:cs="Arial"/>
          <w:spacing w:val="1"/>
          <w:position w:val="-1"/>
        </w:rPr>
        <w:t>t</w:t>
      </w:r>
      <w:r>
        <w:rPr>
          <w:rFonts w:ascii="Arial" w:eastAsia="Arial" w:hAnsi="Arial" w:cs="Arial"/>
          <w:spacing w:val="-1"/>
          <w:position w:val="-1"/>
        </w:rPr>
        <w:t>i</w:t>
      </w:r>
      <w:r>
        <w:rPr>
          <w:rFonts w:ascii="Arial" w:eastAsia="Arial" w:hAnsi="Arial" w:cs="Arial"/>
          <w:spacing w:val="2"/>
          <w:position w:val="-1"/>
        </w:rPr>
        <w:t>o</w:t>
      </w:r>
      <w:r>
        <w:rPr>
          <w:rFonts w:ascii="Arial" w:eastAsia="Arial" w:hAnsi="Arial" w:cs="Arial"/>
          <w:position w:val="-1"/>
        </w:rPr>
        <w:t>n</w:t>
      </w:r>
    </w:p>
    <w:p w:rsidR="00514D7B" w:rsidRDefault="00514D7B">
      <w:pPr>
        <w:spacing w:after="0"/>
        <w:sectPr w:rsidR="00514D7B">
          <w:type w:val="continuous"/>
          <w:pgSz w:w="11920" w:h="16860"/>
          <w:pgMar w:top="1220" w:right="1000" w:bottom="940" w:left="980" w:header="720" w:footer="720" w:gutter="0"/>
          <w:cols w:num="2" w:space="720" w:equalWidth="0">
            <w:col w:w="2799" w:space="3740"/>
            <w:col w:w="3401"/>
          </w:cols>
        </w:sectPr>
      </w:pPr>
    </w:p>
    <w:p w:rsidR="00514D7B" w:rsidRDefault="00514D7B">
      <w:pPr>
        <w:spacing w:before="3" w:after="0" w:line="120" w:lineRule="exact"/>
        <w:rPr>
          <w:sz w:val="12"/>
          <w:szCs w:val="12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/>
        <w:sectPr w:rsidR="00514D7B">
          <w:type w:val="continuous"/>
          <w:pgSz w:w="11920" w:h="16860"/>
          <w:pgMar w:top="1220" w:right="1000" w:bottom="940" w:left="980" w:header="720" w:footer="720" w:gutter="0"/>
          <w:cols w:space="720"/>
        </w:sectPr>
      </w:pPr>
    </w:p>
    <w:p w:rsidR="00514D7B" w:rsidRDefault="007B3FBD">
      <w:pPr>
        <w:spacing w:before="32" w:after="0" w:line="240" w:lineRule="auto"/>
        <w:ind w:left="770" w:right="-73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lastRenderedPageBreak/>
        <w:t>R</w:t>
      </w:r>
      <w:r>
        <w:rPr>
          <w:rFonts w:ascii="Arial" w:eastAsia="Arial" w:hAnsi="Arial" w:cs="Arial"/>
        </w:rPr>
        <w:t>ecu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</w:p>
    <w:p w:rsidR="00514D7B" w:rsidRDefault="007B3FBD">
      <w:pPr>
        <w:spacing w:before="2" w:after="0" w:line="170" w:lineRule="exact"/>
        <w:rPr>
          <w:sz w:val="17"/>
          <w:szCs w:val="17"/>
        </w:rPr>
      </w:pPr>
      <w:r>
        <w:br w:type="column"/>
      </w:r>
    </w:p>
    <w:p w:rsidR="00514D7B" w:rsidRDefault="007B3FBD">
      <w:pPr>
        <w:spacing w:after="0" w:line="240" w:lineRule="auto"/>
        <w:ind w:right="-73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pda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</w:p>
    <w:p w:rsidR="00514D7B" w:rsidRDefault="007B3FBD">
      <w:pPr>
        <w:spacing w:before="8" w:after="0" w:line="190" w:lineRule="exact"/>
        <w:rPr>
          <w:sz w:val="19"/>
          <w:szCs w:val="19"/>
        </w:rPr>
      </w:pPr>
      <w:r>
        <w:br w:type="column"/>
      </w:r>
    </w:p>
    <w:p w:rsidR="00514D7B" w:rsidRDefault="007B3FBD">
      <w:pPr>
        <w:spacing w:after="0" w:line="248" w:lineRule="exact"/>
        <w:ind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  <w:position w:val="-1"/>
        </w:rPr>
        <w:t>A</w:t>
      </w:r>
      <w:r>
        <w:rPr>
          <w:rFonts w:ascii="Arial" w:eastAsia="Arial" w:hAnsi="Arial" w:cs="Arial"/>
          <w:position w:val="-1"/>
        </w:rPr>
        <w:t>dap</w:t>
      </w:r>
      <w:r>
        <w:rPr>
          <w:rFonts w:ascii="Arial" w:eastAsia="Arial" w:hAnsi="Arial" w:cs="Arial"/>
          <w:spacing w:val="1"/>
          <w:position w:val="-1"/>
        </w:rPr>
        <w:t>t</w:t>
      </w:r>
      <w:r>
        <w:rPr>
          <w:rFonts w:ascii="Arial" w:eastAsia="Arial" w:hAnsi="Arial" w:cs="Arial"/>
          <w:position w:val="-1"/>
        </w:rPr>
        <w:t>a</w:t>
      </w:r>
      <w:r>
        <w:rPr>
          <w:rFonts w:ascii="Arial" w:eastAsia="Arial" w:hAnsi="Arial" w:cs="Arial"/>
          <w:spacing w:val="1"/>
          <w:position w:val="-1"/>
        </w:rPr>
        <w:t>t</w:t>
      </w:r>
      <w:r>
        <w:rPr>
          <w:rFonts w:ascii="Arial" w:eastAsia="Arial" w:hAnsi="Arial" w:cs="Arial"/>
          <w:spacing w:val="-1"/>
          <w:position w:val="-1"/>
        </w:rPr>
        <w:t>i</w:t>
      </w:r>
      <w:r>
        <w:rPr>
          <w:rFonts w:ascii="Arial" w:eastAsia="Arial" w:hAnsi="Arial" w:cs="Arial"/>
          <w:position w:val="-1"/>
        </w:rPr>
        <w:t>on</w:t>
      </w:r>
      <w:r>
        <w:rPr>
          <w:rFonts w:ascii="Arial" w:eastAsia="Arial" w:hAnsi="Arial" w:cs="Arial"/>
          <w:spacing w:val="-2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T</w:t>
      </w:r>
      <w:r>
        <w:rPr>
          <w:rFonts w:ascii="Arial" w:eastAsia="Arial" w:hAnsi="Arial" w:cs="Arial"/>
          <w:spacing w:val="1"/>
          <w:position w:val="-1"/>
        </w:rPr>
        <w:t>r</w:t>
      </w:r>
      <w:r>
        <w:rPr>
          <w:rFonts w:ascii="Arial" w:eastAsia="Arial" w:hAnsi="Arial" w:cs="Arial"/>
          <w:position w:val="-1"/>
        </w:rPr>
        <w:t>a</w:t>
      </w:r>
      <w:r>
        <w:rPr>
          <w:rFonts w:ascii="Arial" w:eastAsia="Arial" w:hAnsi="Arial" w:cs="Arial"/>
          <w:spacing w:val="-1"/>
          <w:position w:val="-1"/>
        </w:rPr>
        <w:t>i</w:t>
      </w:r>
      <w:r>
        <w:rPr>
          <w:rFonts w:ascii="Arial" w:eastAsia="Arial" w:hAnsi="Arial" w:cs="Arial"/>
          <w:position w:val="-1"/>
        </w:rPr>
        <w:t>n</w:t>
      </w:r>
      <w:r>
        <w:rPr>
          <w:rFonts w:ascii="Arial" w:eastAsia="Arial" w:hAnsi="Arial" w:cs="Arial"/>
          <w:spacing w:val="-1"/>
          <w:position w:val="-1"/>
        </w:rPr>
        <w:t>i</w:t>
      </w:r>
      <w:r>
        <w:rPr>
          <w:rFonts w:ascii="Arial" w:eastAsia="Arial" w:hAnsi="Arial" w:cs="Arial"/>
          <w:position w:val="-1"/>
        </w:rPr>
        <w:t>ng</w:t>
      </w:r>
    </w:p>
    <w:p w:rsidR="00514D7B" w:rsidRDefault="00514D7B">
      <w:pPr>
        <w:spacing w:after="0"/>
        <w:sectPr w:rsidR="00514D7B">
          <w:type w:val="continuous"/>
          <w:pgSz w:w="11920" w:h="16860"/>
          <w:pgMar w:top="1220" w:right="1000" w:bottom="940" w:left="980" w:header="720" w:footer="720" w:gutter="0"/>
          <w:cols w:num="3" w:space="720" w:equalWidth="0">
            <w:col w:w="2591" w:space="2098"/>
            <w:col w:w="1737" w:space="999"/>
            <w:col w:w="2515"/>
          </w:cols>
        </w:sectPr>
      </w:pPr>
    </w:p>
    <w:p w:rsidR="00514D7B" w:rsidRDefault="00514D7B">
      <w:pPr>
        <w:spacing w:before="2" w:after="0" w:line="160" w:lineRule="exact"/>
        <w:rPr>
          <w:sz w:val="16"/>
          <w:szCs w:val="16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7B3FBD">
      <w:pPr>
        <w:tabs>
          <w:tab w:val="left" w:pos="2040"/>
          <w:tab w:val="left" w:pos="4400"/>
          <w:tab w:val="left" w:pos="6020"/>
        </w:tabs>
        <w:spacing w:before="42" w:after="0" w:line="181" w:lineRule="exact"/>
        <w:ind w:left="628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pacing w:val="1"/>
          <w:position w:val="-1"/>
          <w:sz w:val="16"/>
          <w:szCs w:val="16"/>
        </w:rPr>
        <w:t>S</w:t>
      </w:r>
      <w:r>
        <w:rPr>
          <w:rFonts w:ascii="Arial" w:eastAsia="Arial" w:hAnsi="Arial" w:cs="Arial"/>
          <w:spacing w:val="-1"/>
          <w:position w:val="-1"/>
          <w:sz w:val="16"/>
          <w:szCs w:val="16"/>
        </w:rPr>
        <w:t>a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t</w:t>
      </w:r>
      <w:r>
        <w:rPr>
          <w:rFonts w:ascii="Arial" w:eastAsia="Arial" w:hAnsi="Arial" w:cs="Arial"/>
          <w:spacing w:val="-2"/>
          <w:position w:val="-1"/>
          <w:sz w:val="16"/>
          <w:szCs w:val="16"/>
        </w:rPr>
        <w:t>i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sf</w:t>
      </w:r>
      <w:r>
        <w:rPr>
          <w:rFonts w:ascii="Arial" w:eastAsia="Arial" w:hAnsi="Arial" w:cs="Arial"/>
          <w:spacing w:val="-3"/>
          <w:position w:val="-1"/>
          <w:sz w:val="16"/>
          <w:szCs w:val="16"/>
        </w:rPr>
        <w:t>a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ct</w:t>
      </w:r>
      <w:r>
        <w:rPr>
          <w:rFonts w:ascii="Arial" w:eastAsia="Arial" w:hAnsi="Arial" w:cs="Arial"/>
          <w:spacing w:val="-1"/>
          <w:position w:val="-1"/>
          <w:sz w:val="16"/>
          <w:szCs w:val="16"/>
        </w:rPr>
        <w:t>or</w:t>
      </w:r>
      <w:r>
        <w:rPr>
          <w:rFonts w:ascii="Arial" w:eastAsia="Arial" w:hAnsi="Arial" w:cs="Arial"/>
          <w:position w:val="-1"/>
          <w:sz w:val="16"/>
          <w:szCs w:val="16"/>
        </w:rPr>
        <w:t>y</w:t>
      </w:r>
      <w:r>
        <w:rPr>
          <w:rFonts w:ascii="Arial" w:eastAsia="Arial" w:hAnsi="Arial" w:cs="Arial"/>
          <w:position w:val="-1"/>
          <w:sz w:val="16"/>
          <w:szCs w:val="16"/>
        </w:rPr>
        <w:tab/>
      </w:r>
      <w:r>
        <w:rPr>
          <w:rFonts w:ascii="Arial" w:eastAsia="Arial" w:hAnsi="Arial" w:cs="Arial"/>
          <w:spacing w:val="-1"/>
          <w:position w:val="-1"/>
          <w:sz w:val="16"/>
          <w:szCs w:val="16"/>
        </w:rPr>
        <w:t>Un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s</w:t>
      </w:r>
      <w:r>
        <w:rPr>
          <w:rFonts w:ascii="Arial" w:eastAsia="Arial" w:hAnsi="Arial" w:cs="Arial"/>
          <w:spacing w:val="-1"/>
          <w:position w:val="-1"/>
          <w:sz w:val="16"/>
          <w:szCs w:val="16"/>
        </w:rPr>
        <w:t>a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t</w:t>
      </w:r>
      <w:r>
        <w:rPr>
          <w:rFonts w:ascii="Arial" w:eastAsia="Arial" w:hAnsi="Arial" w:cs="Arial"/>
          <w:spacing w:val="-2"/>
          <w:position w:val="-1"/>
          <w:sz w:val="16"/>
          <w:szCs w:val="16"/>
        </w:rPr>
        <w:t>i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sf</w:t>
      </w:r>
      <w:r>
        <w:rPr>
          <w:rFonts w:ascii="Arial" w:eastAsia="Arial" w:hAnsi="Arial" w:cs="Arial"/>
          <w:spacing w:val="-3"/>
          <w:position w:val="-1"/>
          <w:sz w:val="16"/>
          <w:szCs w:val="16"/>
        </w:rPr>
        <w:t>a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ct</w:t>
      </w:r>
      <w:r>
        <w:rPr>
          <w:rFonts w:ascii="Arial" w:eastAsia="Arial" w:hAnsi="Arial" w:cs="Arial"/>
          <w:spacing w:val="-1"/>
          <w:position w:val="-1"/>
          <w:sz w:val="16"/>
          <w:szCs w:val="16"/>
        </w:rPr>
        <w:t>or</w:t>
      </w:r>
      <w:r>
        <w:rPr>
          <w:rFonts w:ascii="Arial" w:eastAsia="Arial" w:hAnsi="Arial" w:cs="Arial"/>
          <w:position w:val="-1"/>
          <w:sz w:val="16"/>
          <w:szCs w:val="16"/>
        </w:rPr>
        <w:t>y</w:t>
      </w:r>
      <w:r>
        <w:rPr>
          <w:rFonts w:ascii="Arial" w:eastAsia="Arial" w:hAnsi="Arial" w:cs="Arial"/>
          <w:position w:val="-1"/>
          <w:sz w:val="16"/>
          <w:szCs w:val="16"/>
        </w:rPr>
        <w:tab/>
      </w:r>
      <w:r>
        <w:rPr>
          <w:rFonts w:ascii="Arial" w:eastAsia="Arial" w:hAnsi="Arial" w:cs="Arial"/>
          <w:spacing w:val="1"/>
          <w:sz w:val="16"/>
          <w:szCs w:val="16"/>
        </w:rPr>
        <w:t>S</w:t>
      </w:r>
      <w:r>
        <w:rPr>
          <w:rFonts w:ascii="Arial" w:eastAsia="Arial" w:hAnsi="Arial" w:cs="Arial"/>
          <w:spacing w:val="-1"/>
          <w:sz w:val="16"/>
          <w:szCs w:val="16"/>
        </w:rPr>
        <w:t>a</w:t>
      </w:r>
      <w:r>
        <w:rPr>
          <w:rFonts w:ascii="Arial" w:eastAsia="Arial" w:hAnsi="Arial" w:cs="Arial"/>
          <w:spacing w:val="1"/>
          <w:sz w:val="16"/>
          <w:szCs w:val="16"/>
        </w:rPr>
        <w:t>t</w:t>
      </w:r>
      <w:r>
        <w:rPr>
          <w:rFonts w:ascii="Arial" w:eastAsia="Arial" w:hAnsi="Arial" w:cs="Arial"/>
          <w:spacing w:val="-2"/>
          <w:sz w:val="16"/>
          <w:szCs w:val="16"/>
        </w:rPr>
        <w:t>i</w:t>
      </w:r>
      <w:r>
        <w:rPr>
          <w:rFonts w:ascii="Arial" w:eastAsia="Arial" w:hAnsi="Arial" w:cs="Arial"/>
          <w:spacing w:val="1"/>
          <w:sz w:val="16"/>
          <w:szCs w:val="16"/>
        </w:rPr>
        <w:t>sf</w:t>
      </w:r>
      <w:r>
        <w:rPr>
          <w:rFonts w:ascii="Arial" w:eastAsia="Arial" w:hAnsi="Arial" w:cs="Arial"/>
          <w:spacing w:val="-3"/>
          <w:sz w:val="16"/>
          <w:szCs w:val="16"/>
        </w:rPr>
        <w:t>a</w:t>
      </w:r>
      <w:r>
        <w:rPr>
          <w:rFonts w:ascii="Arial" w:eastAsia="Arial" w:hAnsi="Arial" w:cs="Arial"/>
          <w:spacing w:val="1"/>
          <w:sz w:val="16"/>
          <w:szCs w:val="16"/>
        </w:rPr>
        <w:t>ct</w:t>
      </w:r>
      <w:r>
        <w:rPr>
          <w:rFonts w:ascii="Arial" w:eastAsia="Arial" w:hAnsi="Arial" w:cs="Arial"/>
          <w:spacing w:val="-1"/>
          <w:sz w:val="16"/>
          <w:szCs w:val="16"/>
        </w:rPr>
        <w:t>or</w:t>
      </w:r>
      <w:r>
        <w:rPr>
          <w:rFonts w:ascii="Arial" w:eastAsia="Arial" w:hAnsi="Arial" w:cs="Arial"/>
          <w:sz w:val="16"/>
          <w:szCs w:val="16"/>
        </w:rPr>
        <w:t>y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spacing w:val="-1"/>
          <w:position w:val="-1"/>
          <w:sz w:val="16"/>
          <w:szCs w:val="16"/>
        </w:rPr>
        <w:t>Un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s</w:t>
      </w:r>
      <w:r>
        <w:rPr>
          <w:rFonts w:ascii="Arial" w:eastAsia="Arial" w:hAnsi="Arial" w:cs="Arial"/>
          <w:spacing w:val="-1"/>
          <w:position w:val="-1"/>
          <w:sz w:val="16"/>
          <w:szCs w:val="16"/>
        </w:rPr>
        <w:t>a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t</w:t>
      </w:r>
      <w:r>
        <w:rPr>
          <w:rFonts w:ascii="Arial" w:eastAsia="Arial" w:hAnsi="Arial" w:cs="Arial"/>
          <w:spacing w:val="-2"/>
          <w:position w:val="-1"/>
          <w:sz w:val="16"/>
          <w:szCs w:val="16"/>
        </w:rPr>
        <w:t>i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sf</w:t>
      </w:r>
      <w:r>
        <w:rPr>
          <w:rFonts w:ascii="Arial" w:eastAsia="Arial" w:hAnsi="Arial" w:cs="Arial"/>
          <w:spacing w:val="-3"/>
          <w:position w:val="-1"/>
          <w:sz w:val="16"/>
          <w:szCs w:val="16"/>
        </w:rPr>
        <w:t>a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ct</w:t>
      </w:r>
      <w:r>
        <w:rPr>
          <w:rFonts w:ascii="Arial" w:eastAsia="Arial" w:hAnsi="Arial" w:cs="Arial"/>
          <w:spacing w:val="-1"/>
          <w:position w:val="-1"/>
          <w:sz w:val="16"/>
          <w:szCs w:val="16"/>
        </w:rPr>
        <w:t>or</w:t>
      </w:r>
      <w:r>
        <w:rPr>
          <w:rFonts w:ascii="Arial" w:eastAsia="Arial" w:hAnsi="Arial" w:cs="Arial"/>
          <w:position w:val="-1"/>
          <w:sz w:val="16"/>
          <w:szCs w:val="16"/>
        </w:rPr>
        <w:t>y</w:t>
      </w: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before="15" w:after="0" w:line="200" w:lineRule="exact"/>
        <w:rPr>
          <w:sz w:val="20"/>
          <w:szCs w:val="20"/>
        </w:rPr>
      </w:pPr>
    </w:p>
    <w:p w:rsidR="00514D7B" w:rsidRDefault="007B3FBD">
      <w:pPr>
        <w:spacing w:before="32" w:after="0" w:line="240" w:lineRule="auto"/>
        <w:ind w:left="304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ti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g</w:t>
      </w:r>
    </w:p>
    <w:p w:rsidR="00514D7B" w:rsidRDefault="00514D7B">
      <w:pPr>
        <w:spacing w:after="0"/>
        <w:sectPr w:rsidR="00514D7B">
          <w:type w:val="continuous"/>
          <w:pgSz w:w="11920" w:h="16860"/>
          <w:pgMar w:top="1220" w:right="1000" w:bottom="940" w:left="980" w:header="720" w:footer="720" w:gutter="0"/>
          <w:cols w:space="720"/>
        </w:sectPr>
      </w:pPr>
    </w:p>
    <w:p w:rsidR="00514D7B" w:rsidRDefault="00514D7B">
      <w:pPr>
        <w:spacing w:before="19" w:after="0" w:line="220" w:lineRule="exact"/>
      </w:pPr>
    </w:p>
    <w:p w:rsidR="00514D7B" w:rsidRDefault="007B3FBD">
      <w:pPr>
        <w:spacing w:before="18" w:after="0" w:line="240" w:lineRule="auto"/>
        <w:ind w:left="153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9"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B - D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L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V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12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2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-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HE</w:t>
      </w:r>
      <w:r>
        <w:rPr>
          <w:rFonts w:ascii="Arial" w:eastAsia="Arial" w:hAnsi="Arial" w:cs="Arial"/>
          <w:b/>
          <w:bCs/>
          <w:spacing w:val="-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L</w:t>
      </w:r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</w:p>
    <w:p w:rsidR="00514D7B" w:rsidRDefault="00514D7B">
      <w:pPr>
        <w:spacing w:before="20" w:after="0" w:line="220" w:lineRule="exact"/>
      </w:pPr>
    </w:p>
    <w:p w:rsidR="00514D7B" w:rsidRDefault="007B3FBD">
      <w:pPr>
        <w:tabs>
          <w:tab w:val="left" w:pos="700"/>
        </w:tabs>
        <w:spacing w:after="0" w:line="240" w:lineRule="auto"/>
        <w:ind w:left="153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ab/>
        <w:t>INTRODUCTION</w:t>
      </w:r>
    </w:p>
    <w:p w:rsidR="00514D7B" w:rsidRDefault="00514D7B">
      <w:pPr>
        <w:spacing w:before="4" w:after="0" w:line="130" w:lineRule="exact"/>
        <w:rPr>
          <w:sz w:val="13"/>
          <w:szCs w:val="13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CE1EAD">
      <w:pPr>
        <w:tabs>
          <w:tab w:val="left" w:pos="700"/>
        </w:tabs>
        <w:spacing w:after="0" w:line="271" w:lineRule="exact"/>
        <w:ind w:left="153" w:right="-20"/>
        <w:rPr>
          <w:rFonts w:ascii="Arial" w:eastAsia="Arial" w:hAnsi="Arial" w:cs="Arial"/>
          <w:sz w:val="24"/>
          <w:szCs w:val="24"/>
        </w:rPr>
      </w:pPr>
      <w:r>
        <w:pict>
          <v:group id="_x0000_s1762" style="position:absolute;left:0;text-align:left;margin-left:56.15pt;margin-top:25.5pt;width:482.9pt;height:486.9pt;z-index:-251688448;mso-position-horizontal-relative:page" coordorigin="1123,510" coordsize="9658,9738">
            <v:group id="_x0000_s1865" style="position:absolute;left:1866;top:6594;width:2785;height:2780" coordorigin="1866,6594" coordsize="2785,2780">
              <v:shape id="_x0000_s1872" style="position:absolute;left:1866;top:6594;width:2785;height:2780" coordorigin="1866,6594" coordsize="2785,2780" path="m3338,6754r-1051,l2269,6774r-54,60l2197,6834r-315,320l1873,7174r-5,20l1866,7214r2,20l1874,7254r7,20l1891,7294r13,l1920,7314r18,20l3922,9314r16,20l3955,9354r17,l3989,9374r108,l4388,9074r17,-20l4422,9034r16,-20l4454,8994r-488,l3708,8754,3364,8394,3192,8234r-86,-100l2935,7974r-86,-100l2678,7714r-86,-100l2422,7454r-86,-100l2251,7274r184,-180l2468,7054r17,l2518,7014r17,l2552,6994r18,l2587,6974r17,l2622,6954r36,l2676,6934r74,l2768,6914r810,l3529,6874r-24,l3409,6794r-24,l3338,6754e" fillcolor="#c1c1c1" stroked="f">
                <v:path arrowok="t"/>
              </v:shape>
              <v:shape id="_x0000_s1871" style="position:absolute;left:1866;top:6594;width:2785;height:2780" coordorigin="1866,6594" coordsize="2785,2780" path="m3578,6914r-679,l2919,6934r82,l3022,6954r44,l3083,6974r35,l3136,6994r35,l3189,7014r17,l3224,7034r18,l3260,7054r18,l3296,7074r18,l3332,7094r18,l3368,7114r18,l3423,7154r18,l3478,7194r18,l3550,7254r19,l3623,7314r18,l3749,7434r18,l3789,7474r22,20l3833,7514r61,60l3952,7634r53,60l4054,7754r45,60l4140,7874r38,60l4211,7994r30,60l4266,8114r8,20l4281,8134r20,60l4312,8234r6,20l4331,8314r6,60l4338,8414r,20l4332,8494r-11,60l4316,8574r-6,l4303,8594r-24,60l4259,8694r-11,l4237,8714r-13,20l4211,8754r-14,20l4182,8794r-16,l4150,8814r-184,180l4454,8994r15,-20l4483,8974r40,-60l4557,8854r29,-60l4609,8734r18,-60l4640,8614r8,-60l4651,8494r,-20l4651,8454r-2,-20l4648,8414r-3,-20l4642,8354r-12,-60l4613,8234r-7,-40l4582,8134r-19,-40l4553,8054r-11,-20l4531,8014r-12,-20l4506,7954r-13,-20l4480,7914r-15,-20l4450,7854r-15,-20l4419,7814r-17,-20l4385,7754r-18,-20l4349,7714r-19,-40l4311,7654r-20,-20l4270,7594r-21,-20l4227,7554r-23,-40l4181,7494r-23,-40l4134,7434r-25,-20l4083,7374r-26,-20l4031,7314r-28,-20l3976,7274r-29,-40l3873,7174r-25,-40l3578,6914e" fillcolor="#c1c1c1" stroked="f">
                <v:path arrowok="t"/>
              </v:shape>
              <v:shape id="_x0000_s1870" style="position:absolute;left:1866;top:6594;width:2785;height:2780" coordorigin="1866,6594" coordsize="2785,2780" path="m3174,6674r-776,l2361,6714r-19,l2305,6754r1009,l3291,6734r-24,l3221,6694r-24,l3174,6674e" fillcolor="#c1c1c1" stroked="f">
                <v:path arrowok="t"/>
              </v:shape>
              <v:shape id="_x0000_s1869" style="position:absolute;left:1866;top:6594;width:2785;height:2780" coordorigin="1866,6594" coordsize="2785,2780" path="m3105,6654r-669,l2417,6674r711,l3105,6654e" fillcolor="#c1c1c1" stroked="f">
                <v:path arrowok="t"/>
              </v:shape>
              <v:shape id="_x0000_s1868" style="position:absolute;left:1866;top:6594;width:2785;height:2780" coordorigin="1866,6594" coordsize="2785,2780" path="m3060,6634r-566,l2475,6654r607,l3060,6634e" fillcolor="#c1c1c1" stroked="f">
                <v:path arrowok="t"/>
              </v:shape>
              <v:shape id="_x0000_s1867" style="position:absolute;left:1866;top:6594;width:2785;height:2780" coordorigin="1866,6594" coordsize="2785,2780" path="m2992,6614r-440,l2533,6634r482,l2992,6614e" fillcolor="#c1c1c1" stroked="f">
                <v:path arrowok="t"/>
              </v:shape>
              <v:shape id="_x0000_s1866" style="position:absolute;left:1866;top:6594;width:2785;height:2780" coordorigin="1866,6594" coordsize="2785,2780" path="m2904,6594r-272,l2612,6614r314,l2904,6594e" fillcolor="#c1c1c1" stroked="f">
                <v:path arrowok="t"/>
              </v:shape>
            </v:group>
            <v:group id="_x0000_s1852" style="position:absolute;left:3204;top:5325;width:3060;height:2740" coordorigin="3204,5325" coordsize="3060,2740">
              <v:shape id="_x0000_s1864" style="position:absolute;left:3204;top:5325;width:3060;height:2740" coordorigin="3204,5325" coordsize="3060,2740" path="m4414,5485r-866,l3532,5505r-17,20l3219,5825r-9,l3205,5845r-1,20l3206,5905r5,20l3218,5925r11,20l3241,5965r16,20l3275,6005,5330,8065r75,l5426,8045r13,l5454,8025r19,-20l5487,7985r13,l5510,7965r10,-20l5525,7925r3,l5528,7905r-4,l5520,7885r-7,l5316,7685r-94,-100l5175,7545r-47,-60l5035,7405r-47,-60l4941,7305r-46,-60l4801,7165r-46,-60l4662,7025r-46,-60l4570,6925r53,-60l4666,6825r33,-40l4715,6785r17,-20l4749,6745r36,l4803,6725r764,l5504,6685r-1179,l3581,5945r155,-160l3751,5765r15,l3780,5745r15,-20l3810,5725r16,-20l3842,5705r16,-20l3875,5685r18,-20l3933,5665r18,-20l4582,5645r-16,-20l4551,5605r-15,l4506,5565r-15,l4460,5525r-15,l4429,5505r-15,-20e" fillcolor="#c1c1c1" stroked="f">
                <v:path arrowok="t"/>
              </v:shape>
              <v:shape id="_x0000_s1863" style="position:absolute;left:3204;top:5325;width:3060;height:2740" coordorigin="3204,5325" coordsize="3060,2740" path="m6148,7325r-93,l6072,7345r57,l6148,7325e" fillcolor="#c1c1c1" stroked="f">
                <v:path arrowok="t"/>
              </v:shape>
              <v:shape id="_x0000_s1862" style="position:absolute;left:3204;top:5325;width:3060;height:2740" coordorigin="3204,5325" coordsize="3060,2740" path="m5567,6725r-592,l4999,6745r55,l5072,6765r19,l5110,6785r39,l5168,6805r17,l5201,6825r17,l5235,6845r17,l5270,6865r17,l5305,6885r18,l5341,6905r18,l5378,6925r457,280l6037,7325r122,l6172,7305r16,-20l6208,7265r14,l6234,7245r11,-20l6256,7205r6,-20l6264,7185r-1,-20l6254,7145r-16,l6228,7125r-15,-20l6192,7105r-10,-20l6168,7085r-16,-20l6134,7065r-44,-40l6059,7025,5907,6925,5629,6765r-62,-40e" fillcolor="#c1c1c1" stroked="f">
                <v:path arrowok="t"/>
              </v:shape>
              <v:shape id="_x0000_s1861" style="position:absolute;left:3204;top:5325;width:3060;height:2740" coordorigin="3204,5325" coordsize="3060,2740" path="m4727,5805r-367,l4410,5865r10,l4434,5885r14,20l4462,5905r13,20l4487,5945r12,20l4511,5965r11,20l4533,6005r11,20l4555,6045r27,60l4595,6145r5,l4612,6205r3,40l4614,6265r-7,60l4590,6385r-16,40l4564,6425r-11,20l4512,6505r-187,180l5504,6685r-50,-40l5436,6645r-18,-20l5401,6625r-18,-20l5349,6605r-17,-20l5281,6565r-19,-20l5244,6545r-18,-20l5190,6525r-19,-20l5153,6505r-18,-20l5097,6485r-20,-20l5019,6465r-19,-20l4862,6445r5,-20l4872,6405r3,l4879,6385r7,-60l4888,6245r-1,l4886,6225r-7,-60l4865,6105r-12,-40l4847,6045r-19,-60l4811,5945r-8,l4793,5925r-10,-20l4772,5885r-12,-20l4747,5845r-10,-20l4727,5805e" fillcolor="#c1c1c1" stroked="f">
                <v:path arrowok="t"/>
              </v:shape>
              <v:shape id="_x0000_s1860" style="position:absolute;left:3204;top:5325;width:3060;height:2740" coordorigin="3204,5325" coordsize="3060,2740" path="m4627,5685r-429,l4214,5705r16,l4246,5725r16,l4295,5765r16,l4344,5805r372,l4704,5785r-11,-20l4681,5745r-13,l4655,5725r-14,-20l4627,5685e" fillcolor="#c1c1c1" stroked="f">
                <v:path arrowok="t"/>
              </v:shape>
              <v:shape id="_x0000_s1859" style="position:absolute;left:3204;top:5325;width:3060;height:2740" coordorigin="3204,5325" coordsize="3060,2740" path="m4582,5645r-498,l4104,5665r41,l4166,5685r447,l4597,5665r-15,-20e" fillcolor="#c1c1c1" stroked="f">
                <v:path arrowok="t"/>
              </v:shape>
              <v:shape id="_x0000_s1858" style="position:absolute;left:3204;top:5325;width:3060;height:2740" coordorigin="3204,5325" coordsize="3060,2740" path="m4350,5445r-759,l3577,5465r-14,20l4398,5485r-16,-20l4366,5465r-16,-20e" fillcolor="#c1c1c1" stroked="f">
                <v:path arrowok="t"/>
              </v:shape>
              <v:shape id="_x0000_s1857" style="position:absolute;left:3204;top:5325;width:3060;height:2740" coordorigin="3204,5325" coordsize="3060,2740" path="m4316,5425r-695,l3603,5445r730,l4316,5425e" fillcolor="#c1c1c1" stroked="f">
                <v:path arrowok="t"/>
              </v:shape>
              <v:shape id="_x0000_s1856" style="position:absolute;left:3204;top:5325;width:3060;height:2740" coordorigin="3204,5325" coordsize="3060,2740" path="m4247,5385r-578,l3654,5405r-16,20l4299,5425r-17,-20l4264,5405r-17,-20e" fillcolor="#c1c1c1" stroked="f">
                <v:path arrowok="t"/>
              </v:shape>
              <v:shape id="_x0000_s1855" style="position:absolute;left:3204;top:5325;width:3060;height:2740" coordorigin="3204,5325" coordsize="3060,2740" path="m4211,5365r-503,l3689,5385r540,l4211,5365e" fillcolor="#c1c1c1" stroked="f">
                <v:path arrowok="t"/>
              </v:shape>
              <v:shape id="_x0000_s1854" style="position:absolute;left:3204;top:5325;width:3060;height:2740" coordorigin="3204,5325" coordsize="3060,2740" path="m4155,5345r-390,l3746,5365r428,l4155,5345e" fillcolor="#c1c1c1" stroked="f">
                <v:path arrowok="t"/>
              </v:shape>
              <v:shape id="_x0000_s1853" style="position:absolute;left:3204;top:5325;width:3060;height:2740" coordorigin="3204,5325" coordsize="3060,2740" path="m4095,5325r-274,l3802,5345r313,l4095,5325e" fillcolor="#c1c1c1" stroked="f">
                <v:path arrowok="t"/>
              </v:shape>
            </v:group>
            <v:group id="_x0000_s1848" style="position:absolute;left:4690;top:4157;width:2877;height:2876" coordorigin="4690,4157" coordsize="2877,2876">
              <v:shape id="_x0000_s1851" style="position:absolute;left:4690;top:4157;width:2877;height:2876" coordorigin="4690,4157" coordsize="2877,2876" path="m4900,4157r-60,19l4779,4230r-44,45l4698,4326r-8,37l4694,4384r7,18l4711,4420r80,126l6309,6941r36,51l6409,7033r17,-3l6488,6983r46,-49l6560,6870r1,-10l6555,6848r-3,-10l6546,6826r-8,-12l6140,6202r-21,-32l6399,5890r-468,l5109,4618r-44,-66l5066,4551r474,l4955,4179r-15,-9l4922,4163r-22,-6e" fillcolor="#c1c1c1" stroked="f">
                <v:path arrowok="t"/>
              </v:shape>
              <v:shape id="_x0000_s1850" style="position:absolute;left:4690;top:4157;width:2877;height:2876" coordorigin="4690,4157" coordsize="2877,2876" path="m7199,5599r-509,l7346,6020r14,7l7371,6032r20,8l7401,6040r19,-5l7481,5990r51,-52l7567,5877r-4,-22l7523,5809r-53,-37l7199,5599e" fillcolor="#c1c1c1" stroked="f">
                <v:path arrowok="t"/>
              </v:shape>
              <v:shape id="_x0000_s1849" style="position:absolute;left:4690;top:4157;width:2877;height:2876" coordorigin="4690,4157" coordsize="2877,2876" path="m5540,4551r-474,l6408,5413r-477,477l6399,5890r291,-291l7199,5599,5540,4551e" fillcolor="#c1c1c1" stroked="f">
                <v:path arrowok="t"/>
              </v:shape>
            </v:group>
            <v:group id="_x0000_s1845" style="position:absolute;left:5641;top:2743;width:2325;height:2883" coordorigin="5641,2743" coordsize="2325,2883">
              <v:shape id="_x0000_s1847" style="position:absolute;left:5641;top:2743;width:2325;height:2883" coordorigin="5641,2743" coordsize="2325,2883" path="m6300,2743r-644,631l5641,3426r2,26l5679,3519,7768,5612r36,14l7826,5621r66,-42l7937,5531r25,-52l7966,5468r-1,-9l7960,5447r-4,-10l7950,5429,7021,4500r244,-245l6777,4255,6025,3503r508,-508l6536,2989r-22,-63l6471,2873r-44,-45l6366,2774r-57,-30l6300,2743e" fillcolor="#c1c1c1" stroked="f">
                <v:path arrowok="t"/>
              </v:shape>
              <v:shape id="_x0000_s1846" style="position:absolute;left:5641;top:2743;width:2325;height:2883" coordorigin="5641,2743" coordsize="2325,2883" path="m7272,3770r-9,2l7257,3775r-480,480l7265,4255r237,-236l7503,4011r,-10l7502,3991r-31,-57l7432,3888r-50,-50l7336,3798r-55,-27l7272,3770e" fillcolor="#c1c1c1" stroked="f">
                <v:path arrowok="t"/>
              </v:shape>
            </v:group>
            <v:group id="_x0000_s1841" style="position:absolute;left:6452;top:1604;width:2769;height:2769" coordorigin="6452,1604" coordsize="2769,2769">
              <v:shape id="_x0000_s1844" style="position:absolute;left:6452;top:1604;width:2769;height:2769" coordorigin="6452,1604" coordsize="2769,2769" path="m7462,2432r-365,l9022,4357r10,8l9042,4369r10,3l9061,4373r19,-6l9147,4324r44,-48l9216,4225r4,-11l9220,4204r-8,-19l9205,4175,7462,2432e" fillcolor="#c1c1c1" stroked="f">
                <v:path arrowok="t"/>
              </v:shape>
              <v:shape id="_x0000_s1843" style="position:absolute;left:6452;top:1604;width:2769;height:2769" coordorigin="6452,1604" coordsize="2769,2769" path="m6700,2826r-11,l6698,2827r2,-1e" fillcolor="#c1c1c1" stroked="f">
                <v:path arrowok="t"/>
              </v:shape>
              <v:shape id="_x0000_s1842" style="position:absolute;left:6452;top:1604;width:2769;height:2769" coordorigin="6452,1604" coordsize="2769,2769" path="m7439,1604r-11,l7421,1608r-966,966l6452,2581r1,11l6488,2660r40,47l6576,2755r47,40l6678,2826r22,l6705,2823r392,-391l7462,2432,7279,2249r392,-391l7674,1850r-21,-62l7609,1735r-44,-44l7504,1636r-56,-31l7439,1604e" fillcolor="#c1c1c1" stroked="f">
                <v:path arrowok="t"/>
              </v:shape>
            </v:group>
            <v:group id="_x0000_s1839" style="position:absolute;left:1133;top:520;width:2743;height:252" coordorigin="1133,520" coordsize="2743,252">
              <v:shape id="_x0000_s1840" style="position:absolute;left:1133;top:520;width:2743;height:252" coordorigin="1133,520" coordsize="2743,252" path="m1133,772r2743,l3876,520r-2743,l1133,772e" fillcolor="yellow" stroked="f">
                <v:path arrowok="t"/>
              </v:shape>
            </v:group>
            <v:group id="_x0000_s1837" style="position:absolute;left:3876;top:520;width:1274;height:252" coordorigin="3876,520" coordsize="1274,252">
              <v:shape id="_x0000_s1838" style="position:absolute;left:3876;top:520;width:1274;height:252" coordorigin="3876,520" coordsize="1274,252" path="m3876,772r1274,l5150,520r-1274,l3876,772e" fillcolor="#ffe6d5" stroked="f">
                <v:path arrowok="t"/>
              </v:shape>
            </v:group>
            <v:group id="_x0000_s1835" style="position:absolute;left:5150;top:520;width:5621;height:252" coordorigin="5150,520" coordsize="5621,252">
              <v:shape id="_x0000_s1836" style="position:absolute;left:5150;top:520;width:5621;height:252" coordorigin="5150,520" coordsize="5621,252" path="m5150,772r5621,l10771,520r-5621,l5150,772e" fillcolor="yellow" stroked="f">
                <v:path arrowok="t"/>
              </v:shape>
            </v:group>
            <v:group id="_x0000_s1833" style="position:absolute;left:3876;top:768;width:5;height:5" coordorigin="3876,768" coordsize="5,5">
              <v:shape id="_x0000_s1834" style="position:absolute;left:3876;top:768;width:5;height:5" coordorigin="3876,768" coordsize="5,5" path="m3881,772r-5,-4e" filled="f" strokecolor="#c85100" strokeweight=".12pt">
                <v:path arrowok="t"/>
              </v:shape>
            </v:group>
            <v:group id="_x0000_s1831" style="position:absolute;left:3876;top:525;width:2;height:242" coordorigin="3876,525" coordsize="2,242">
              <v:shape id="_x0000_s1832" style="position:absolute;left:3876;top:525;width:2;height:242" coordorigin="3876,525" coordsize="0,242" path="m3876,768r,-243e" filled="f" strokecolor="#c85100" strokeweight=".12pt">
                <v:path arrowok="t"/>
              </v:shape>
            </v:group>
            <v:group id="_x0000_s1829" style="position:absolute;left:3876;top:520;width:5;height:5" coordorigin="3876,520" coordsize="5,5">
              <v:shape id="_x0000_s1830" style="position:absolute;left:3876;top:520;width:5;height:5" coordorigin="3876,520" coordsize="5,5" path="m3876,525r5,-5e" filled="f" strokecolor="#c85100" strokeweight=".12pt">
                <v:path arrowok="t"/>
              </v:shape>
            </v:group>
            <v:group id="_x0000_s1827" style="position:absolute;left:4750;top:768;width:5;height:5" coordorigin="4750,768" coordsize="5,5">
              <v:shape id="_x0000_s1828" style="position:absolute;left:4750;top:768;width:5;height:5" coordorigin="4750,768" coordsize="5,5" path="m4750,772r4,-4e" filled="f" strokecolor="#c85100" strokeweight=".12pt">
                <v:path arrowok="t"/>
              </v:shape>
            </v:group>
            <v:group id="_x0000_s1825" style="position:absolute;left:4754;top:525;width:2;height:242" coordorigin="4754,525" coordsize="2,242">
              <v:shape id="_x0000_s1826" style="position:absolute;left:4754;top:525;width:2;height:242" coordorigin="4754,525" coordsize="0,242" path="m4754,768r,-243e" filled="f" strokecolor="#c85100" strokeweight=".12pt">
                <v:path arrowok="t"/>
              </v:shape>
            </v:group>
            <v:group id="_x0000_s1823" style="position:absolute;left:4750;top:520;width:5;height:5" coordorigin="4750,520" coordsize="5,5">
              <v:shape id="_x0000_s1824" style="position:absolute;left:4750;top:520;width:5;height:5" coordorigin="4750,520" coordsize="5,5" path="m4754,525r-4,-5e" filled="f" strokecolor="#c85100" strokeweight=".12pt">
                <v:path arrowok="t"/>
              </v:shape>
            </v:group>
            <v:group id="_x0000_s1821" style="position:absolute;left:1133;top:772;width:3950;height:254" coordorigin="1133,772" coordsize="3950,254">
              <v:shape id="_x0000_s1822" style="position:absolute;left:1133;top:772;width:3950;height:254" coordorigin="1133,772" coordsize="3950,254" path="m1133,1027r3950,l5083,772r-3950,l1133,1027e" fillcolor="yellow" stroked="f">
                <v:path arrowok="t"/>
              </v:shape>
            </v:group>
            <v:group id="_x0000_s1819" style="position:absolute;left:1625;top:1027;width:2366;height:252" coordorigin="1625,1027" coordsize="2366,252">
              <v:shape id="_x0000_s1820" style="position:absolute;left:1625;top:1027;width:2366;height:252" coordorigin="1625,1027" coordsize="2366,252" path="m1625,1279r2366,l3991,1027r-2366,l1625,1279e" fillcolor="yellow" stroked="f">
                <v:path arrowok="t"/>
              </v:shape>
            </v:group>
            <v:group id="_x0000_s1817" style="position:absolute;left:1625;top:1279;width:1668;height:252" coordorigin="1625,1279" coordsize="1668,252">
              <v:shape id="_x0000_s1818" style="position:absolute;left:1625;top:1279;width:1668;height:252" coordorigin="1625,1279" coordsize="1668,252" path="m1625,1531r1668,l3293,1279r-1668,l1625,1531e" fillcolor="yellow" stroked="f">
                <v:path arrowok="t"/>
              </v:shape>
            </v:group>
            <v:group id="_x0000_s1815" style="position:absolute;left:1625;top:1531;width:4322;height:254" coordorigin="1625,1531" coordsize="4322,254">
              <v:shape id="_x0000_s1816" style="position:absolute;left:1625;top:1531;width:4322;height:254" coordorigin="1625,1531" coordsize="4322,254" path="m1625,1785r4322,l5947,1531r-4322,l1625,1785e" fillcolor="yellow" stroked="f">
                <v:path arrowok="t"/>
              </v:shape>
            </v:group>
            <v:group id="_x0000_s1813" style="position:absolute;left:1625;top:1785;width:3528;height:252" coordorigin="1625,1785" coordsize="3528,252">
              <v:shape id="_x0000_s1814" style="position:absolute;left:1625;top:1785;width:3528;height:252" coordorigin="1625,1785" coordsize="3528,252" path="m1625,2037r3528,l5153,1785r-3528,l1625,2037e" fillcolor="yellow" stroked="f">
                <v:path arrowok="t"/>
              </v:shape>
            </v:group>
            <v:group id="_x0000_s1811" style="position:absolute;left:1625;top:2037;width:5338;height:254" coordorigin="1625,2037" coordsize="5338,254">
              <v:shape id="_x0000_s1812" style="position:absolute;left:1625;top:2037;width:5338;height:254" coordorigin="1625,2037" coordsize="5338,254" path="m1625,2292r5337,l6962,2037r-5337,l1625,2292e" fillcolor="yellow" stroked="f">
                <v:path arrowok="t"/>
              </v:shape>
            </v:group>
            <v:group id="_x0000_s1809" style="position:absolute;left:1625;top:2292;width:8345;height:252" coordorigin="1625,2292" coordsize="8345,252">
              <v:shape id="_x0000_s1810" style="position:absolute;left:1625;top:2292;width:8345;height:252" coordorigin="1625,2292" coordsize="8345,252" path="m1625,2544r8345,l9970,2292r-8345,l1625,2544e" fillcolor="yellow" stroked="f">
                <v:path arrowok="t"/>
              </v:shape>
            </v:group>
            <v:group id="_x0000_s1807" style="position:absolute;left:1625;top:2544;width:1963;height:254" coordorigin="1625,2544" coordsize="1963,254">
              <v:shape id="_x0000_s1808" style="position:absolute;left:1625;top:2544;width:1963;height:254" coordorigin="1625,2544" coordsize="1963,254" path="m1625,2798r1963,l3588,2544r-1963,l1625,2798e" fillcolor="yellow" stroked="f">
                <v:path arrowok="t"/>
              </v:shape>
            </v:group>
            <v:group id="_x0000_s1805" style="position:absolute;left:3588;top:2544;width:1195;height:254" coordorigin="3588,2544" coordsize="1195,254">
              <v:shape id="_x0000_s1806" style="position:absolute;left:3588;top:2544;width:1195;height:254" coordorigin="3588,2544" coordsize="1195,254" path="m3588,2798r1195,l4783,2544r-1195,l3588,2798e" fillcolor="#ffd5ff" stroked="f">
                <v:path arrowok="t"/>
              </v:shape>
            </v:group>
            <v:group id="_x0000_s1803" style="position:absolute;left:3588;top:2791;width:5;height:5" coordorigin="3588,2791" coordsize="5,5">
              <v:shape id="_x0000_s1804" style="position:absolute;left:3588;top:2791;width:5;height:5" coordorigin="3588,2791" coordsize="5,5" path="m3593,2796r-5,-5e" filled="f" strokecolor="purple" strokeweight=".12pt">
                <v:path arrowok="t"/>
              </v:shape>
            </v:group>
            <v:group id="_x0000_s1801" style="position:absolute;left:3588;top:2548;width:2;height:242" coordorigin="3588,2548" coordsize="2,242">
              <v:shape id="_x0000_s1802" style="position:absolute;left:3588;top:2548;width:2;height:242" coordorigin="3588,2548" coordsize="0,242" path="m3588,2791r,-243e" filled="f" strokecolor="purple" strokeweight=".12pt">
                <v:path arrowok="t"/>
              </v:shape>
            </v:group>
            <v:group id="_x0000_s1799" style="position:absolute;left:3588;top:2544;width:5;height:5" coordorigin="3588,2544" coordsize="5,5">
              <v:shape id="_x0000_s1800" style="position:absolute;left:3588;top:2544;width:5;height:5" coordorigin="3588,2544" coordsize="5,5" path="m3588,2548r5,-4e" filled="f" strokecolor="purple" strokeweight=".12pt">
                <v:path arrowok="t"/>
              </v:shape>
            </v:group>
            <v:group id="_x0000_s1797" style="position:absolute;left:4366;top:2791;width:5;height:5" coordorigin="4366,2791" coordsize="5,5">
              <v:shape id="_x0000_s1798" style="position:absolute;left:4366;top:2791;width:5;height:5" coordorigin="4366,2791" coordsize="5,5" path="m4366,2796r4,-5e" filled="f" strokecolor="purple" strokeweight=".12pt">
                <v:path arrowok="t"/>
              </v:shape>
            </v:group>
            <v:group id="_x0000_s1795" style="position:absolute;left:4370;top:2548;width:2;height:242" coordorigin="4370,2548" coordsize="2,242">
              <v:shape id="_x0000_s1796" style="position:absolute;left:4370;top:2548;width:2;height:242" coordorigin="4370,2548" coordsize="0,242" path="m4370,2791r,-243e" filled="f" strokecolor="purple" strokeweight=".12pt">
                <v:path arrowok="t"/>
              </v:shape>
            </v:group>
            <v:group id="_x0000_s1793" style="position:absolute;left:4366;top:2544;width:5;height:5" coordorigin="4366,2544" coordsize="5,5">
              <v:shape id="_x0000_s1794" style="position:absolute;left:4366;top:2544;width:5;height:5" coordorigin="4366,2544" coordsize="5,5" path="m4370,2548r-4,-4e" filled="f" strokecolor="purple" strokeweight=".12pt">
                <v:path arrowok="t"/>
              </v:shape>
            </v:group>
            <v:group id="_x0000_s1791" style="position:absolute;left:1625;top:2798;width:4910;height:252" coordorigin="1625,2798" coordsize="4910,252">
              <v:shape id="_x0000_s1792" style="position:absolute;left:1625;top:2798;width:4910;height:252" coordorigin="1625,2798" coordsize="4910,252" path="m1625,3050r4910,l6535,2798r-4910,l1625,3050e" fillcolor="yellow" stroked="f">
                <v:path arrowok="t"/>
              </v:shape>
            </v:group>
            <v:group id="_x0000_s1789" style="position:absolute;left:2746;top:7718;width:960;height:252" coordorigin="2746,7718" coordsize="960,252">
              <v:shape id="_x0000_s1790" style="position:absolute;left:2746;top:7718;width:960;height:252" coordorigin="2746,7718" coordsize="960,252" path="m2746,7970r960,l3706,7718r-960,l2746,7970e" fillcolor="#ffd5ff" stroked="f">
                <v:path arrowok="t"/>
              </v:shape>
            </v:group>
            <v:group id="_x0000_s1787" style="position:absolute;left:2746;top:7965;width:5;height:5" coordorigin="2746,7965" coordsize="5,5">
              <v:shape id="_x0000_s1788" style="position:absolute;left:2746;top:7965;width:5;height:5" coordorigin="2746,7965" coordsize="5,5" path="m2750,7970r-4,-5e" filled="f" strokecolor="purple" strokeweight=".12pt">
                <v:path arrowok="t"/>
              </v:shape>
            </v:group>
            <v:group id="_x0000_s1785" style="position:absolute;left:2746;top:7723;width:2;height:242" coordorigin="2746,7723" coordsize="2,242">
              <v:shape id="_x0000_s1786" style="position:absolute;left:2746;top:7723;width:2;height:242" coordorigin="2746,7723" coordsize="0,242" path="m2746,7965r,-242e" filled="f" strokecolor="purple" strokeweight=".12pt">
                <v:path arrowok="t"/>
              </v:shape>
            </v:group>
            <v:group id="_x0000_s1783" style="position:absolute;left:2746;top:7718;width:5;height:5" coordorigin="2746,7718" coordsize="5,5">
              <v:shape id="_x0000_s1784" style="position:absolute;left:2746;top:7718;width:5;height:5" coordorigin="2746,7718" coordsize="5,5" path="m2746,7723r4,-5e" filled="f" strokecolor="purple" strokeweight=".12pt">
                <v:path arrowok="t"/>
              </v:shape>
            </v:group>
            <v:group id="_x0000_s1781" style="position:absolute;left:3288;top:7965;width:5;height:5" coordorigin="3288,7965" coordsize="5,5">
              <v:shape id="_x0000_s1782" style="position:absolute;left:3288;top:7965;width:5;height:5" coordorigin="3288,7965" coordsize="5,5" path="m3288,7970r5,-5e" filled="f" strokecolor="purple" strokeweight=".12pt">
                <v:path arrowok="t"/>
              </v:shape>
            </v:group>
            <v:group id="_x0000_s1779" style="position:absolute;left:3293;top:7723;width:2;height:242" coordorigin="3293,7723" coordsize="2,242">
              <v:shape id="_x0000_s1780" style="position:absolute;left:3293;top:7723;width:2;height:242" coordorigin="3293,7723" coordsize="0,242" path="m3293,7965r,-242e" filled="f" strokecolor="purple" strokeweight=".12pt">
                <v:path arrowok="t"/>
              </v:shape>
            </v:group>
            <v:group id="_x0000_s1777" style="position:absolute;left:3288;top:7718;width:5;height:5" coordorigin="3288,7718" coordsize="5,5">
              <v:shape id="_x0000_s1778" style="position:absolute;left:3288;top:7718;width:5;height:5" coordorigin="3288,7718" coordsize="5,5" path="m3293,7723r-5,-5e" filled="f" strokecolor="purple" strokeweight=".12pt">
                <v:path arrowok="t"/>
              </v:shape>
            </v:group>
            <v:group id="_x0000_s1775" style="position:absolute;left:1133;top:8224;width:9638;height:252" coordorigin="1133,8224" coordsize="9638,252">
              <v:shape id="_x0000_s1776" style="position:absolute;left:1133;top:8224;width:9638;height:252" coordorigin="1133,8224" coordsize="9638,252" path="m1133,8476r9638,l10771,8224r-9638,l1133,8476e" fillcolor="yellow" stroked="f">
                <v:path arrowok="t"/>
              </v:shape>
            </v:group>
            <v:group id="_x0000_s1773" style="position:absolute;left:1133;top:8476;width:6874;height:252" coordorigin="1133,8476" coordsize="6874,252">
              <v:shape id="_x0000_s1774" style="position:absolute;left:1133;top:8476;width:6874;height:252" coordorigin="1133,8476" coordsize="6874,252" path="m1133,8728r6873,l8006,8476r-6873,l1133,8728e" fillcolor="yellow" stroked="f">
                <v:path arrowok="t"/>
              </v:shape>
            </v:group>
            <v:group id="_x0000_s1771" style="position:absolute;left:1985;top:8983;width:3696;height:252" coordorigin="1985,8983" coordsize="3696,252">
              <v:shape id="_x0000_s1772" style="position:absolute;left:1985;top:8983;width:3696;height:252" coordorigin="1985,8983" coordsize="3696,252" path="m1985,9235r3696,l5681,8983r-3696,l1985,9235e" fillcolor="yellow" stroked="f">
                <v:path arrowok="t"/>
              </v:shape>
            </v:group>
            <v:group id="_x0000_s1769" style="position:absolute;left:1985;top:9235;width:4428;height:254" coordorigin="1985,9235" coordsize="4428,254">
              <v:shape id="_x0000_s1770" style="position:absolute;left:1985;top:9235;width:4428;height:254" coordorigin="1985,9235" coordsize="4428,254" path="m1985,9489r4428,l6413,9235r-4428,l1985,9489e" fillcolor="yellow" stroked="f">
                <v:path arrowok="t"/>
              </v:shape>
            </v:group>
            <v:group id="_x0000_s1767" style="position:absolute;left:1985;top:9489;width:7034;height:252" coordorigin="1985,9489" coordsize="7034,252">
              <v:shape id="_x0000_s1768" style="position:absolute;left:1985;top:9489;width:7034;height:252" coordorigin="1985,9489" coordsize="7034,252" path="m1985,9741r7034,l9019,9489r-7034,l1985,9741e" fillcolor="yellow" stroked="f">
                <v:path arrowok="t"/>
              </v:shape>
            </v:group>
            <v:group id="_x0000_s1765" style="position:absolute;left:1985;top:9741;width:6374;height:252" coordorigin="1985,9741" coordsize="6374,252">
              <v:shape id="_x0000_s1766" style="position:absolute;left:1985;top:9741;width:6374;height:252" coordorigin="1985,9741" coordsize="6374,252" path="m1985,9993r6374,l8359,9741r-6374,l1985,9993e" fillcolor="yellow" stroked="f">
                <v:path arrowok="t"/>
              </v:shape>
            </v:group>
            <v:group id="_x0000_s1763" style="position:absolute;left:1985;top:9993;width:4488;height:254" coordorigin="1985,9993" coordsize="4488,254">
              <v:shape id="_x0000_s1764" style="position:absolute;left:1985;top:9993;width:4488;height:254" coordorigin="1985,9993" coordsize="4488,254" path="m1985,10248r4488,l6473,9993r-4488,l1985,10248e" fillcolor="yellow" stroked="f">
                <v:path arrowok="t"/>
              </v:shape>
            </v:group>
            <w10:wrap anchorx="page"/>
          </v:group>
        </w:pict>
      </w:r>
      <w:r w:rsidR="007B3FBD">
        <w:rPr>
          <w:rFonts w:ascii="Arial" w:eastAsia="Arial" w:hAnsi="Arial" w:cs="Arial"/>
          <w:b/>
          <w:bCs/>
          <w:position w:val="-1"/>
          <w:sz w:val="24"/>
          <w:szCs w:val="24"/>
        </w:rPr>
        <w:t>2</w:t>
      </w:r>
      <w:r w:rsidR="007B3FBD">
        <w:rPr>
          <w:rFonts w:ascii="Arial" w:eastAsia="Arial" w:hAnsi="Arial" w:cs="Arial"/>
          <w:b/>
          <w:bCs/>
          <w:position w:val="-1"/>
          <w:sz w:val="24"/>
          <w:szCs w:val="24"/>
        </w:rPr>
        <w:tab/>
        <w:t>I</w:t>
      </w:r>
      <w:r w:rsidR="007B3FBD">
        <w:rPr>
          <w:rFonts w:ascii="Arial" w:eastAsia="Arial" w:hAnsi="Arial" w:cs="Arial"/>
          <w:b/>
          <w:bCs/>
          <w:spacing w:val="-1"/>
          <w:position w:val="-1"/>
          <w:sz w:val="24"/>
          <w:szCs w:val="24"/>
        </w:rPr>
        <w:t>M</w:t>
      </w:r>
      <w:r w:rsidR="007B3FBD"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P</w:t>
      </w:r>
      <w:r w:rsidR="007B3FBD">
        <w:rPr>
          <w:rFonts w:ascii="Arial" w:eastAsia="Arial" w:hAnsi="Arial" w:cs="Arial"/>
          <w:b/>
          <w:bCs/>
          <w:position w:val="-1"/>
          <w:sz w:val="24"/>
          <w:szCs w:val="24"/>
        </w:rPr>
        <w:t>L</w:t>
      </w:r>
      <w:r w:rsidR="007B3FBD"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E</w:t>
      </w:r>
      <w:r w:rsidR="007B3FBD">
        <w:rPr>
          <w:rFonts w:ascii="Arial" w:eastAsia="Arial" w:hAnsi="Arial" w:cs="Arial"/>
          <w:b/>
          <w:bCs/>
          <w:spacing w:val="-1"/>
          <w:position w:val="-1"/>
          <w:sz w:val="24"/>
          <w:szCs w:val="24"/>
        </w:rPr>
        <w:t>M</w:t>
      </w:r>
      <w:r w:rsidR="007B3FBD"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E</w:t>
      </w:r>
      <w:r w:rsidR="007B3FBD">
        <w:rPr>
          <w:rFonts w:ascii="Arial" w:eastAsia="Arial" w:hAnsi="Arial" w:cs="Arial"/>
          <w:b/>
          <w:bCs/>
          <w:position w:val="-1"/>
          <w:sz w:val="24"/>
          <w:szCs w:val="24"/>
        </w:rPr>
        <w:t>N</w:t>
      </w:r>
      <w:r w:rsidR="007B3FBD">
        <w:rPr>
          <w:rFonts w:ascii="Arial" w:eastAsia="Arial" w:hAnsi="Arial" w:cs="Arial"/>
          <w:b/>
          <w:bCs/>
          <w:spacing w:val="2"/>
          <w:position w:val="-1"/>
          <w:sz w:val="24"/>
          <w:szCs w:val="24"/>
        </w:rPr>
        <w:t>T</w:t>
      </w:r>
      <w:r w:rsidR="007B3FBD">
        <w:rPr>
          <w:rFonts w:ascii="Arial" w:eastAsia="Arial" w:hAnsi="Arial" w:cs="Arial"/>
          <w:b/>
          <w:bCs/>
          <w:spacing w:val="-5"/>
          <w:position w:val="-1"/>
          <w:sz w:val="24"/>
          <w:szCs w:val="24"/>
        </w:rPr>
        <w:t>A</w:t>
      </w:r>
      <w:r w:rsidR="007B3FBD">
        <w:rPr>
          <w:rFonts w:ascii="Arial" w:eastAsia="Arial" w:hAnsi="Arial" w:cs="Arial"/>
          <w:b/>
          <w:bCs/>
          <w:position w:val="-1"/>
          <w:sz w:val="24"/>
          <w:szCs w:val="24"/>
        </w:rPr>
        <w:t>TION</w:t>
      </w:r>
    </w:p>
    <w:p w:rsidR="00514D7B" w:rsidRDefault="00514D7B">
      <w:pPr>
        <w:spacing w:before="15" w:after="0" w:line="200" w:lineRule="exact"/>
        <w:rPr>
          <w:sz w:val="20"/>
          <w:szCs w:val="20"/>
        </w:rPr>
      </w:pPr>
    </w:p>
    <w:p w:rsidR="00514D7B" w:rsidRDefault="007B3FBD">
      <w:pPr>
        <w:spacing w:before="37" w:after="0" w:line="252" w:lineRule="exact"/>
        <w:ind w:left="153" w:right="7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5"/>
        </w:rPr>
        <w:t xml:space="preserve"> </w:t>
      </w:r>
      <w:commentRangeStart w:id="131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cu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commentRangeEnd w:id="131"/>
      <w:r w:rsidR="003259B9">
        <w:rPr>
          <w:rStyle w:val="CommentReference"/>
        </w:rPr>
        <w:commentReference w:id="131"/>
      </w:r>
      <w:proofErr w:type="gramStart"/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  <w:sz w:val="16"/>
          <w:szCs w:val="16"/>
        </w:rPr>
        <w:t>[</w:t>
      </w:r>
      <w:proofErr w:type="gramEnd"/>
      <w:r>
        <w:rPr>
          <w:rFonts w:ascii="Arial" w:eastAsia="Arial" w:hAnsi="Arial" w:cs="Arial"/>
          <w:spacing w:val="1"/>
          <w:sz w:val="16"/>
          <w:szCs w:val="16"/>
        </w:rPr>
        <w:t>PS</w:t>
      </w:r>
      <w:r>
        <w:rPr>
          <w:rFonts w:ascii="Arial" w:eastAsia="Arial" w:hAnsi="Arial" w:cs="Arial"/>
          <w:spacing w:val="-1"/>
          <w:sz w:val="16"/>
          <w:szCs w:val="16"/>
        </w:rPr>
        <w:t>2</w:t>
      </w:r>
      <w:r>
        <w:rPr>
          <w:rFonts w:ascii="Arial" w:eastAsia="Arial" w:hAnsi="Arial" w:cs="Arial"/>
          <w:sz w:val="16"/>
          <w:szCs w:val="16"/>
        </w:rPr>
        <w:t>]</w:t>
      </w:r>
      <w:r>
        <w:rPr>
          <w:rFonts w:ascii="Arial" w:eastAsia="Arial" w:hAnsi="Arial" w:cs="Arial"/>
          <w:spacing w:val="37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1"/>
        </w:rPr>
        <w:t>f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cons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 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use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:</w:t>
      </w:r>
    </w:p>
    <w:p w:rsidR="00514D7B" w:rsidRDefault="007B3FBD">
      <w:pPr>
        <w:tabs>
          <w:tab w:val="left" w:pos="1000"/>
        </w:tabs>
        <w:spacing w:after="0" w:line="251" w:lineRule="exact"/>
        <w:ind w:left="645" w:right="-20"/>
        <w:rPr>
          <w:rFonts w:ascii="Arial" w:eastAsia="Arial" w:hAnsi="Arial" w:cs="Arial"/>
        </w:rPr>
      </w:pPr>
      <w:r>
        <w:rPr>
          <w:rFonts w:ascii="Wingdings" w:eastAsia="Wingdings" w:hAnsi="Wingdings" w:cs="Wingdings"/>
        </w:rPr>
        <w:t>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spacing w:val="1"/>
        </w:rPr>
        <w:t>Q</w:t>
      </w:r>
      <w:r>
        <w:rPr>
          <w:rFonts w:ascii="Arial" w:eastAsia="Arial" w:hAnsi="Arial" w:cs="Arial"/>
        </w:rPr>
        <w:t>ua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s,</w:t>
      </w:r>
    </w:p>
    <w:p w:rsidR="00514D7B" w:rsidRDefault="007B3FBD">
      <w:pPr>
        <w:tabs>
          <w:tab w:val="left" w:pos="1000"/>
        </w:tabs>
        <w:spacing w:after="0" w:line="252" w:lineRule="exact"/>
        <w:ind w:left="645" w:right="-20"/>
        <w:rPr>
          <w:rFonts w:ascii="Arial" w:eastAsia="Arial" w:hAnsi="Arial" w:cs="Arial"/>
        </w:rPr>
      </w:pPr>
      <w:r>
        <w:rPr>
          <w:rFonts w:ascii="Wingdings" w:eastAsia="Wingdings" w:hAnsi="Wingdings" w:cs="Wingdings"/>
        </w:rPr>
        <w:t>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uppo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 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,</w:t>
      </w:r>
    </w:p>
    <w:p w:rsidR="00514D7B" w:rsidRDefault="007B3FBD">
      <w:pPr>
        <w:tabs>
          <w:tab w:val="left" w:pos="1000"/>
        </w:tabs>
        <w:spacing w:after="0" w:line="252" w:lineRule="exact"/>
        <w:ind w:left="645" w:right="-20"/>
        <w:rPr>
          <w:rFonts w:ascii="Arial" w:eastAsia="Arial" w:hAnsi="Arial" w:cs="Arial"/>
        </w:rPr>
      </w:pPr>
      <w:r>
        <w:rPr>
          <w:rFonts w:ascii="Wingdings" w:eastAsia="Wingdings" w:hAnsi="Wingdings" w:cs="Wingdings"/>
        </w:rPr>
        <w:t>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spacing w:val="-1"/>
        </w:rPr>
        <w:t>Cl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ant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ili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es,</w:t>
      </w:r>
    </w:p>
    <w:p w:rsidR="00514D7B" w:rsidRDefault="007B3FBD">
      <w:pPr>
        <w:tabs>
          <w:tab w:val="left" w:pos="1000"/>
        </w:tabs>
        <w:spacing w:before="1" w:after="0" w:line="240" w:lineRule="auto"/>
        <w:ind w:left="645" w:right="-20"/>
        <w:rPr>
          <w:rFonts w:ascii="Arial" w:eastAsia="Arial" w:hAnsi="Arial" w:cs="Arial"/>
        </w:rPr>
      </w:pPr>
      <w:r>
        <w:rPr>
          <w:rFonts w:ascii="Wingdings" w:eastAsia="Wingdings" w:hAnsi="Wingdings" w:cs="Wingdings"/>
        </w:rPr>
        <w:t>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, </w:t>
      </w:r>
      <w:ins w:id="132" w:author="Kerrie Abercrombie" w:date="2016-02-23T14:32:00Z">
        <w:r w:rsidR="00FA171D">
          <w:rPr>
            <w:rFonts w:ascii="Arial" w:eastAsia="Arial" w:hAnsi="Arial" w:cs="Arial"/>
          </w:rPr>
          <w:t xml:space="preserve">which may include </w:t>
        </w:r>
      </w:ins>
      <w:del w:id="133" w:author="Kerrie Abercrombie" w:date="2016-02-23T14:32:00Z">
        <w:r w:rsidDel="00FA171D">
          <w:rPr>
            <w:rFonts w:ascii="Arial" w:eastAsia="Arial" w:hAnsi="Arial" w:cs="Arial"/>
            <w:spacing w:val="-1"/>
          </w:rPr>
          <w:delText>i</w:delText>
        </w:r>
        <w:r w:rsidDel="00FA171D">
          <w:rPr>
            <w:rFonts w:ascii="Arial" w:eastAsia="Arial" w:hAnsi="Arial" w:cs="Arial"/>
          </w:rPr>
          <w:delText>nc</w:delText>
        </w:r>
        <w:r w:rsidDel="00FA171D">
          <w:rPr>
            <w:rFonts w:ascii="Arial" w:eastAsia="Arial" w:hAnsi="Arial" w:cs="Arial"/>
            <w:spacing w:val="-1"/>
          </w:rPr>
          <w:delText>l</w:delText>
        </w:r>
        <w:r w:rsidDel="00FA171D">
          <w:rPr>
            <w:rFonts w:ascii="Arial" w:eastAsia="Arial" w:hAnsi="Arial" w:cs="Arial"/>
          </w:rPr>
          <w:delText>ud</w:delText>
        </w:r>
        <w:r w:rsidDel="00FA171D">
          <w:rPr>
            <w:rFonts w:ascii="Arial" w:eastAsia="Arial" w:hAnsi="Arial" w:cs="Arial"/>
            <w:spacing w:val="-1"/>
          </w:rPr>
          <w:delText>i</w:delText>
        </w:r>
        <w:r w:rsidDel="00FA171D">
          <w:rPr>
            <w:rFonts w:ascii="Arial" w:eastAsia="Arial" w:hAnsi="Arial" w:cs="Arial"/>
          </w:rPr>
          <w:delText>ng</w:delText>
        </w:r>
        <w:r w:rsidDel="00FA171D">
          <w:rPr>
            <w:rFonts w:ascii="Arial" w:eastAsia="Arial" w:hAnsi="Arial" w:cs="Arial"/>
            <w:spacing w:val="1"/>
          </w:rPr>
          <w:delText xml:space="preserve"> </w:delText>
        </w:r>
      </w:del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s,</w:t>
      </w:r>
    </w:p>
    <w:p w:rsidR="00514D7B" w:rsidRDefault="007B3FBD">
      <w:pPr>
        <w:tabs>
          <w:tab w:val="left" w:pos="1000"/>
        </w:tabs>
        <w:spacing w:after="0" w:line="252" w:lineRule="exact"/>
        <w:ind w:left="645" w:right="-20"/>
        <w:rPr>
          <w:rFonts w:ascii="Arial" w:eastAsia="Arial" w:hAnsi="Arial" w:cs="Arial"/>
        </w:rPr>
      </w:pPr>
      <w:r>
        <w:rPr>
          <w:rFonts w:ascii="Wingdings" w:eastAsia="Wingdings" w:hAnsi="Wingdings" w:cs="Wingdings"/>
        </w:rPr>
        <w:t>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bo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her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hn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onal pap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s,</w:t>
      </w:r>
    </w:p>
    <w:p w:rsidR="00514D7B" w:rsidRDefault="007B3FBD">
      <w:pPr>
        <w:tabs>
          <w:tab w:val="left" w:pos="1000"/>
        </w:tabs>
        <w:spacing w:before="1" w:after="0" w:line="240" w:lineRule="auto"/>
        <w:ind w:left="645" w:right="-20"/>
        <w:rPr>
          <w:rFonts w:ascii="Arial" w:eastAsia="Arial" w:hAnsi="Arial" w:cs="Arial"/>
        </w:rPr>
      </w:pPr>
      <w:r>
        <w:rPr>
          <w:rFonts w:ascii="Wingdings" w:eastAsia="Wingdings" w:hAnsi="Wingdings" w:cs="Wingdings"/>
        </w:rPr>
        <w:t></w:t>
      </w:r>
      <w:r>
        <w:rPr>
          <w:rFonts w:ascii="Times New Roman" w:eastAsia="Times New Roman" w:hAnsi="Times New Roman" w:cs="Times New Roman"/>
        </w:rPr>
        <w:tab/>
      </w:r>
      <w:proofErr w:type="gramStart"/>
      <w:r>
        <w:rPr>
          <w:rFonts w:ascii="Arial" w:eastAsia="Arial" w:hAnsi="Arial" w:cs="Arial"/>
          <w:spacing w:val="1"/>
        </w:rPr>
        <w:t>Ot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proofErr w:type="gram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ces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suppo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oce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such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)</w:t>
      </w:r>
      <w:r>
        <w:rPr>
          <w:rFonts w:ascii="Arial" w:eastAsia="Arial" w:hAnsi="Arial" w:cs="Arial"/>
        </w:rPr>
        <w:t>,</w:t>
      </w:r>
    </w:p>
    <w:p w:rsidR="00514D7B" w:rsidRDefault="007B3FBD">
      <w:pPr>
        <w:tabs>
          <w:tab w:val="left" w:pos="1000"/>
        </w:tabs>
        <w:spacing w:after="0" w:line="252" w:lineRule="exact"/>
        <w:ind w:left="645" w:right="-20"/>
        <w:rPr>
          <w:rFonts w:ascii="Arial" w:eastAsia="Arial" w:hAnsi="Arial" w:cs="Arial"/>
          <w:sz w:val="16"/>
          <w:szCs w:val="16"/>
        </w:rPr>
      </w:pPr>
      <w:r>
        <w:rPr>
          <w:rFonts w:ascii="Wingdings" w:eastAsia="Wingdings" w:hAnsi="Wingdings" w:cs="Wingdings"/>
        </w:rPr>
        <w:t>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spacing w:val="1"/>
        </w:rPr>
        <w:t>Ot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r </w:t>
      </w:r>
      <w:commentRangeStart w:id="134"/>
      <w:ins w:id="135" w:author="Kerrie Abercrombie" w:date="2016-02-23T14:06:00Z">
        <w:r w:rsidR="00BE17C0">
          <w:rPr>
            <w:rFonts w:ascii="Arial" w:eastAsia="Arial" w:hAnsi="Arial" w:cs="Arial"/>
          </w:rPr>
          <w:t>relevant</w:t>
        </w:r>
        <w:commentRangeEnd w:id="134"/>
        <w:r w:rsidR="00BE17C0">
          <w:rPr>
            <w:rStyle w:val="CommentReference"/>
          </w:rPr>
          <w:commentReference w:id="134"/>
        </w:r>
        <w:r w:rsidR="00BE17C0">
          <w:rPr>
            <w:rFonts w:ascii="Arial" w:eastAsia="Arial" w:hAnsi="Arial" w:cs="Arial"/>
          </w:rPr>
          <w:t xml:space="preserve"> </w:t>
        </w:r>
        <w:proofErr w:type="gramStart"/>
        <w:r w:rsidR="00BE17C0">
          <w:rPr>
            <w:rFonts w:ascii="Arial" w:eastAsia="Arial" w:hAnsi="Arial" w:cs="Arial"/>
          </w:rPr>
          <w:t>resources</w:t>
        </w:r>
      </w:ins>
      <w:proofErr w:type="gramEnd"/>
      <w:del w:id="136" w:author="Kerrie Abercrombie" w:date="2016-02-23T14:06:00Z">
        <w:r w:rsidDel="00BE17C0">
          <w:rPr>
            <w:rFonts w:ascii="Arial" w:eastAsia="Arial" w:hAnsi="Arial" w:cs="Arial"/>
            <w:spacing w:val="1"/>
          </w:rPr>
          <w:delText>r</w:delText>
        </w:r>
        <w:r w:rsidDel="00BE17C0">
          <w:rPr>
            <w:rFonts w:ascii="Arial" w:eastAsia="Arial" w:hAnsi="Arial" w:cs="Arial"/>
            <w:spacing w:val="-3"/>
          </w:rPr>
          <w:delText>e</w:delText>
        </w:r>
        <w:r w:rsidDel="00BE17C0">
          <w:rPr>
            <w:rFonts w:ascii="Arial" w:eastAsia="Arial" w:hAnsi="Arial" w:cs="Arial"/>
            <w:spacing w:val="3"/>
          </w:rPr>
          <w:delText>f</w:delText>
        </w:r>
        <w:r w:rsidDel="00BE17C0">
          <w:rPr>
            <w:rFonts w:ascii="Arial" w:eastAsia="Arial" w:hAnsi="Arial" w:cs="Arial"/>
            <w:spacing w:val="-3"/>
          </w:rPr>
          <w:delText>e</w:delText>
        </w:r>
        <w:r w:rsidDel="00BE17C0">
          <w:rPr>
            <w:rFonts w:ascii="Arial" w:eastAsia="Arial" w:hAnsi="Arial" w:cs="Arial"/>
            <w:spacing w:val="1"/>
          </w:rPr>
          <w:delText>r</w:delText>
        </w:r>
        <w:r w:rsidDel="00BE17C0">
          <w:rPr>
            <w:rFonts w:ascii="Arial" w:eastAsia="Arial" w:hAnsi="Arial" w:cs="Arial"/>
          </w:rPr>
          <w:delText>ence</w:delText>
        </w:r>
        <w:r w:rsidDel="00BE17C0">
          <w:rPr>
            <w:rFonts w:ascii="Arial" w:eastAsia="Arial" w:hAnsi="Arial" w:cs="Arial"/>
            <w:spacing w:val="-2"/>
          </w:rPr>
          <w:delText xml:space="preserve"> </w:delText>
        </w:r>
        <w:r w:rsidDel="00BE17C0">
          <w:rPr>
            <w:rFonts w:ascii="Arial" w:eastAsia="Arial" w:hAnsi="Arial" w:cs="Arial"/>
            <w:spacing w:val="1"/>
          </w:rPr>
          <w:delText>m</w:delText>
        </w:r>
        <w:r w:rsidDel="00BE17C0">
          <w:rPr>
            <w:rFonts w:ascii="Arial" w:eastAsia="Arial" w:hAnsi="Arial" w:cs="Arial"/>
            <w:spacing w:val="-3"/>
          </w:rPr>
          <w:delText>a</w:delText>
        </w:r>
        <w:r w:rsidDel="00BE17C0">
          <w:rPr>
            <w:rFonts w:ascii="Arial" w:eastAsia="Arial" w:hAnsi="Arial" w:cs="Arial"/>
            <w:spacing w:val="1"/>
          </w:rPr>
          <w:delText>t</w:delText>
        </w:r>
        <w:r w:rsidDel="00BE17C0">
          <w:rPr>
            <w:rFonts w:ascii="Arial" w:eastAsia="Arial" w:hAnsi="Arial" w:cs="Arial"/>
          </w:rPr>
          <w:delText>e</w:delText>
        </w:r>
        <w:r w:rsidDel="00BE17C0">
          <w:rPr>
            <w:rFonts w:ascii="Arial" w:eastAsia="Arial" w:hAnsi="Arial" w:cs="Arial"/>
            <w:spacing w:val="1"/>
          </w:rPr>
          <w:delText>r</w:delText>
        </w:r>
        <w:r w:rsidDel="00BE17C0">
          <w:rPr>
            <w:rFonts w:ascii="Arial" w:eastAsia="Arial" w:hAnsi="Arial" w:cs="Arial"/>
            <w:spacing w:val="-1"/>
          </w:rPr>
          <w:delText>i</w:delText>
        </w:r>
        <w:r w:rsidDel="00BE17C0">
          <w:rPr>
            <w:rFonts w:ascii="Arial" w:eastAsia="Arial" w:hAnsi="Arial" w:cs="Arial"/>
          </w:rPr>
          <w:delText>al</w:delText>
        </w:r>
      </w:del>
      <w:r>
        <w:rPr>
          <w:rFonts w:ascii="Arial" w:eastAsia="Arial" w:hAnsi="Arial" w:cs="Arial"/>
          <w:spacing w:val="1"/>
          <w:sz w:val="16"/>
          <w:szCs w:val="16"/>
        </w:rPr>
        <w:t>[K</w:t>
      </w:r>
      <w:r>
        <w:rPr>
          <w:rFonts w:ascii="Arial" w:eastAsia="Arial" w:hAnsi="Arial" w:cs="Arial"/>
          <w:sz w:val="16"/>
          <w:szCs w:val="16"/>
        </w:rPr>
        <w:t>G</w:t>
      </w:r>
      <w:r>
        <w:rPr>
          <w:rFonts w:ascii="Arial" w:eastAsia="Arial" w:hAnsi="Arial" w:cs="Arial"/>
          <w:spacing w:val="-1"/>
          <w:sz w:val="16"/>
          <w:szCs w:val="16"/>
        </w:rPr>
        <w:t>3]</w:t>
      </w:r>
    </w:p>
    <w:p w:rsidR="00514D7B" w:rsidRDefault="007B3FBD">
      <w:pPr>
        <w:tabs>
          <w:tab w:val="left" w:pos="1000"/>
        </w:tabs>
        <w:spacing w:before="1" w:after="0" w:line="240" w:lineRule="auto"/>
        <w:ind w:left="645" w:right="-20"/>
        <w:rPr>
          <w:rFonts w:ascii="Arial" w:eastAsia="Arial" w:hAnsi="Arial" w:cs="Arial"/>
        </w:rPr>
      </w:pPr>
      <w:r>
        <w:rPr>
          <w:rFonts w:ascii="Wingdings" w:eastAsia="Wingdings" w:hAnsi="Wingdings" w:cs="Wingdings"/>
        </w:rPr>
        <w:t>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ences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10</w:t>
      </w:r>
      <w:r>
        <w:rPr>
          <w:rFonts w:ascii="Arial" w:eastAsia="Arial" w:hAnsi="Arial" w:cs="Arial"/>
          <w:spacing w:val="-3"/>
        </w:rPr>
        <w:t>3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</w:rPr>
        <w:t>or V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103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ses</w:t>
      </w: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before="9" w:after="0" w:line="280" w:lineRule="exact"/>
        <w:rPr>
          <w:sz w:val="28"/>
          <w:szCs w:val="28"/>
        </w:rPr>
      </w:pPr>
    </w:p>
    <w:p w:rsidR="00514D7B" w:rsidRDefault="007B3FBD">
      <w:pPr>
        <w:spacing w:after="0" w:line="240" w:lineRule="auto"/>
        <w:ind w:left="153" w:right="768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3     </w:t>
      </w:r>
      <w:r>
        <w:rPr>
          <w:rFonts w:ascii="Arial" w:eastAsia="Arial" w:hAnsi="Arial" w:cs="Arial"/>
          <w:b/>
          <w:bCs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V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LI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</w:p>
    <w:p w:rsidR="00514D7B" w:rsidRDefault="00514D7B">
      <w:pPr>
        <w:spacing w:before="2" w:after="0" w:line="240" w:lineRule="exact"/>
        <w:rPr>
          <w:sz w:val="24"/>
          <w:szCs w:val="24"/>
        </w:rPr>
      </w:pPr>
    </w:p>
    <w:p w:rsidR="00514D7B" w:rsidRDefault="007B3FBD">
      <w:pPr>
        <w:spacing w:after="0" w:line="240" w:lineRule="auto"/>
        <w:ind w:left="153" w:right="7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odel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has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been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ed and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 by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oup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ng, ope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echno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odel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has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been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app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LA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e and</w:t>
      </w:r>
      <w:r>
        <w:rPr>
          <w:rFonts w:ascii="Arial" w:eastAsia="Arial" w:hAnsi="Arial" w:cs="Arial"/>
          <w:spacing w:val="1"/>
        </w:rPr>
        <w:t xml:space="preserve"> 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LA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ounc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.</w:t>
      </w:r>
    </w:p>
    <w:p w:rsidR="00514D7B" w:rsidRDefault="00514D7B">
      <w:pPr>
        <w:spacing w:before="19" w:after="0" w:line="220" w:lineRule="exact"/>
      </w:pPr>
    </w:p>
    <w:p w:rsidR="00514D7B" w:rsidRDefault="007B3FBD">
      <w:pPr>
        <w:spacing w:after="0" w:line="240" w:lineRule="auto"/>
        <w:ind w:left="153" w:right="631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4     </w:t>
      </w:r>
      <w:r>
        <w:rPr>
          <w:rFonts w:ascii="Arial" w:eastAsia="Arial" w:hAnsi="Arial" w:cs="Arial"/>
          <w:b/>
          <w:bCs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NING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P</w:t>
      </w:r>
      <w:r>
        <w:rPr>
          <w:rFonts w:ascii="Arial" w:eastAsia="Arial" w:hAnsi="Arial" w:cs="Arial"/>
          <w:b/>
          <w:bCs/>
          <w:sz w:val="24"/>
          <w:szCs w:val="24"/>
        </w:rPr>
        <w:t>ROG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MM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</w:p>
    <w:p w:rsidR="00514D7B" w:rsidRDefault="00514D7B">
      <w:pPr>
        <w:spacing w:before="20" w:after="0" w:line="220" w:lineRule="exact"/>
      </w:pPr>
    </w:p>
    <w:p w:rsidR="00514D7B" w:rsidRDefault="007B3FBD">
      <w:pPr>
        <w:spacing w:after="0" w:line="240" w:lineRule="auto"/>
        <w:ind w:left="153" w:right="694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4</w:t>
      </w:r>
      <w:r>
        <w:rPr>
          <w:rFonts w:ascii="Arial" w:eastAsia="Arial" w:hAnsi="Arial" w:cs="Arial"/>
          <w:b/>
          <w:bCs/>
          <w:spacing w:val="1"/>
        </w:rPr>
        <w:t>.</w:t>
      </w:r>
      <w:r>
        <w:rPr>
          <w:rFonts w:ascii="Arial" w:eastAsia="Arial" w:hAnsi="Arial" w:cs="Arial"/>
          <w:b/>
          <w:bCs/>
        </w:rPr>
        <w:t xml:space="preserve">1       </w:t>
      </w:r>
      <w:r>
        <w:rPr>
          <w:rFonts w:ascii="Arial" w:eastAsia="Arial" w:hAnsi="Arial" w:cs="Arial"/>
          <w:b/>
          <w:bCs/>
          <w:spacing w:val="55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G</w:t>
      </w:r>
      <w:r>
        <w:rPr>
          <w:rFonts w:ascii="Arial" w:eastAsia="Arial" w:hAnsi="Arial" w:cs="Arial"/>
          <w:b/>
          <w:bCs/>
        </w:rPr>
        <w:t>ener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</w:rPr>
        <w:t>l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</w:rPr>
        <w:t>p</w:t>
      </w:r>
      <w:r>
        <w:rPr>
          <w:rFonts w:ascii="Arial" w:eastAsia="Arial" w:hAnsi="Arial" w:cs="Arial"/>
          <w:b/>
          <w:bCs/>
          <w:spacing w:val="-2"/>
        </w:rPr>
        <w:t>r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n</w:t>
      </w:r>
      <w:r>
        <w:rPr>
          <w:rFonts w:ascii="Arial" w:eastAsia="Arial" w:hAnsi="Arial" w:cs="Arial"/>
          <w:b/>
          <w:bCs/>
          <w:spacing w:val="-3"/>
        </w:rPr>
        <w:t>c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p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es</w:t>
      </w:r>
    </w:p>
    <w:p w:rsidR="00514D7B" w:rsidRDefault="00514D7B">
      <w:pPr>
        <w:spacing w:before="1" w:after="0" w:line="120" w:lineRule="exact"/>
        <w:rPr>
          <w:sz w:val="12"/>
          <w:szCs w:val="12"/>
        </w:rPr>
      </w:pPr>
    </w:p>
    <w:p w:rsidR="00514D7B" w:rsidRDefault="007B3FBD">
      <w:pPr>
        <w:spacing w:after="0" w:line="240" w:lineRule="auto"/>
        <w:ind w:left="153" w:right="76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ecu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>adap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upda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ehens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anned and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cons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esson</w:t>
      </w:r>
      <w:r>
        <w:rPr>
          <w:rFonts w:ascii="Arial" w:eastAsia="Arial" w:hAnsi="Arial" w:cs="Arial"/>
          <w:spacing w:val="1"/>
        </w:rPr>
        <w:t>/tr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ans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 each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ect 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ng:</w:t>
      </w:r>
    </w:p>
    <w:p w:rsidR="00514D7B" w:rsidRDefault="007B3FBD">
      <w:pPr>
        <w:tabs>
          <w:tab w:val="left" w:pos="1000"/>
        </w:tabs>
        <w:spacing w:after="0" w:line="252" w:lineRule="exact"/>
        <w:ind w:left="645" w:right="-20"/>
        <w:rPr>
          <w:rFonts w:ascii="Arial" w:eastAsia="Arial" w:hAnsi="Arial" w:cs="Arial"/>
        </w:rPr>
      </w:pPr>
      <w:r>
        <w:rPr>
          <w:rFonts w:ascii="Wingdings" w:eastAsia="Wingdings" w:hAnsi="Wingdings" w:cs="Wingdings"/>
        </w:rPr>
        <w:t>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spacing w:val="-1"/>
        </w:rPr>
        <w:t>Cl</w:t>
      </w:r>
      <w:r>
        <w:rPr>
          <w:rFonts w:ascii="Arial" w:eastAsia="Arial" w:hAnsi="Arial" w:cs="Arial"/>
        </w:rPr>
        <w:t>ear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/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oa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s;</w:t>
      </w:r>
    </w:p>
    <w:p w:rsidR="00514D7B" w:rsidRDefault="007B3FBD">
      <w:pPr>
        <w:tabs>
          <w:tab w:val="left" w:pos="1000"/>
        </w:tabs>
        <w:spacing w:before="6" w:after="0" w:line="252" w:lineRule="exact"/>
        <w:ind w:left="1005" w:right="74" w:hanging="360"/>
        <w:rPr>
          <w:rFonts w:ascii="Arial" w:eastAsia="Arial" w:hAnsi="Arial" w:cs="Arial"/>
        </w:rPr>
      </w:pPr>
      <w:r>
        <w:rPr>
          <w:rFonts w:ascii="Wingdings" w:eastAsia="Wingdings" w:hAnsi="Wingdings" w:cs="Wingdings"/>
        </w:rPr>
        <w:t>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ence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ant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con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ned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LA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odel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ses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2"/>
        </w:rPr>
        <w:t>V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103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</w:rPr>
        <w:t>1,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3"/>
        </w:rPr>
        <w:t>03</w:t>
      </w:r>
      <w:r>
        <w:rPr>
          <w:rFonts w:ascii="Arial" w:eastAsia="Arial" w:hAnsi="Arial" w:cs="Arial"/>
          <w:spacing w:val="-1"/>
        </w:rPr>
        <w:t>/</w:t>
      </w:r>
      <w:r>
        <w:rPr>
          <w:rFonts w:ascii="Arial" w:eastAsia="Arial" w:hAnsi="Arial" w:cs="Arial"/>
        </w:rPr>
        <w:t xml:space="preserve">2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app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cab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e)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10</w:t>
      </w:r>
      <w:r>
        <w:rPr>
          <w:rFonts w:ascii="Arial" w:eastAsia="Arial" w:hAnsi="Arial" w:cs="Arial"/>
          <w:spacing w:val="-3"/>
        </w:rPr>
        <w:t>3</w:t>
      </w:r>
      <w:r>
        <w:rPr>
          <w:rFonts w:ascii="Arial" w:eastAsia="Arial" w:hAnsi="Arial" w:cs="Arial"/>
          <w:spacing w:val="-1"/>
        </w:rPr>
        <w:t>/</w:t>
      </w:r>
      <w:r>
        <w:rPr>
          <w:rFonts w:ascii="Arial" w:eastAsia="Arial" w:hAnsi="Arial" w:cs="Arial"/>
        </w:rPr>
        <w:t>3;</w:t>
      </w:r>
    </w:p>
    <w:p w:rsidR="00514D7B" w:rsidRDefault="007B3FBD">
      <w:pPr>
        <w:tabs>
          <w:tab w:val="left" w:pos="1000"/>
        </w:tabs>
        <w:spacing w:after="0" w:line="248" w:lineRule="exact"/>
        <w:ind w:left="645" w:right="-20"/>
        <w:rPr>
          <w:rFonts w:ascii="Arial" w:eastAsia="Arial" w:hAnsi="Arial" w:cs="Arial"/>
        </w:rPr>
      </w:pPr>
      <w:r>
        <w:rPr>
          <w:rFonts w:ascii="Wingdings" w:eastAsia="Wingdings" w:hAnsi="Wingdings" w:cs="Wingdings"/>
        </w:rPr>
        <w:t>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pec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asses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8"/>
        </w:rPr>
        <w:t xml:space="preserve"> </w:t>
      </w:r>
      <w:proofErr w:type="gramStart"/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</w:t>
      </w:r>
      <w:proofErr w:type="gramEnd"/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asce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eco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ant</w:t>
      </w:r>
    </w:p>
    <w:p w:rsidR="00514D7B" w:rsidRDefault="007B3FBD">
      <w:pPr>
        <w:spacing w:before="1" w:after="0" w:line="248" w:lineRule="exact"/>
        <w:ind w:left="968" w:right="7083"/>
        <w:jc w:val="center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  <w:position w:val="-1"/>
        </w:rPr>
        <w:t>sub</w:t>
      </w:r>
      <w:r>
        <w:rPr>
          <w:rFonts w:ascii="Arial" w:eastAsia="Arial" w:hAnsi="Arial" w:cs="Arial"/>
          <w:spacing w:val="1"/>
          <w:position w:val="-1"/>
        </w:rPr>
        <w:t>j</w:t>
      </w:r>
      <w:r>
        <w:rPr>
          <w:rFonts w:ascii="Arial" w:eastAsia="Arial" w:hAnsi="Arial" w:cs="Arial"/>
          <w:position w:val="-1"/>
        </w:rPr>
        <w:t>e</w:t>
      </w:r>
      <w:r>
        <w:rPr>
          <w:rFonts w:ascii="Arial" w:eastAsia="Arial" w:hAnsi="Arial" w:cs="Arial"/>
          <w:spacing w:val="-2"/>
          <w:position w:val="-1"/>
        </w:rPr>
        <w:t>c</w:t>
      </w:r>
      <w:r>
        <w:rPr>
          <w:rFonts w:ascii="Arial" w:eastAsia="Arial" w:hAnsi="Arial" w:cs="Arial"/>
          <w:position w:val="-1"/>
        </w:rPr>
        <w:t>t</w:t>
      </w:r>
      <w:proofErr w:type="gramEnd"/>
      <w:r>
        <w:rPr>
          <w:rFonts w:ascii="Arial" w:eastAsia="Arial" w:hAnsi="Arial" w:cs="Arial"/>
          <w:spacing w:val="3"/>
          <w:position w:val="-1"/>
        </w:rPr>
        <w:t xml:space="preserve"> </w:t>
      </w:r>
      <w:r>
        <w:rPr>
          <w:rFonts w:ascii="Arial" w:eastAsia="Arial" w:hAnsi="Arial" w:cs="Arial"/>
          <w:spacing w:val="-3"/>
          <w:position w:val="-1"/>
        </w:rPr>
        <w:t>a</w:t>
      </w:r>
      <w:r>
        <w:rPr>
          <w:rFonts w:ascii="Arial" w:eastAsia="Arial" w:hAnsi="Arial" w:cs="Arial"/>
          <w:spacing w:val="1"/>
          <w:position w:val="-1"/>
        </w:rPr>
        <w:t>r</w:t>
      </w:r>
      <w:r>
        <w:rPr>
          <w:rFonts w:ascii="Arial" w:eastAsia="Arial" w:hAnsi="Arial" w:cs="Arial"/>
          <w:position w:val="-1"/>
        </w:rPr>
        <w:t>ea</w:t>
      </w:r>
      <w:r>
        <w:rPr>
          <w:rFonts w:ascii="Arial" w:eastAsia="Arial" w:hAnsi="Arial" w:cs="Arial"/>
          <w:spacing w:val="-2"/>
          <w:position w:val="-1"/>
        </w:rPr>
        <w:t>s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[K</w:t>
      </w:r>
      <w:r>
        <w:rPr>
          <w:rFonts w:ascii="Arial" w:eastAsia="Arial" w:hAnsi="Arial" w:cs="Arial"/>
          <w:position w:val="-1"/>
          <w:sz w:val="16"/>
          <w:szCs w:val="16"/>
        </w:rPr>
        <w:t>G</w:t>
      </w:r>
      <w:r>
        <w:rPr>
          <w:rFonts w:ascii="Arial" w:eastAsia="Arial" w:hAnsi="Arial" w:cs="Arial"/>
          <w:spacing w:val="-1"/>
          <w:position w:val="-1"/>
          <w:sz w:val="16"/>
          <w:szCs w:val="16"/>
        </w:rPr>
        <w:t>4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]</w:t>
      </w:r>
      <w:r>
        <w:rPr>
          <w:rFonts w:ascii="Arial" w:eastAsia="Arial" w:hAnsi="Arial" w:cs="Arial"/>
          <w:position w:val="-1"/>
        </w:rPr>
        <w:t>.</w:t>
      </w:r>
    </w:p>
    <w:p w:rsidR="00514D7B" w:rsidRDefault="00514D7B">
      <w:pPr>
        <w:spacing w:before="6" w:after="0" w:line="220" w:lineRule="exact"/>
      </w:pPr>
    </w:p>
    <w:p w:rsidR="00514D7B" w:rsidRDefault="007B3FBD">
      <w:pPr>
        <w:spacing w:before="37" w:after="0" w:line="252" w:lineRule="exact"/>
        <w:ind w:left="153" w:right="74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ada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 xml:space="preserve">and 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up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ng 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ng 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 xml:space="preserve">so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 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ans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:</w:t>
      </w:r>
    </w:p>
    <w:p w:rsidR="00514D7B" w:rsidRDefault="00514D7B">
      <w:pPr>
        <w:spacing w:before="15" w:after="0" w:line="200" w:lineRule="exact"/>
        <w:rPr>
          <w:sz w:val="20"/>
          <w:szCs w:val="20"/>
        </w:rPr>
      </w:pPr>
    </w:p>
    <w:p w:rsidR="00514D7B" w:rsidRDefault="007B3FBD">
      <w:pPr>
        <w:tabs>
          <w:tab w:val="left" w:pos="1580"/>
        </w:tabs>
        <w:spacing w:before="32" w:after="0" w:line="240" w:lineRule="auto"/>
        <w:ind w:left="1005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</w:rPr>
        <w:tab/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2"/>
        </w:rPr>
        <w:t xml:space="preserve"> </w:t>
      </w:r>
      <w:proofErr w:type="gramStart"/>
      <w:r>
        <w:rPr>
          <w:rFonts w:ascii="Arial" w:eastAsia="Arial" w:hAnsi="Arial" w:cs="Arial"/>
        </w:rPr>
        <w:t>spec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c</w:t>
      </w:r>
      <w:proofErr w:type="gramEnd"/>
      <w:r>
        <w:rPr>
          <w:rFonts w:ascii="Arial" w:eastAsia="Arial" w:hAnsi="Arial" w:cs="Arial"/>
        </w:rPr>
        <w:t>, 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, 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ng;</w:t>
      </w:r>
    </w:p>
    <w:p w:rsidR="00514D7B" w:rsidRDefault="007B3FBD">
      <w:pPr>
        <w:tabs>
          <w:tab w:val="left" w:pos="1580"/>
        </w:tabs>
        <w:spacing w:after="0" w:line="252" w:lineRule="exact"/>
        <w:ind w:left="1005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M</w:t>
      </w:r>
      <w:r>
        <w:rPr>
          <w:rFonts w:ascii="Arial" w:eastAsia="Arial" w:hAnsi="Arial" w:cs="Arial"/>
          <w:b/>
          <w:bCs/>
        </w:rPr>
        <w:tab/>
      </w:r>
      <w:r>
        <w:rPr>
          <w:rFonts w:ascii="Arial" w:eastAsia="Arial" w:hAnsi="Arial" w:cs="Arial"/>
        </w:rPr>
        <w:t xml:space="preserve">- </w:t>
      </w:r>
      <w:proofErr w:type="gramStart"/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easu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e</w:t>
      </w:r>
      <w:proofErr w:type="gramEnd"/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ean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;</w:t>
      </w:r>
    </w:p>
    <w:p w:rsidR="00514D7B" w:rsidRDefault="007B3FBD">
      <w:pPr>
        <w:tabs>
          <w:tab w:val="left" w:pos="1580"/>
        </w:tabs>
        <w:spacing w:before="1" w:after="0" w:line="240" w:lineRule="auto"/>
        <w:ind w:left="1005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</w:rPr>
        <w:tab/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2"/>
        </w:rPr>
        <w:t xml:space="preserve"> </w:t>
      </w:r>
      <w:proofErr w:type="gramStart"/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eed</w:t>
      </w:r>
      <w:proofErr w:type="gram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upo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nab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ach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acce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e, ac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"/>
        </w:rPr>
        <w:t>-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;</w:t>
      </w:r>
    </w:p>
    <w:p w:rsidR="00514D7B" w:rsidRDefault="007B3FBD">
      <w:pPr>
        <w:tabs>
          <w:tab w:val="left" w:pos="1580"/>
        </w:tabs>
        <w:spacing w:after="0" w:line="252" w:lineRule="exact"/>
        <w:ind w:left="1005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R</w:t>
      </w:r>
      <w:r>
        <w:rPr>
          <w:rFonts w:ascii="Arial" w:eastAsia="Arial" w:hAnsi="Arial" w:cs="Arial"/>
          <w:b/>
          <w:bCs/>
        </w:rPr>
        <w:tab/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2"/>
        </w:rPr>
        <w:t xml:space="preserve"> </w:t>
      </w:r>
      <w:proofErr w:type="gram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proofErr w:type="gramEnd"/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onab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ng,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esu</w:t>
      </w:r>
      <w:r>
        <w:rPr>
          <w:rFonts w:ascii="Arial" w:eastAsia="Arial" w:hAnsi="Arial" w:cs="Arial"/>
          <w:spacing w:val="-1"/>
        </w:rPr>
        <w:t>lt</w:t>
      </w:r>
      <w:r>
        <w:rPr>
          <w:rFonts w:ascii="Arial" w:eastAsia="Arial" w:hAnsi="Arial" w:cs="Arial"/>
          <w:spacing w:val="1"/>
        </w:rPr>
        <w:t>s-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;</w:t>
      </w:r>
    </w:p>
    <w:p w:rsidR="00514D7B" w:rsidRDefault="007B3FBD">
      <w:pPr>
        <w:tabs>
          <w:tab w:val="left" w:pos="1580"/>
        </w:tabs>
        <w:spacing w:after="0" w:line="252" w:lineRule="exact"/>
        <w:ind w:left="1005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T</w:t>
      </w:r>
      <w:r>
        <w:rPr>
          <w:rFonts w:ascii="Arial" w:eastAsia="Arial" w:hAnsi="Arial" w:cs="Arial"/>
          <w:b/>
          <w:bCs/>
        </w:rPr>
        <w:tab/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bas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d,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e,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ceab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e.</w:t>
      </w:r>
    </w:p>
    <w:p w:rsidR="00514D7B" w:rsidRDefault="00514D7B">
      <w:pPr>
        <w:spacing w:before="16" w:after="0" w:line="240" w:lineRule="exact"/>
        <w:rPr>
          <w:sz w:val="24"/>
          <w:szCs w:val="24"/>
        </w:rPr>
      </w:pPr>
    </w:p>
    <w:p w:rsidR="00514D7B" w:rsidRDefault="00CE1EAD">
      <w:pPr>
        <w:spacing w:after="0" w:line="248" w:lineRule="exact"/>
        <w:ind w:left="153" w:right="-20"/>
        <w:rPr>
          <w:rFonts w:ascii="Arial" w:eastAsia="Arial" w:hAnsi="Arial" w:cs="Arial"/>
        </w:rPr>
      </w:pPr>
      <w:r>
        <w:pict>
          <v:group id="_x0000_s1760" style="position:absolute;left:0;text-align:left;margin-left:198pt;margin-top:25.2pt;width:.25pt;height:.25pt;z-index:-251687424;mso-position-horizontal-relative:page" coordorigin="3960,504" coordsize="5,5">
            <v:shape id="_x0000_s1761" style="position:absolute;left:3960;top:504;width:5;height:5" coordorigin="3960,504" coordsize="5,5" path="m3965,509r-5,-5e" filled="f" strokecolor="#c85100" strokeweight=".12pt">
              <v:path arrowok="t"/>
            </v:shape>
            <w10:wrap anchorx="page"/>
          </v:group>
        </w:pict>
      </w:r>
      <w:r>
        <w:pict>
          <v:group id="_x0000_s1758" style="position:absolute;left:0;text-align:left;margin-left:198pt;margin-top:12.85pt;width:.25pt;height:.25pt;z-index:-251686400;mso-position-horizontal-relative:page" coordorigin="3960,257" coordsize="5,5">
            <v:shape id="_x0000_s1759" style="position:absolute;left:3960;top:257;width:5;height:5" coordorigin="3960,257" coordsize="5,5" path="m3960,262r5,-5e" filled="f" strokecolor="#c85100" strokeweight=".12pt">
              <v:path arrowok="t"/>
            </v:shape>
            <w10:wrap anchorx="page"/>
          </v:group>
        </w:pict>
      </w:r>
      <w:r>
        <w:pict>
          <v:group id="_x0000_s1756" style="position:absolute;left:0;text-align:left;margin-left:241.7pt;margin-top:25.2pt;width:.25pt;height:.25pt;z-index:-251685376;mso-position-horizontal-relative:page" coordorigin="4834,504" coordsize="5,5">
            <v:shape id="_x0000_s1757" style="position:absolute;left:4834;top:504;width:5;height:5" coordorigin="4834,504" coordsize="5,5" path="m4834,509r4,-5e" filled="f" strokecolor="#c85100" strokeweight=".12pt">
              <v:path arrowok="t"/>
            </v:shape>
            <w10:wrap anchorx="page"/>
          </v:group>
        </w:pict>
      </w:r>
      <w:r>
        <w:pict>
          <v:group id="_x0000_s1754" style="position:absolute;left:0;text-align:left;margin-left:241.7pt;margin-top:12.85pt;width:.25pt;height:.25pt;z-index:-251684352;mso-position-horizontal-relative:page" coordorigin="4834,257" coordsize="5,5">
            <v:shape id="_x0000_s1755" style="position:absolute;left:4834;top:257;width:5;height:5" coordorigin="4834,257" coordsize="5,5" path="m4838,262r-4,-5e" filled="f" strokecolor="#c85100" strokeweight=".12pt">
              <v:path arrowok="t"/>
            </v:shape>
            <w10:wrap anchorx="page"/>
          </v:group>
        </w:pict>
      </w:r>
      <w:r w:rsidR="007B3FBD">
        <w:rPr>
          <w:rFonts w:ascii="Arial" w:eastAsia="Arial" w:hAnsi="Arial" w:cs="Arial"/>
          <w:spacing w:val="-1"/>
          <w:position w:val="-1"/>
        </w:rPr>
        <w:t>R</w:t>
      </w:r>
      <w:r w:rsidR="007B3FBD">
        <w:rPr>
          <w:rFonts w:ascii="Arial" w:eastAsia="Arial" w:hAnsi="Arial" w:cs="Arial"/>
          <w:position w:val="-1"/>
        </w:rPr>
        <w:t>eco</w:t>
      </w:r>
      <w:r w:rsidR="007B3FBD">
        <w:rPr>
          <w:rFonts w:ascii="Arial" w:eastAsia="Arial" w:hAnsi="Arial" w:cs="Arial"/>
          <w:spacing w:val="1"/>
          <w:position w:val="-1"/>
        </w:rPr>
        <w:t>r</w:t>
      </w:r>
      <w:r w:rsidR="007B3FBD">
        <w:rPr>
          <w:rFonts w:ascii="Arial" w:eastAsia="Arial" w:hAnsi="Arial" w:cs="Arial"/>
          <w:position w:val="-1"/>
        </w:rPr>
        <w:t>d</w:t>
      </w:r>
      <w:r w:rsidR="007B3FBD">
        <w:rPr>
          <w:rFonts w:ascii="Arial" w:eastAsia="Arial" w:hAnsi="Arial" w:cs="Arial"/>
          <w:spacing w:val="-2"/>
          <w:position w:val="-1"/>
        </w:rPr>
        <w:t xml:space="preserve"> </w:t>
      </w:r>
      <w:r w:rsidR="007B3FBD">
        <w:rPr>
          <w:rFonts w:ascii="Arial" w:eastAsia="Arial" w:hAnsi="Arial" w:cs="Arial"/>
          <w:spacing w:val="2"/>
          <w:position w:val="-1"/>
        </w:rPr>
        <w:t>k</w:t>
      </w:r>
      <w:r w:rsidR="007B3FBD">
        <w:rPr>
          <w:rFonts w:ascii="Arial" w:eastAsia="Arial" w:hAnsi="Arial" w:cs="Arial"/>
          <w:position w:val="-1"/>
        </w:rPr>
        <w:t>eep</w:t>
      </w:r>
      <w:r w:rsidR="007B3FBD">
        <w:rPr>
          <w:rFonts w:ascii="Arial" w:eastAsia="Arial" w:hAnsi="Arial" w:cs="Arial"/>
          <w:spacing w:val="-1"/>
          <w:position w:val="-1"/>
        </w:rPr>
        <w:t>i</w:t>
      </w:r>
      <w:r w:rsidR="007B3FBD">
        <w:rPr>
          <w:rFonts w:ascii="Arial" w:eastAsia="Arial" w:hAnsi="Arial" w:cs="Arial"/>
          <w:spacing w:val="-3"/>
          <w:position w:val="-1"/>
        </w:rPr>
        <w:t>n</w:t>
      </w:r>
      <w:r w:rsidR="007B3FBD">
        <w:rPr>
          <w:rFonts w:ascii="Arial" w:eastAsia="Arial" w:hAnsi="Arial" w:cs="Arial"/>
          <w:position w:val="-1"/>
        </w:rPr>
        <w:t>g</w:t>
      </w:r>
      <w:r w:rsidR="007B3FBD">
        <w:rPr>
          <w:rFonts w:ascii="Arial" w:eastAsia="Arial" w:hAnsi="Arial" w:cs="Arial"/>
          <w:spacing w:val="3"/>
          <w:position w:val="-1"/>
        </w:rPr>
        <w:t xml:space="preserve"> </w:t>
      </w:r>
      <w:proofErr w:type="spellStart"/>
      <w:r w:rsidR="007B3FBD">
        <w:rPr>
          <w:rFonts w:ascii="Arial" w:eastAsia="Arial" w:hAnsi="Arial" w:cs="Arial"/>
          <w:spacing w:val="-3"/>
          <w:position w:val="-1"/>
        </w:rPr>
        <w:t>e</w:t>
      </w:r>
      <w:r w:rsidR="007B3FBD">
        <w:rPr>
          <w:rFonts w:ascii="Arial" w:eastAsia="Arial" w:hAnsi="Arial" w:cs="Arial"/>
          <w:spacing w:val="1"/>
          <w:position w:val="-1"/>
        </w:rPr>
        <w:t>t</w:t>
      </w:r>
      <w:r w:rsidR="007B3FBD">
        <w:rPr>
          <w:rFonts w:ascii="Arial" w:eastAsia="Arial" w:hAnsi="Arial" w:cs="Arial"/>
          <w:position w:val="-1"/>
        </w:rPr>
        <w:t>c</w:t>
      </w:r>
      <w:proofErr w:type="spellEnd"/>
      <w:r w:rsidR="007B3FBD">
        <w:rPr>
          <w:rFonts w:ascii="Arial" w:eastAsia="Arial" w:hAnsi="Arial" w:cs="Arial"/>
          <w:position w:val="-1"/>
        </w:rPr>
        <w:t>…</w:t>
      </w:r>
    </w:p>
    <w:tbl>
      <w:tblPr>
        <w:tblW w:w="0" w:type="auto"/>
        <w:tblInd w:w="15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1"/>
        <w:gridCol w:w="1886"/>
        <w:gridCol w:w="878"/>
        <w:gridCol w:w="396"/>
        <w:gridCol w:w="5538"/>
      </w:tblGrid>
      <w:tr w:rsidR="008C65AB">
        <w:trPr>
          <w:trHeight w:hRule="exact" w:val="252"/>
        </w:trPr>
        <w:tc>
          <w:tcPr>
            <w:tcW w:w="2827" w:type="dxa"/>
            <w:gridSpan w:val="2"/>
            <w:shd w:val="clear" w:color="auto" w:fill="FFFF00"/>
          </w:tcPr>
          <w:p w:rsidR="00514D7B" w:rsidRDefault="007B3FBD">
            <w:pPr>
              <w:spacing w:after="0" w:line="251" w:lineRule="exact"/>
              <w:ind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61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such, 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61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5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878" w:type="dxa"/>
            <w:shd w:val="clear" w:color="auto" w:fill="FFE6D5"/>
          </w:tcPr>
          <w:p w:rsidR="00514D7B" w:rsidRDefault="007B3FBD">
            <w:pPr>
              <w:spacing w:after="0" w:line="251" w:lineRule="exact"/>
              <w:ind w:left="-1" w:right="-7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396" w:type="dxa"/>
            <w:shd w:val="clear" w:color="auto" w:fill="FFE6D5"/>
          </w:tcPr>
          <w:p w:rsidR="00514D7B" w:rsidRDefault="007B3FBD">
            <w:pPr>
              <w:spacing w:before="54" w:after="0" w:line="240" w:lineRule="auto"/>
              <w:ind w:left="-1" w:right="-6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[PS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5</w:t>
            </w:r>
            <w:r>
              <w:rPr>
                <w:rFonts w:ascii="Arial" w:eastAsia="Arial" w:hAnsi="Arial" w:cs="Arial"/>
                <w:sz w:val="16"/>
                <w:szCs w:val="16"/>
              </w:rPr>
              <w:t>]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514D7B" w:rsidRDefault="007B3FBD">
            <w:pPr>
              <w:spacing w:after="0" w:line="251" w:lineRule="exact"/>
              <w:ind w:left="122" w:right="-7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>hou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d  d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aw</w:t>
            </w:r>
            <w:r>
              <w:rPr>
                <w:rFonts w:ascii="Arial" w:eastAsia="Arial" w:hAnsi="Arial" w:cs="Arial"/>
                <w:spacing w:val="57"/>
              </w:rPr>
              <w:t xml:space="preserve"> 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6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6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an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6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g 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de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514D7B">
        <w:trPr>
          <w:trHeight w:hRule="exact" w:val="254"/>
        </w:trPr>
        <w:tc>
          <w:tcPr>
            <w:tcW w:w="96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514D7B" w:rsidRDefault="007B3FBD" w:rsidP="00BE17C0">
            <w:pPr>
              <w:spacing w:after="0" w:line="251" w:lineRule="exact"/>
              <w:ind w:right="-68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hods</w:t>
            </w:r>
            <w:proofErr w:type="gramEnd"/>
            <w:r>
              <w:rPr>
                <w:rFonts w:ascii="Arial" w:eastAsia="Arial" w:hAnsi="Arial" w:cs="Arial"/>
                <w:spacing w:val="6"/>
              </w:rPr>
              <w:t xml:space="preserve"> </w:t>
            </w: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pacing w:val="8"/>
              </w:rPr>
              <w:t xml:space="preserve"> 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se</w:t>
            </w:r>
            <w:proofErr w:type="spellEnd"/>
            <w:ins w:id="137" w:author="Kerrie Abercrombie" w:date="2016-02-23T14:08:00Z">
              <w:r w:rsidR="00BE17C0">
                <w:rPr>
                  <w:rFonts w:ascii="Arial" w:eastAsia="Arial" w:hAnsi="Arial" w:cs="Arial"/>
                </w:rPr>
                <w:t xml:space="preserve"> </w:t>
              </w:r>
            </w:ins>
            <w:ins w:id="138" w:author="Kerrie Abercrombie" w:date="2016-02-23T14:09:00Z">
              <w:r w:rsidR="003259B9">
                <w:rPr>
                  <w:rFonts w:ascii="Arial" w:eastAsia="Arial" w:hAnsi="Arial" w:cs="Arial"/>
                </w:rPr>
                <w:t xml:space="preserve">the </w:t>
              </w:r>
            </w:ins>
            <w:commentRangeStart w:id="139"/>
            <w:ins w:id="140" w:author="Kerrie Abercrombie" w:date="2016-02-23T14:08:00Z">
              <w:r w:rsidR="00BE17C0">
                <w:rPr>
                  <w:rFonts w:ascii="Arial" w:eastAsia="Arial" w:hAnsi="Arial" w:cs="Arial"/>
                </w:rPr>
                <w:t>candidates learning</w:t>
              </w:r>
            </w:ins>
            <w:del w:id="141" w:author="Kerrie Abercrombie" w:date="2016-02-23T14:08:00Z">
              <w:r w:rsidDel="00BE17C0">
                <w:rPr>
                  <w:rFonts w:ascii="Arial" w:eastAsia="Arial" w:hAnsi="Arial" w:cs="Arial"/>
                  <w:spacing w:val="8"/>
                </w:rPr>
                <w:delText xml:space="preserve"> </w:delText>
              </w:r>
            </w:del>
            <w:commentRangeEnd w:id="139"/>
            <w:r w:rsidR="00BE17C0">
              <w:rPr>
                <w:rStyle w:val="CommentReference"/>
              </w:rPr>
              <w:commentReference w:id="139"/>
            </w:r>
            <w:del w:id="142" w:author="Kerrie Abercrombie" w:date="2016-02-23T14:08:00Z">
              <w:r w:rsidDel="00BE17C0">
                <w:rPr>
                  <w:rFonts w:ascii="Arial" w:eastAsia="Arial" w:hAnsi="Arial" w:cs="Arial"/>
                </w:rPr>
                <w:delText>de</w:delText>
              </w:r>
              <w:r w:rsidDel="00BE17C0">
                <w:rPr>
                  <w:rFonts w:ascii="Arial" w:eastAsia="Arial" w:hAnsi="Arial" w:cs="Arial"/>
                  <w:spacing w:val="-2"/>
                </w:rPr>
                <w:delText>v</w:delText>
              </w:r>
              <w:r w:rsidDel="00BE17C0">
                <w:rPr>
                  <w:rFonts w:ascii="Arial" w:eastAsia="Arial" w:hAnsi="Arial" w:cs="Arial"/>
                </w:rPr>
                <w:delText>e</w:delText>
              </w:r>
              <w:r w:rsidDel="00BE17C0">
                <w:rPr>
                  <w:rFonts w:ascii="Arial" w:eastAsia="Arial" w:hAnsi="Arial" w:cs="Arial"/>
                  <w:spacing w:val="-1"/>
                </w:rPr>
                <w:delText>l</w:delText>
              </w:r>
              <w:r w:rsidDel="00BE17C0">
                <w:rPr>
                  <w:rFonts w:ascii="Arial" w:eastAsia="Arial" w:hAnsi="Arial" w:cs="Arial"/>
                </w:rPr>
                <w:delText>op</w:delText>
              </w:r>
              <w:r w:rsidDel="00BE17C0">
                <w:rPr>
                  <w:rFonts w:ascii="Arial" w:eastAsia="Arial" w:hAnsi="Arial" w:cs="Arial"/>
                  <w:spacing w:val="1"/>
                </w:rPr>
                <w:delText>m</w:delText>
              </w:r>
              <w:r w:rsidDel="00BE17C0">
                <w:rPr>
                  <w:rFonts w:ascii="Arial" w:eastAsia="Arial" w:hAnsi="Arial" w:cs="Arial"/>
                </w:rPr>
                <w:delText>ent</w:delText>
              </w:r>
              <w:r w:rsidDel="00BE17C0">
                <w:rPr>
                  <w:rFonts w:ascii="Arial" w:eastAsia="Arial" w:hAnsi="Arial" w:cs="Arial"/>
                  <w:spacing w:val="9"/>
                </w:rPr>
                <w:delText xml:space="preserve"> </w:delText>
              </w:r>
              <w:r w:rsidDel="00BE17C0">
                <w:rPr>
                  <w:rFonts w:ascii="Arial" w:eastAsia="Arial" w:hAnsi="Arial" w:cs="Arial"/>
                </w:rPr>
                <w:delText>oppo</w:delText>
              </w:r>
              <w:r w:rsidDel="00BE17C0">
                <w:rPr>
                  <w:rFonts w:ascii="Arial" w:eastAsia="Arial" w:hAnsi="Arial" w:cs="Arial"/>
                  <w:spacing w:val="-2"/>
                </w:rPr>
                <w:delText>r</w:delText>
              </w:r>
              <w:r w:rsidDel="00BE17C0">
                <w:rPr>
                  <w:rFonts w:ascii="Arial" w:eastAsia="Arial" w:hAnsi="Arial" w:cs="Arial"/>
                  <w:spacing w:val="1"/>
                </w:rPr>
                <w:delText>t</w:delText>
              </w:r>
              <w:r w:rsidDel="00BE17C0">
                <w:rPr>
                  <w:rFonts w:ascii="Arial" w:eastAsia="Arial" w:hAnsi="Arial" w:cs="Arial"/>
                  <w:spacing w:val="-3"/>
                </w:rPr>
                <w:delText>u</w:delText>
              </w:r>
              <w:r w:rsidDel="00BE17C0">
                <w:rPr>
                  <w:rFonts w:ascii="Arial" w:eastAsia="Arial" w:hAnsi="Arial" w:cs="Arial"/>
                </w:rPr>
                <w:delText>n</w:delText>
              </w:r>
              <w:r w:rsidDel="00BE17C0">
                <w:rPr>
                  <w:rFonts w:ascii="Arial" w:eastAsia="Arial" w:hAnsi="Arial" w:cs="Arial"/>
                  <w:spacing w:val="-1"/>
                </w:rPr>
                <w:delText>i</w:delText>
              </w:r>
              <w:r w:rsidDel="00BE17C0">
                <w:rPr>
                  <w:rFonts w:ascii="Arial" w:eastAsia="Arial" w:hAnsi="Arial" w:cs="Arial"/>
                  <w:spacing w:val="1"/>
                </w:rPr>
                <w:delText>t</w:delText>
              </w:r>
              <w:r w:rsidDel="00BE17C0">
                <w:rPr>
                  <w:rFonts w:ascii="Arial" w:eastAsia="Arial" w:hAnsi="Arial" w:cs="Arial"/>
                  <w:spacing w:val="-1"/>
                </w:rPr>
                <w:delText>i</w:delText>
              </w:r>
              <w:r w:rsidDel="00BE17C0">
                <w:rPr>
                  <w:rFonts w:ascii="Arial" w:eastAsia="Arial" w:hAnsi="Arial" w:cs="Arial"/>
                </w:rPr>
                <w:delText>es</w:delText>
              </w:r>
            </w:del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hods</w:t>
            </w:r>
            <w:r>
              <w:rPr>
                <w:rFonts w:ascii="Arial" w:eastAsia="Arial" w:hAnsi="Arial" w:cs="Arial"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ay</w:t>
            </w:r>
            <w:r>
              <w:rPr>
                <w:rFonts w:ascii="Arial" w:eastAsia="Arial" w:hAnsi="Arial" w:cs="Arial"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ude,</w:t>
            </w:r>
            <w:r>
              <w:rPr>
                <w:rFonts w:ascii="Arial" w:eastAsia="Arial" w:hAnsi="Arial" w:cs="Arial"/>
                <w:spacing w:val="9"/>
              </w:rPr>
              <w:t xml:space="preserve"> </w:t>
            </w:r>
            <w:r>
              <w:rPr>
                <w:rFonts w:ascii="Arial" w:eastAsia="Arial" w:hAnsi="Arial" w:cs="Arial"/>
              </w:rPr>
              <w:t>but</w:t>
            </w:r>
            <w:r>
              <w:rPr>
                <w:rFonts w:ascii="Arial" w:eastAsia="Arial" w:hAnsi="Arial" w:cs="Arial"/>
                <w:spacing w:val="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8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514D7B">
        <w:trPr>
          <w:trHeight w:hRule="exact" w:val="252"/>
        </w:trPr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514D7B" w:rsidRDefault="007B3FBD">
            <w:pPr>
              <w:spacing w:after="0" w:line="251" w:lineRule="exact"/>
              <w:ind w:right="-7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86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4D7B" w:rsidRDefault="00514D7B"/>
        </w:tc>
      </w:tr>
    </w:tbl>
    <w:p w:rsidR="00514D7B" w:rsidRDefault="00514D7B">
      <w:pPr>
        <w:spacing w:before="6" w:after="0" w:line="220" w:lineRule="exact"/>
      </w:pPr>
    </w:p>
    <w:p w:rsidR="003259B9" w:rsidRDefault="003259B9" w:rsidP="003259B9">
      <w:pPr>
        <w:pStyle w:val="ListParagraph"/>
        <w:numPr>
          <w:ilvl w:val="0"/>
          <w:numId w:val="2"/>
        </w:numPr>
        <w:rPr>
          <w:ins w:id="143" w:author="Kerrie Abercrombie" w:date="2016-02-23T14:10:00Z"/>
        </w:rPr>
      </w:pPr>
      <w:ins w:id="144" w:author="Kerrie Abercrombie" w:date="2016-02-23T14:10:00Z">
        <w:r>
          <w:t xml:space="preserve">Online </w:t>
        </w:r>
        <w:commentRangeStart w:id="145"/>
        <w:r>
          <w:t>delivery</w:t>
        </w:r>
      </w:ins>
      <w:commentRangeEnd w:id="145"/>
      <w:ins w:id="146" w:author="Kerrie Abercrombie" w:date="2016-02-23T14:11:00Z">
        <w:r>
          <w:rPr>
            <w:rStyle w:val="CommentReference"/>
          </w:rPr>
          <w:commentReference w:id="145"/>
        </w:r>
      </w:ins>
    </w:p>
    <w:p w:rsidR="003259B9" w:rsidRPr="003259B9" w:rsidRDefault="003259B9" w:rsidP="003259B9">
      <w:pPr>
        <w:pStyle w:val="ListParagraph"/>
        <w:numPr>
          <w:ilvl w:val="0"/>
          <w:numId w:val="2"/>
        </w:numPr>
        <w:rPr>
          <w:ins w:id="147" w:author="Kerrie Abercrombie" w:date="2016-02-23T14:10:00Z"/>
        </w:rPr>
      </w:pPr>
      <w:ins w:id="148" w:author="Kerrie Abercrombie" w:date="2016-02-23T14:10:00Z">
        <w:r>
          <w:t>Blended delivery</w:t>
        </w:r>
      </w:ins>
    </w:p>
    <w:p w:rsidR="00514D7B" w:rsidRDefault="00CE1EAD">
      <w:pPr>
        <w:tabs>
          <w:tab w:val="left" w:pos="1000"/>
        </w:tabs>
        <w:spacing w:before="32" w:after="0" w:line="240" w:lineRule="auto"/>
        <w:ind w:left="645" w:right="-20"/>
        <w:rPr>
          <w:rFonts w:ascii="Arial" w:eastAsia="Arial" w:hAnsi="Arial" w:cs="Arial"/>
        </w:rPr>
      </w:pPr>
      <w:r>
        <w:lastRenderedPageBreak/>
        <w:pict>
          <v:group id="_x0000_s1747" style="position:absolute;left:0;text-align:left;margin-left:81.2pt;margin-top:1.65pt;width:146.5pt;height:38.15pt;z-index:-251683328;mso-position-horizontal-relative:page" coordorigin="1624,33" coordsize="2930,763">
            <v:group id="_x0000_s1752" style="position:absolute;left:1625;top:34;width:1766;height:254" coordorigin="1625,34" coordsize="1766,254">
              <v:shape id="_x0000_s1753" style="position:absolute;left:1625;top:34;width:1766;height:254" coordorigin="1625,34" coordsize="1766,254" path="m1625,289r1766,l3391,34r-1766,l1625,289e" fillcolor="yellow" stroked="f">
                <v:path arrowok="t"/>
              </v:shape>
            </v:group>
            <v:group id="_x0000_s1750" style="position:absolute;left:1625;top:289;width:2328;height:252" coordorigin="1625,289" coordsize="2328,252">
              <v:shape id="_x0000_s1751" style="position:absolute;left:1625;top:289;width:2328;height:252" coordorigin="1625,289" coordsize="2328,252" path="m1625,541r2328,l3953,289r-2328,l1625,541e" fillcolor="yellow" stroked="f">
                <v:path arrowok="t"/>
              </v:shape>
            </v:group>
            <v:group id="_x0000_s1748" style="position:absolute;left:1625;top:541;width:2928;height:254" coordorigin="1625,541" coordsize="2928,254">
              <v:shape id="_x0000_s1749" style="position:absolute;left:1625;top:541;width:2928;height:254" coordorigin="1625,541" coordsize="2928,254" path="m1625,795r2928,l4553,541r-2928,l1625,795e" fillcolor="yellow" stroked="f">
                <v:path arrowok="t"/>
              </v:shape>
            </v:group>
            <w10:wrap anchorx="page"/>
          </v:group>
        </w:pict>
      </w:r>
      <w:r w:rsidR="007B3FBD">
        <w:rPr>
          <w:rFonts w:ascii="Wingdings" w:eastAsia="Wingdings" w:hAnsi="Wingdings" w:cs="Wingdings"/>
        </w:rPr>
        <w:t></w:t>
      </w:r>
      <w:r w:rsidR="007B3FBD">
        <w:rPr>
          <w:rFonts w:ascii="Times New Roman" w:eastAsia="Times New Roman" w:hAnsi="Times New Roman" w:cs="Times New Roman"/>
        </w:rPr>
        <w:tab/>
      </w:r>
      <w:r w:rsidR="007B3FBD">
        <w:rPr>
          <w:rFonts w:ascii="Arial" w:eastAsia="Arial" w:hAnsi="Arial" w:cs="Arial"/>
          <w:spacing w:val="-1"/>
        </w:rPr>
        <w:t>P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esen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3"/>
        </w:rPr>
        <w:t>a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ons,</w:t>
      </w:r>
    </w:p>
    <w:p w:rsidR="00514D7B" w:rsidRDefault="007B3FBD">
      <w:pPr>
        <w:tabs>
          <w:tab w:val="left" w:pos="1000"/>
        </w:tabs>
        <w:spacing w:before="1" w:after="0" w:line="240" w:lineRule="auto"/>
        <w:ind w:left="645" w:right="-20"/>
        <w:rPr>
          <w:rFonts w:ascii="Arial" w:eastAsia="Arial" w:hAnsi="Arial" w:cs="Arial"/>
        </w:rPr>
      </w:pPr>
      <w:r>
        <w:rPr>
          <w:rFonts w:ascii="Wingdings" w:eastAsia="Wingdings" w:hAnsi="Wingdings" w:cs="Wingdings"/>
        </w:rPr>
        <w:t>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scuss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,</w:t>
      </w:r>
    </w:p>
    <w:p w:rsidR="00514D7B" w:rsidRDefault="007B3FBD">
      <w:pPr>
        <w:tabs>
          <w:tab w:val="left" w:pos="1000"/>
        </w:tabs>
        <w:spacing w:after="0" w:line="252" w:lineRule="exact"/>
        <w:ind w:left="645" w:right="-20"/>
        <w:rPr>
          <w:ins w:id="149" w:author="Kerrie Abercrombie" w:date="2016-02-23T14:20:00Z"/>
          <w:rFonts w:ascii="Arial" w:eastAsia="Arial" w:hAnsi="Arial" w:cs="Arial"/>
        </w:rPr>
      </w:pPr>
      <w:r>
        <w:rPr>
          <w:rFonts w:ascii="Wingdings" w:eastAsia="Wingdings" w:hAnsi="Wingdings" w:cs="Wingdings"/>
        </w:rPr>
        <w:t>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esea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based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s,</w:t>
      </w:r>
    </w:p>
    <w:p w:rsidR="0000354C" w:rsidRPr="00FA171D" w:rsidRDefault="00FA171D" w:rsidP="00FA171D">
      <w:pPr>
        <w:pStyle w:val="ListParagraph"/>
        <w:numPr>
          <w:ilvl w:val="0"/>
          <w:numId w:val="3"/>
        </w:numPr>
        <w:tabs>
          <w:tab w:val="left" w:pos="1000"/>
        </w:tabs>
        <w:spacing w:after="0" w:line="252" w:lineRule="exact"/>
        <w:ind w:right="-20"/>
        <w:rPr>
          <w:rFonts w:ascii="Arial" w:eastAsia="Arial" w:hAnsi="Arial" w:cs="Arial"/>
        </w:rPr>
      </w:pPr>
      <w:ins w:id="150" w:author="Kerrie Abercrombie" w:date="2016-02-23T14:33:00Z">
        <w:r>
          <w:rPr>
            <w:rFonts w:ascii="Arial" w:eastAsia="Arial" w:hAnsi="Arial" w:cs="Arial"/>
          </w:rPr>
          <w:t>S</w:t>
        </w:r>
      </w:ins>
      <w:ins w:id="151" w:author="Kerrie Abercrombie" w:date="2016-02-23T14:20:00Z">
        <w:r w:rsidR="0000354C" w:rsidRPr="00FA171D">
          <w:rPr>
            <w:rFonts w:ascii="Arial" w:eastAsia="Arial" w:hAnsi="Arial" w:cs="Arial"/>
          </w:rPr>
          <w:t xml:space="preserve">imulation </w:t>
        </w:r>
        <w:commentRangeStart w:id="152"/>
        <w:r w:rsidR="0000354C" w:rsidRPr="00FA171D">
          <w:rPr>
            <w:rFonts w:ascii="Arial" w:eastAsia="Arial" w:hAnsi="Arial" w:cs="Arial"/>
          </w:rPr>
          <w:t>exercises</w:t>
        </w:r>
      </w:ins>
      <w:commentRangeEnd w:id="152"/>
      <w:ins w:id="153" w:author="Kerrie Abercrombie" w:date="2016-02-23T14:34:00Z">
        <w:r>
          <w:rPr>
            <w:rStyle w:val="CommentReference"/>
          </w:rPr>
          <w:commentReference w:id="152"/>
        </w:r>
      </w:ins>
    </w:p>
    <w:p w:rsidR="00514D7B" w:rsidRDefault="00514D7B">
      <w:pPr>
        <w:spacing w:after="0"/>
        <w:sectPr w:rsidR="00514D7B">
          <w:pgSz w:w="11920" w:h="16860"/>
          <w:pgMar w:top="1220" w:right="1000" w:bottom="940" w:left="980" w:header="745" w:footer="749" w:gutter="0"/>
          <w:cols w:space="720"/>
        </w:sectPr>
      </w:pPr>
    </w:p>
    <w:p w:rsidR="00514D7B" w:rsidRDefault="00514D7B">
      <w:pPr>
        <w:spacing w:before="8" w:after="0" w:line="220" w:lineRule="exact"/>
      </w:pPr>
    </w:p>
    <w:p w:rsidR="00514D7B" w:rsidRDefault="007B3FBD">
      <w:pPr>
        <w:tabs>
          <w:tab w:val="left" w:pos="1000"/>
        </w:tabs>
        <w:spacing w:before="32" w:after="0" w:line="240" w:lineRule="auto"/>
        <w:ind w:left="645" w:right="-20"/>
        <w:rPr>
          <w:rFonts w:ascii="Arial" w:eastAsia="Arial" w:hAnsi="Arial" w:cs="Arial"/>
        </w:rPr>
      </w:pPr>
      <w:r>
        <w:rPr>
          <w:rFonts w:ascii="Wingdings" w:eastAsia="Wingdings" w:hAnsi="Wingdings" w:cs="Wingdings"/>
        </w:rPr>
        <w:t>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ase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,</w:t>
      </w:r>
    </w:p>
    <w:p w:rsidR="00514D7B" w:rsidRDefault="007B3FBD">
      <w:pPr>
        <w:tabs>
          <w:tab w:val="left" w:pos="1000"/>
        </w:tabs>
        <w:spacing w:before="1" w:after="0" w:line="248" w:lineRule="exact"/>
        <w:ind w:left="645" w:right="-20"/>
        <w:rPr>
          <w:rFonts w:ascii="Arial" w:eastAsia="Arial" w:hAnsi="Arial" w:cs="Arial"/>
        </w:rPr>
      </w:pPr>
      <w:r>
        <w:rPr>
          <w:rFonts w:ascii="Wingdings" w:eastAsia="Wingdings" w:hAnsi="Wingdings" w:cs="Wingdings"/>
          <w:position w:val="-1"/>
        </w:rPr>
        <w:t></w:t>
      </w:r>
      <w:r>
        <w:rPr>
          <w:rFonts w:ascii="Times New Roman" w:eastAsia="Times New Roman" w:hAnsi="Times New Roman" w:cs="Times New Roman"/>
          <w:position w:val="-1"/>
        </w:rPr>
        <w:tab/>
      </w:r>
      <w:r>
        <w:rPr>
          <w:rFonts w:ascii="Arial" w:eastAsia="Arial" w:hAnsi="Arial" w:cs="Arial"/>
          <w:spacing w:val="-1"/>
          <w:position w:val="-1"/>
        </w:rPr>
        <w:t>Si</w:t>
      </w:r>
      <w:r>
        <w:rPr>
          <w:rFonts w:ascii="Arial" w:eastAsia="Arial" w:hAnsi="Arial" w:cs="Arial"/>
          <w:spacing w:val="1"/>
          <w:position w:val="-1"/>
        </w:rPr>
        <w:t>m</w:t>
      </w:r>
      <w:r>
        <w:rPr>
          <w:rFonts w:ascii="Arial" w:eastAsia="Arial" w:hAnsi="Arial" w:cs="Arial"/>
          <w:position w:val="-1"/>
        </w:rPr>
        <w:t>u</w:t>
      </w:r>
      <w:r>
        <w:rPr>
          <w:rFonts w:ascii="Arial" w:eastAsia="Arial" w:hAnsi="Arial" w:cs="Arial"/>
          <w:spacing w:val="-1"/>
          <w:position w:val="-1"/>
        </w:rPr>
        <w:t>l</w:t>
      </w:r>
      <w:r>
        <w:rPr>
          <w:rFonts w:ascii="Arial" w:eastAsia="Arial" w:hAnsi="Arial" w:cs="Arial"/>
          <w:position w:val="-1"/>
        </w:rPr>
        <w:t>a</w:t>
      </w:r>
      <w:r>
        <w:rPr>
          <w:rFonts w:ascii="Arial" w:eastAsia="Arial" w:hAnsi="Arial" w:cs="Arial"/>
          <w:spacing w:val="1"/>
          <w:position w:val="-1"/>
        </w:rPr>
        <w:t>t</w:t>
      </w:r>
      <w:r>
        <w:rPr>
          <w:rFonts w:ascii="Arial" w:eastAsia="Arial" w:hAnsi="Arial" w:cs="Arial"/>
          <w:spacing w:val="-1"/>
          <w:position w:val="-1"/>
        </w:rPr>
        <w:t>i</w:t>
      </w:r>
      <w:r>
        <w:rPr>
          <w:rFonts w:ascii="Arial" w:eastAsia="Arial" w:hAnsi="Arial" w:cs="Arial"/>
          <w:position w:val="-1"/>
        </w:rPr>
        <w:t>on,</w:t>
      </w:r>
    </w:p>
    <w:p w:rsidR="00514D7B" w:rsidRDefault="00514D7B">
      <w:pPr>
        <w:spacing w:before="3" w:after="0" w:line="220" w:lineRule="exact"/>
      </w:pPr>
    </w:p>
    <w:p w:rsidR="00514D7B" w:rsidRDefault="00CE1EAD">
      <w:pPr>
        <w:spacing w:before="32" w:after="0" w:line="241" w:lineRule="auto"/>
        <w:ind w:left="153" w:right="78"/>
        <w:rPr>
          <w:rFonts w:ascii="Arial" w:eastAsia="Arial" w:hAnsi="Arial" w:cs="Arial"/>
        </w:rPr>
      </w:pPr>
      <w:r>
        <w:pict>
          <v:group id="_x0000_s1742" style="position:absolute;left:0;text-align:left;margin-left:80.75pt;margin-top:-36.7pt;width:85.6pt;height:26.3pt;z-index:-251682304;mso-position-horizontal-relative:page" coordorigin="1615,-734" coordsize="1712,526">
            <v:group id="_x0000_s1745" style="position:absolute;left:1625;top:-724;width:1692;height:254" coordorigin="1625,-724" coordsize="1692,254">
              <v:shape id="_x0000_s1746" style="position:absolute;left:1625;top:-724;width:1692;height:254" coordorigin="1625,-724" coordsize="1692,254" path="m1625,-470r1692,l3317,-724r-1692,l1625,-470e" fillcolor="yellow" stroked="f">
                <v:path arrowok="t"/>
              </v:shape>
            </v:group>
            <v:group id="_x0000_s1743" style="position:absolute;left:1625;top:-470;width:1447;height:252" coordorigin="1625,-470" coordsize="1447,252">
              <v:shape id="_x0000_s1744" style="position:absolute;left:1625;top:-470;width:1447;height:252" coordorigin="1625,-470" coordsize="1447,252" path="m1625,-218r1447,l3072,-470r-1447,l1625,-218e" fillcolor="yellow" stroked="f">
                <v:path arrowok="t"/>
              </v:shape>
            </v:group>
            <w10:wrap anchorx="page"/>
          </v:group>
        </w:pict>
      </w:r>
      <w:r w:rsidR="007B3FBD">
        <w:rPr>
          <w:rFonts w:ascii="Arial" w:eastAsia="Arial" w:hAnsi="Arial" w:cs="Arial"/>
          <w:spacing w:val="-1"/>
        </w:rPr>
        <w:t>C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pe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 xml:space="preserve">ence 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</w:rPr>
        <w:t xml:space="preserve">– 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</w:rPr>
        <w:t xml:space="preserve">a 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</w:rPr>
        <w:t>co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b</w:t>
      </w:r>
      <w:r w:rsidR="007B3FBD">
        <w:rPr>
          <w:rFonts w:ascii="Arial" w:eastAsia="Arial" w:hAnsi="Arial" w:cs="Arial"/>
          <w:spacing w:val="-4"/>
        </w:rPr>
        <w:t>i</w:t>
      </w:r>
      <w:r w:rsidR="007B3FBD">
        <w:rPr>
          <w:rFonts w:ascii="Arial" w:eastAsia="Arial" w:hAnsi="Arial" w:cs="Arial"/>
        </w:rPr>
        <w:t>na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 xml:space="preserve">on 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</w:rPr>
        <w:t xml:space="preserve">f </w:t>
      </w:r>
      <w:r w:rsidR="007B3FBD">
        <w:rPr>
          <w:rFonts w:ascii="Arial" w:eastAsia="Arial" w:hAnsi="Arial" w:cs="Arial"/>
          <w:spacing w:val="6"/>
        </w:rPr>
        <w:t xml:space="preserve">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 xml:space="preserve">he 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1"/>
        </w:rPr>
        <w:t>t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ud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</w:rPr>
        <w:t xml:space="preserve">, </w:t>
      </w:r>
      <w:r w:rsidR="007B3FBD">
        <w:rPr>
          <w:rFonts w:ascii="Arial" w:eastAsia="Arial" w:hAnsi="Arial" w:cs="Arial"/>
          <w:spacing w:val="4"/>
        </w:rPr>
        <w:t xml:space="preserve"> </w:t>
      </w:r>
      <w:r w:rsidR="007B3FBD">
        <w:rPr>
          <w:rFonts w:ascii="Arial" w:eastAsia="Arial" w:hAnsi="Arial" w:cs="Arial"/>
          <w:spacing w:val="2"/>
        </w:rPr>
        <w:t>k</w:t>
      </w:r>
      <w:r w:rsidR="007B3FBD">
        <w:rPr>
          <w:rFonts w:ascii="Arial" w:eastAsia="Arial" w:hAnsi="Arial" w:cs="Arial"/>
        </w:rPr>
        <w:t>no</w:t>
      </w:r>
      <w:r w:rsidR="007B3FBD">
        <w:rPr>
          <w:rFonts w:ascii="Arial" w:eastAsia="Arial" w:hAnsi="Arial" w:cs="Arial"/>
          <w:spacing w:val="-4"/>
        </w:rPr>
        <w:t>w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</w:rPr>
        <w:t>ed</w:t>
      </w:r>
      <w:r w:rsidR="007B3FBD">
        <w:rPr>
          <w:rFonts w:ascii="Arial" w:eastAsia="Arial" w:hAnsi="Arial" w:cs="Arial"/>
          <w:spacing w:val="2"/>
        </w:rPr>
        <w:t>g</w:t>
      </w:r>
      <w:r w:rsidR="007B3FBD">
        <w:rPr>
          <w:rFonts w:ascii="Arial" w:eastAsia="Arial" w:hAnsi="Arial" w:cs="Arial"/>
        </w:rPr>
        <w:t xml:space="preserve">e 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</w:rPr>
        <w:t xml:space="preserve">and 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-2"/>
        </w:rPr>
        <w:t>s</w:t>
      </w:r>
      <w:r w:rsidR="007B3FBD">
        <w:rPr>
          <w:rFonts w:ascii="Arial" w:eastAsia="Arial" w:hAnsi="Arial" w:cs="Arial"/>
          <w:spacing w:val="2"/>
        </w:rPr>
        <w:t>k</w:t>
      </w:r>
      <w:r w:rsidR="007B3FBD">
        <w:rPr>
          <w:rFonts w:ascii="Arial" w:eastAsia="Arial" w:hAnsi="Arial" w:cs="Arial"/>
          <w:spacing w:val="-1"/>
        </w:rPr>
        <w:t>il</w:t>
      </w:r>
      <w:r w:rsidR="007B3FBD">
        <w:rPr>
          <w:rFonts w:ascii="Arial" w:eastAsia="Arial" w:hAnsi="Arial" w:cs="Arial"/>
        </w:rPr>
        <w:t xml:space="preserve">l 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2"/>
        </w:rPr>
        <w:t>e</w:t>
      </w:r>
      <w:r w:rsidR="007B3FBD">
        <w:rPr>
          <w:rFonts w:ascii="Arial" w:eastAsia="Arial" w:hAnsi="Arial" w:cs="Arial"/>
        </w:rPr>
        <w:t>cessa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y</w:t>
      </w:r>
      <w:r w:rsidR="007B3FBD">
        <w:rPr>
          <w:rFonts w:ascii="Arial" w:eastAsia="Arial" w:hAnsi="Arial" w:cs="Arial"/>
          <w:spacing w:val="61"/>
        </w:rPr>
        <w:t xml:space="preserve">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 xml:space="preserve">o 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</w:rPr>
        <w:t>enab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</w:rPr>
        <w:t xml:space="preserve">e 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-1"/>
        </w:rPr>
        <w:t>V</w:t>
      </w:r>
      <w:r w:rsidR="007B3FBD">
        <w:rPr>
          <w:rFonts w:ascii="Arial" w:eastAsia="Arial" w:hAnsi="Arial" w:cs="Arial"/>
        </w:rPr>
        <w:t xml:space="preserve">TS </w:t>
      </w:r>
      <w:r w:rsidR="007B3FBD">
        <w:rPr>
          <w:rFonts w:ascii="Arial" w:eastAsia="Arial" w:hAnsi="Arial" w:cs="Arial"/>
          <w:spacing w:val="-1"/>
        </w:rPr>
        <w:t>P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 xml:space="preserve">sonnel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-2"/>
        </w:rPr>
        <w:t xml:space="preserve"> </w:t>
      </w:r>
      <w:r w:rsidR="007B3FBD">
        <w:rPr>
          <w:rFonts w:ascii="Arial" w:eastAsia="Arial" w:hAnsi="Arial" w:cs="Arial"/>
        </w:rPr>
        <w:t>succe</w:t>
      </w:r>
      <w:r w:rsidR="007B3FBD">
        <w:rPr>
          <w:rFonts w:ascii="Arial" w:eastAsia="Arial" w:hAnsi="Arial" w:cs="Arial"/>
          <w:spacing w:val="-2"/>
        </w:rPr>
        <w:t>ss</w:t>
      </w:r>
      <w:r w:rsidR="007B3FBD">
        <w:rPr>
          <w:rFonts w:ascii="Arial" w:eastAsia="Arial" w:hAnsi="Arial" w:cs="Arial"/>
          <w:spacing w:val="3"/>
        </w:rPr>
        <w:t>f</w:t>
      </w:r>
      <w:r w:rsidR="007B3FBD">
        <w:rPr>
          <w:rFonts w:ascii="Arial" w:eastAsia="Arial" w:hAnsi="Arial" w:cs="Arial"/>
        </w:rPr>
        <w:t>u</w:t>
      </w:r>
      <w:r w:rsidR="007B3FBD">
        <w:rPr>
          <w:rFonts w:ascii="Arial" w:eastAsia="Arial" w:hAnsi="Arial" w:cs="Arial"/>
          <w:spacing w:val="-1"/>
        </w:rPr>
        <w:t>ll</w:t>
      </w:r>
      <w:r w:rsidR="007B3FBD">
        <w:rPr>
          <w:rFonts w:ascii="Arial" w:eastAsia="Arial" w:hAnsi="Arial" w:cs="Arial"/>
        </w:rPr>
        <w:t>y</w:t>
      </w:r>
      <w:r w:rsidR="007B3FBD">
        <w:rPr>
          <w:rFonts w:ascii="Arial" w:eastAsia="Arial" w:hAnsi="Arial" w:cs="Arial"/>
          <w:spacing w:val="-1"/>
        </w:rPr>
        <w:t xml:space="preserve"> </w:t>
      </w:r>
      <w:r w:rsidR="007B3FBD">
        <w:rPr>
          <w:rFonts w:ascii="Arial" w:eastAsia="Arial" w:hAnsi="Arial" w:cs="Arial"/>
        </w:rPr>
        <w:t>pe</w:t>
      </w:r>
      <w:r w:rsidR="007B3FBD">
        <w:rPr>
          <w:rFonts w:ascii="Arial" w:eastAsia="Arial" w:hAnsi="Arial" w:cs="Arial"/>
          <w:spacing w:val="-2"/>
        </w:rPr>
        <w:t>r</w:t>
      </w:r>
      <w:r w:rsidR="007B3FBD">
        <w:rPr>
          <w:rFonts w:ascii="Arial" w:eastAsia="Arial" w:hAnsi="Arial" w:cs="Arial"/>
          <w:spacing w:val="3"/>
        </w:rPr>
        <w:t>f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-2"/>
        </w:rPr>
        <w:t>r</w:t>
      </w:r>
      <w:r w:rsidR="007B3FBD">
        <w:rPr>
          <w:rFonts w:ascii="Arial" w:eastAsia="Arial" w:hAnsi="Arial" w:cs="Arial"/>
        </w:rPr>
        <w:t xml:space="preserve">m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he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r</w:t>
      </w:r>
      <w:r w:rsidR="007B3FBD">
        <w:rPr>
          <w:rFonts w:ascii="Arial" w:eastAsia="Arial" w:hAnsi="Arial" w:cs="Arial"/>
          <w:spacing w:val="-3"/>
        </w:rPr>
        <w:t xml:space="preserve"> </w:t>
      </w:r>
      <w:r w:rsidR="007B3FBD">
        <w:rPr>
          <w:rFonts w:ascii="Arial" w:eastAsia="Arial" w:hAnsi="Arial" w:cs="Arial"/>
          <w:spacing w:val="3"/>
        </w:rPr>
        <w:t>f</w:t>
      </w:r>
      <w:r w:rsidR="007B3FBD">
        <w:rPr>
          <w:rFonts w:ascii="Arial" w:eastAsia="Arial" w:hAnsi="Arial" w:cs="Arial"/>
        </w:rPr>
        <w:t>un</w:t>
      </w:r>
      <w:r w:rsidR="007B3FBD">
        <w:rPr>
          <w:rFonts w:ascii="Arial" w:eastAsia="Arial" w:hAnsi="Arial" w:cs="Arial"/>
          <w:spacing w:val="-2"/>
        </w:rPr>
        <w:t>c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ons</w:t>
      </w:r>
      <w:r w:rsidR="007B3FBD">
        <w:rPr>
          <w:rFonts w:ascii="Arial" w:eastAsia="Arial" w:hAnsi="Arial" w:cs="Arial"/>
          <w:spacing w:val="-1"/>
        </w:rPr>
        <w:t xml:space="preserve"> 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  <w:spacing w:val="1"/>
        </w:rPr>
        <w:t>f</w:t>
      </w:r>
      <w:r w:rsidR="007B3FBD">
        <w:rPr>
          <w:rFonts w:ascii="Arial" w:eastAsia="Arial" w:hAnsi="Arial" w:cs="Arial"/>
          <w:spacing w:val="3"/>
        </w:rPr>
        <w:t>f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2"/>
        </w:rPr>
        <w:t>c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-2"/>
        </w:rPr>
        <w:t>v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1"/>
        </w:rPr>
        <w:t>l</w:t>
      </w:r>
      <w:r w:rsidR="007B3FBD">
        <w:rPr>
          <w:rFonts w:ascii="Arial" w:eastAsia="Arial" w:hAnsi="Arial" w:cs="Arial"/>
        </w:rPr>
        <w:t>y</w:t>
      </w:r>
      <w:r w:rsidR="007B3FBD">
        <w:rPr>
          <w:rFonts w:ascii="Arial" w:eastAsia="Arial" w:hAnsi="Arial" w:cs="Arial"/>
          <w:spacing w:val="-1"/>
        </w:rPr>
        <w:t xml:space="preserve"> </w:t>
      </w:r>
      <w:r w:rsidR="007B3FBD">
        <w:rPr>
          <w:rFonts w:ascii="Arial" w:eastAsia="Arial" w:hAnsi="Arial" w:cs="Arial"/>
        </w:rPr>
        <w:t>and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  <w:spacing w:val="1"/>
        </w:rPr>
        <w:t>f</w:t>
      </w:r>
      <w:r w:rsidR="007B3FBD">
        <w:rPr>
          <w:rFonts w:ascii="Arial" w:eastAsia="Arial" w:hAnsi="Arial" w:cs="Arial"/>
          <w:spacing w:val="3"/>
        </w:rPr>
        <w:t>f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c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3"/>
        </w:rPr>
        <w:t>n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  <w:spacing w:val="-2"/>
        </w:rPr>
        <w:t>y</w:t>
      </w:r>
      <w:r w:rsidR="007B3FBD">
        <w:rPr>
          <w:rFonts w:ascii="Arial" w:eastAsia="Arial" w:hAnsi="Arial" w:cs="Arial"/>
        </w:rPr>
        <w:t>.</w:t>
      </w:r>
    </w:p>
    <w:p w:rsidR="00514D7B" w:rsidRDefault="00514D7B">
      <w:pPr>
        <w:spacing w:before="5" w:after="0" w:line="110" w:lineRule="exact"/>
        <w:rPr>
          <w:sz w:val="11"/>
          <w:szCs w:val="11"/>
        </w:rPr>
      </w:pPr>
    </w:p>
    <w:p w:rsidR="00514D7B" w:rsidRDefault="00CE1EAD">
      <w:pPr>
        <w:tabs>
          <w:tab w:val="left" w:pos="1000"/>
        </w:tabs>
        <w:spacing w:after="0" w:line="248" w:lineRule="exact"/>
        <w:ind w:left="153" w:right="-20"/>
        <w:rPr>
          <w:rFonts w:ascii="Arial" w:eastAsia="Arial" w:hAnsi="Arial" w:cs="Arial"/>
        </w:rPr>
      </w:pPr>
      <w:r>
        <w:pict>
          <v:group id="_x0000_s1627" style="position:absolute;left:0;text-align:left;margin-left:56.15pt;margin-top:-31.6pt;width:482.9pt;height:26.3pt;z-index:-251681280;mso-position-horizontal-relative:page" coordorigin="1123,-632" coordsize="9658,526">
            <v:group id="_x0000_s1630" style="position:absolute;left:1133;top:-622;width:9638;height:254" coordorigin="1133,-622" coordsize="9638,254">
              <v:shape id="_x0000_s1631" style="position:absolute;left:1133;top:-622;width:9638;height:254" coordorigin="1133,-622" coordsize="9638,254" path="m1133,-367r9638,l10771,-622r-9638,l1133,-367e" fillcolor="lime" stroked="f">
                <v:path arrowok="t"/>
              </v:shape>
            </v:group>
            <v:group id="_x0000_s1628" style="position:absolute;left:1133;top:-367;width:7241;height:252" coordorigin="1133,-367" coordsize="7241,252">
              <v:shape id="_x0000_s1629" style="position:absolute;left:1133;top:-367;width:7241;height:252" coordorigin="1133,-367" coordsize="7241,252" path="m1133,-115r7241,l8374,-367r-7241,l1133,-115e" fillcolor="lime" stroked="f">
                <v:path arrowok="t"/>
              </v:shape>
            </v:group>
            <w10:wrap anchorx="page"/>
          </v:group>
        </w:pict>
      </w:r>
      <w:r w:rsidR="007B3FBD">
        <w:rPr>
          <w:rFonts w:ascii="Arial" w:eastAsia="Arial" w:hAnsi="Arial" w:cs="Arial"/>
          <w:b/>
          <w:bCs/>
          <w:position w:val="-1"/>
        </w:rPr>
        <w:t>4</w:t>
      </w:r>
      <w:r w:rsidR="007B3FBD">
        <w:rPr>
          <w:rFonts w:ascii="Arial" w:eastAsia="Arial" w:hAnsi="Arial" w:cs="Arial"/>
          <w:b/>
          <w:bCs/>
          <w:spacing w:val="1"/>
          <w:position w:val="-1"/>
        </w:rPr>
        <w:t>.</w:t>
      </w:r>
      <w:r w:rsidR="007B3FBD">
        <w:rPr>
          <w:rFonts w:ascii="Arial" w:eastAsia="Arial" w:hAnsi="Arial" w:cs="Arial"/>
          <w:b/>
          <w:bCs/>
          <w:position w:val="-1"/>
        </w:rPr>
        <w:t>2</w:t>
      </w:r>
      <w:r w:rsidR="007B3FBD">
        <w:rPr>
          <w:rFonts w:ascii="Arial" w:eastAsia="Arial" w:hAnsi="Arial" w:cs="Arial"/>
          <w:b/>
          <w:bCs/>
          <w:position w:val="-1"/>
        </w:rPr>
        <w:tab/>
      </w:r>
      <w:commentRangeStart w:id="154"/>
      <w:r w:rsidR="007B3FBD">
        <w:rPr>
          <w:rFonts w:ascii="Arial" w:eastAsia="Arial" w:hAnsi="Arial" w:cs="Arial"/>
          <w:b/>
          <w:bCs/>
          <w:spacing w:val="-3"/>
          <w:position w:val="-1"/>
        </w:rPr>
        <w:t>T</w:t>
      </w:r>
      <w:r w:rsidR="007B3FBD">
        <w:rPr>
          <w:rFonts w:ascii="Arial" w:eastAsia="Arial" w:hAnsi="Arial" w:cs="Arial"/>
          <w:b/>
          <w:bCs/>
          <w:position w:val="-1"/>
        </w:rPr>
        <w:t>ra</w:t>
      </w:r>
      <w:r w:rsidR="007B3FBD">
        <w:rPr>
          <w:rFonts w:ascii="Arial" w:eastAsia="Arial" w:hAnsi="Arial" w:cs="Arial"/>
          <w:b/>
          <w:bCs/>
          <w:spacing w:val="1"/>
          <w:position w:val="-1"/>
        </w:rPr>
        <w:t>i</w:t>
      </w:r>
      <w:r w:rsidR="007B3FBD">
        <w:rPr>
          <w:rFonts w:ascii="Arial" w:eastAsia="Arial" w:hAnsi="Arial" w:cs="Arial"/>
          <w:b/>
          <w:bCs/>
          <w:position w:val="-1"/>
        </w:rPr>
        <w:t>n</w:t>
      </w:r>
      <w:r w:rsidR="007B3FBD">
        <w:rPr>
          <w:rFonts w:ascii="Arial" w:eastAsia="Arial" w:hAnsi="Arial" w:cs="Arial"/>
          <w:b/>
          <w:bCs/>
          <w:spacing w:val="1"/>
          <w:position w:val="-1"/>
        </w:rPr>
        <w:t>i</w:t>
      </w:r>
      <w:r w:rsidR="007B3FBD">
        <w:rPr>
          <w:rFonts w:ascii="Arial" w:eastAsia="Arial" w:hAnsi="Arial" w:cs="Arial"/>
          <w:b/>
          <w:bCs/>
          <w:position w:val="-1"/>
        </w:rPr>
        <w:t>ng</w:t>
      </w:r>
      <w:r w:rsidR="007B3FBD">
        <w:rPr>
          <w:rFonts w:ascii="Arial" w:eastAsia="Arial" w:hAnsi="Arial" w:cs="Arial"/>
          <w:b/>
          <w:bCs/>
          <w:spacing w:val="1"/>
          <w:position w:val="-1"/>
        </w:rPr>
        <w:t xml:space="preserve"> </w:t>
      </w:r>
      <w:r w:rsidR="007B3FBD">
        <w:rPr>
          <w:rFonts w:ascii="Arial" w:eastAsia="Arial" w:hAnsi="Arial" w:cs="Arial"/>
          <w:b/>
          <w:bCs/>
          <w:position w:val="-1"/>
        </w:rPr>
        <w:t>needs</w:t>
      </w:r>
      <w:r w:rsidR="007B3FBD">
        <w:rPr>
          <w:rFonts w:ascii="Arial" w:eastAsia="Arial" w:hAnsi="Arial" w:cs="Arial"/>
          <w:b/>
          <w:bCs/>
          <w:spacing w:val="-2"/>
          <w:position w:val="-1"/>
        </w:rPr>
        <w:t xml:space="preserve"> </w:t>
      </w:r>
      <w:r w:rsidR="007B3FBD">
        <w:rPr>
          <w:rFonts w:ascii="Arial" w:eastAsia="Arial" w:hAnsi="Arial" w:cs="Arial"/>
          <w:b/>
          <w:bCs/>
          <w:position w:val="-1"/>
        </w:rPr>
        <w:t>ana</w:t>
      </w:r>
      <w:r w:rsidR="007B3FBD">
        <w:rPr>
          <w:rFonts w:ascii="Arial" w:eastAsia="Arial" w:hAnsi="Arial" w:cs="Arial"/>
          <w:b/>
          <w:bCs/>
          <w:spacing w:val="1"/>
          <w:position w:val="-1"/>
        </w:rPr>
        <w:t>l</w:t>
      </w:r>
      <w:r w:rsidR="007B3FBD">
        <w:rPr>
          <w:rFonts w:ascii="Arial" w:eastAsia="Arial" w:hAnsi="Arial" w:cs="Arial"/>
          <w:b/>
          <w:bCs/>
          <w:spacing w:val="-5"/>
          <w:position w:val="-1"/>
        </w:rPr>
        <w:t>y</w:t>
      </w:r>
      <w:r w:rsidR="007B3FBD">
        <w:rPr>
          <w:rFonts w:ascii="Arial" w:eastAsia="Arial" w:hAnsi="Arial" w:cs="Arial"/>
          <w:b/>
          <w:bCs/>
          <w:position w:val="-1"/>
        </w:rPr>
        <w:t>s</w:t>
      </w:r>
      <w:r w:rsidR="007B3FBD">
        <w:rPr>
          <w:rFonts w:ascii="Arial" w:eastAsia="Arial" w:hAnsi="Arial" w:cs="Arial"/>
          <w:b/>
          <w:bCs/>
          <w:spacing w:val="1"/>
          <w:position w:val="-1"/>
        </w:rPr>
        <w:t>i</w:t>
      </w:r>
      <w:r w:rsidR="007B3FBD">
        <w:rPr>
          <w:rFonts w:ascii="Arial" w:eastAsia="Arial" w:hAnsi="Arial" w:cs="Arial"/>
          <w:b/>
          <w:bCs/>
          <w:position w:val="-1"/>
        </w:rPr>
        <w:t>s</w:t>
      </w:r>
      <w:commentRangeEnd w:id="154"/>
      <w:r w:rsidR="0000354C">
        <w:rPr>
          <w:rStyle w:val="CommentReference"/>
        </w:rPr>
        <w:commentReference w:id="154"/>
      </w:r>
    </w:p>
    <w:p w:rsidR="00514D7B" w:rsidRDefault="00514D7B">
      <w:pPr>
        <w:spacing w:before="8" w:after="0" w:line="140" w:lineRule="exact"/>
        <w:rPr>
          <w:sz w:val="14"/>
          <w:szCs w:val="14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CE1EAD">
      <w:pPr>
        <w:spacing w:before="32" w:after="0" w:line="240" w:lineRule="auto"/>
        <w:ind w:left="153" w:right="7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  <w:spacing w:val="2"/>
          <w:lang w:val="en-AU" w:eastAsia="en-AU"/>
        </w:rPr>
        <w:pict>
          <v:group id="_x0000_s1696" style="position:absolute;left:0;text-align:left;margin-left:7.65pt;margin-top:83.6pt;width:40.9pt;height:12.7pt;z-index:-251654656" coordorigin="1133,2268" coordsize="818,254" o:regroupid="1">
            <v:shape id="_x0000_s1697" style="position:absolute;left:1133;top:2268;width:818;height:254" coordorigin="1133,2268" coordsize="818,254" path="m1133,2522r818,l1951,2268r-818,l1133,2522e" fillcolor="lime" stroked="f">
              <v:path arrowok="t"/>
            </v:shape>
          </v:group>
        </w:pict>
      </w:r>
      <w:r>
        <w:rPr>
          <w:rFonts w:ascii="Arial" w:eastAsia="Arial" w:hAnsi="Arial" w:cs="Arial"/>
          <w:noProof/>
          <w:spacing w:val="2"/>
          <w:lang w:val="en-AU" w:eastAsia="en-AU"/>
        </w:rPr>
        <w:pict>
          <v:group id="_x0000_s1698" style="position:absolute;left:0;text-align:left;margin-left:7.65pt;margin-top:65pt;width:33.1pt;height:12.6pt;z-index:-251653632" coordorigin="1133,1896" coordsize="662,252" o:regroupid="1">
            <v:shape id="_x0000_s1699" style="position:absolute;left:1133;top:1896;width:662;height:252" coordorigin="1133,1896" coordsize="662,252" path="m1133,2148r662,l1795,1896r-662,l1133,2148e" fillcolor="lime" stroked="f">
              <v:path arrowok="t"/>
            </v:shape>
          </v:group>
        </w:pict>
      </w:r>
      <w:r>
        <w:rPr>
          <w:rFonts w:ascii="Arial" w:eastAsia="Arial" w:hAnsi="Arial" w:cs="Arial"/>
          <w:noProof/>
          <w:spacing w:val="2"/>
          <w:lang w:val="en-AU" w:eastAsia="en-AU"/>
        </w:rPr>
        <w:pict>
          <v:group id="_x0000_s1700" style="position:absolute;left:0;text-align:left;margin-left:7.65pt;margin-top:52.4pt;width:481.9pt;height:12.6pt;z-index:-251652608" coordorigin="1133,1644" coordsize="9638,252" o:regroupid="1">
            <v:shape id="_x0000_s1701" style="position:absolute;left:1133;top:1644;width:9638;height:252" coordorigin="1133,1644" coordsize="9638,252" path="m1133,1896r9638,l10771,1644r-9638,l1133,1896e" fillcolor="lime" stroked="f">
              <v:path arrowok="t"/>
            </v:shape>
          </v:group>
        </w:pict>
      </w:r>
      <w:r>
        <w:rPr>
          <w:rFonts w:ascii="Arial" w:eastAsia="Arial" w:hAnsi="Arial" w:cs="Arial"/>
          <w:noProof/>
          <w:spacing w:val="2"/>
          <w:lang w:val="en-AU" w:eastAsia="en-AU"/>
        </w:rPr>
        <w:pict>
          <v:group id="_x0000_s1702" style="position:absolute;left:0;text-align:left;margin-left:7.65pt;margin-top:39.7pt;width:481.9pt;height:12.7pt;z-index:-251651584" coordorigin="1133,1390" coordsize="9638,254" o:regroupid="1">
            <v:shape id="_x0000_s1703" style="position:absolute;left:1133;top:1390;width:9638;height:254" coordorigin="1133,1390" coordsize="9638,254" path="m1133,1644r9638,l10771,1390r-9638,l1133,1644e" fillcolor="lime" stroked="f">
              <v:path arrowok="t"/>
            </v:shape>
          </v:group>
        </w:pict>
      </w:r>
      <w:r>
        <w:rPr>
          <w:rFonts w:ascii="Arial" w:eastAsia="Arial" w:hAnsi="Arial" w:cs="Arial"/>
          <w:noProof/>
          <w:spacing w:val="2"/>
          <w:lang w:val="en-AU" w:eastAsia="en-AU"/>
        </w:rPr>
        <w:pict>
          <v:group id="_x0000_s1704" style="position:absolute;left:0;text-align:left;margin-left:7.65pt;margin-top:27.1pt;width:481.9pt;height:12.6pt;z-index:-251650560" coordorigin="1133,1138" coordsize="9638,252" o:regroupid="1">
            <v:shape id="_x0000_s1705" style="position:absolute;left:1133;top:1138;width:9638;height:252" coordorigin="1133,1138" coordsize="9638,252" path="m1133,1390r9638,l10771,1138r-9638,l1133,1390e" fillcolor="lime" stroked="f">
              <v:path arrowok="t"/>
            </v:shape>
          </v:group>
        </w:pict>
      </w:r>
      <w:r>
        <w:rPr>
          <w:rFonts w:ascii="Arial" w:eastAsia="Arial" w:hAnsi="Arial" w:cs="Arial"/>
          <w:noProof/>
          <w:spacing w:val="2"/>
          <w:lang w:val="en-AU" w:eastAsia="en-AU"/>
        </w:rPr>
        <w:pict>
          <v:group id="_x0000_s1706" style="position:absolute;left:0;text-align:left;margin-left:7.65pt;margin-top:14.35pt;width:481.9pt;height:12.7pt;z-index:-251649536" coordorigin="1133,883" coordsize="9638,254" o:regroupid="1">
            <v:shape id="_x0000_s1707" style="position:absolute;left:1133;top:883;width:9638;height:254" coordorigin="1133,883" coordsize="9638,254" path="m1133,1138r9638,l10771,883r-9638,l1133,1138e" fillcolor="lime" stroked="f">
              <v:path arrowok="t"/>
            </v:shape>
          </v:group>
        </w:pict>
      </w:r>
      <w:r>
        <w:rPr>
          <w:rFonts w:ascii="Arial" w:eastAsia="Arial" w:hAnsi="Arial" w:cs="Arial"/>
          <w:noProof/>
          <w:spacing w:val="2"/>
          <w:lang w:val="en-AU" w:eastAsia="en-AU"/>
        </w:rPr>
        <w:pict>
          <v:group id="_x0000_s1708" style="position:absolute;left:0;text-align:left;margin-left:7.65pt;margin-top:1.75pt;width:481.9pt;height:12.6pt;z-index:-251648512" coordorigin="1133,631" coordsize="9638,252" o:regroupid="1">
            <v:shape id="_x0000_s1709" style="position:absolute;left:1133;top:631;width:9638;height:252" coordorigin="1133,631" coordsize="9638,252" path="m1133,883r9638,l10771,631r-9638,l1133,883e" fillcolor="lime" stroked="f">
              <v:path arrowok="t"/>
            </v:shape>
          </v:group>
        </w:pict>
      </w:r>
      <w:r>
        <w:rPr>
          <w:rFonts w:ascii="Arial" w:eastAsia="Arial" w:hAnsi="Arial" w:cs="Arial"/>
          <w:noProof/>
          <w:spacing w:val="2"/>
          <w:lang w:val="en-AU" w:eastAsia="en-AU"/>
        </w:rPr>
        <w:pict>
          <v:group id="_x0000_s1710" style="position:absolute;left:0;text-align:left;margin-left:273.6pt;margin-top:62.05pt;width:138.45pt;height:138.45pt;z-index:-251647488" coordorigin="6452,1837" coordsize="2769,2769" o:regroupid="1">
            <v:shape id="_x0000_s1713" style="position:absolute;left:6452;top:1837;width:2769;height:2769" coordorigin="6452,1837" coordsize="2769,2769" path="m7462,2665r-365,l9022,4591r10,7l9042,4602r10,3l9061,4606r19,-6l9147,4558r44,-48l9216,4458r4,-11l9220,4438r-8,-20l9205,4408,7462,2665e" fillcolor="#c1c1c1" stroked="f">
              <v:path arrowok="t"/>
            </v:shape>
            <v:shape id="_x0000_s1712" style="position:absolute;left:6452;top:1837;width:2769;height:2769" coordorigin="6452,1837" coordsize="2769,2769" path="m6700,3059r-11,l6698,3060r2,-1e" fillcolor="#c1c1c1" stroked="f">
              <v:path arrowok="t"/>
            </v:shape>
            <v:shape id="_x0000_s1711" style="position:absolute;left:6452;top:1837;width:2769;height:2769" coordorigin="6452,1837" coordsize="2769,2769" path="m7439,1837r-11,1l7421,1841r-966,966l6452,2814r1,11l6488,2893r40,47l6576,2988r47,40l6678,3059r22,l6705,3056r392,-391l7462,2665,7279,2482r392,-391l7674,2084r-21,-63l7609,1968r-44,-44l7504,1869r-56,-31l7439,1837e" fillcolor="#c1c1c1" stroked="f">
              <v:path arrowok="t"/>
            </v:shape>
          </v:group>
        </w:pict>
      </w:r>
      <w:r w:rsidR="007B3FBD">
        <w:rPr>
          <w:rFonts w:ascii="Arial" w:eastAsia="Arial" w:hAnsi="Arial" w:cs="Arial"/>
          <w:spacing w:val="2"/>
        </w:rPr>
        <w:t>T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-3"/>
        </w:rPr>
        <w:t>n</w:t>
      </w:r>
      <w:r w:rsidR="007B3FBD">
        <w:rPr>
          <w:rFonts w:ascii="Arial" w:eastAsia="Arial" w:hAnsi="Arial" w:cs="Arial"/>
        </w:rPr>
        <w:t>g</w:t>
      </w:r>
      <w:r w:rsidR="007B3FBD">
        <w:rPr>
          <w:rFonts w:ascii="Arial" w:eastAsia="Arial" w:hAnsi="Arial" w:cs="Arial"/>
          <w:spacing w:val="7"/>
        </w:rPr>
        <w:t xml:space="preserve"> </w:t>
      </w:r>
      <w:r w:rsidR="007B3FBD">
        <w:rPr>
          <w:rFonts w:ascii="Arial" w:eastAsia="Arial" w:hAnsi="Arial" w:cs="Arial"/>
        </w:rPr>
        <w:t>needs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</w:rPr>
        <w:t>ana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  <w:spacing w:val="-2"/>
        </w:rPr>
        <w:t>y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5"/>
        </w:rPr>
        <w:t xml:space="preserve"> 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5"/>
        </w:rPr>
        <w:t xml:space="preserve"> </w:t>
      </w:r>
      <w:ins w:id="155" w:author="Kerrie Abercrombie" w:date="2016-02-23T14:22:00Z">
        <w:r w:rsidR="0000354C">
          <w:rPr>
            <w:rFonts w:ascii="Arial" w:eastAsia="Arial" w:hAnsi="Arial" w:cs="Arial"/>
            <w:spacing w:val="5"/>
          </w:rPr>
          <w:t xml:space="preserve">an assessment conducted by a VTS </w:t>
        </w:r>
        <w:proofErr w:type="spellStart"/>
        <w:r w:rsidR="0000354C">
          <w:rPr>
            <w:rFonts w:ascii="Arial" w:eastAsia="Arial" w:hAnsi="Arial" w:cs="Arial"/>
            <w:spacing w:val="5"/>
          </w:rPr>
          <w:t>Authoruity</w:t>
        </w:r>
        <w:proofErr w:type="spellEnd"/>
        <w:r w:rsidR="0000354C">
          <w:rPr>
            <w:rFonts w:ascii="Arial" w:eastAsia="Arial" w:hAnsi="Arial" w:cs="Arial"/>
            <w:spacing w:val="5"/>
          </w:rPr>
          <w:t xml:space="preserve"> to identify </w:t>
        </w:r>
      </w:ins>
      <w:del w:id="156" w:author="Kerrie Abercrombie" w:date="2016-02-23T14:22:00Z">
        <w:r w:rsidR="007B3FBD" w:rsidDel="0000354C">
          <w:rPr>
            <w:rFonts w:ascii="Arial" w:eastAsia="Arial" w:hAnsi="Arial" w:cs="Arial"/>
          </w:rPr>
          <w:delText>a</w:delText>
        </w:r>
        <w:r w:rsidR="007B3FBD" w:rsidDel="0000354C">
          <w:rPr>
            <w:rFonts w:ascii="Arial" w:eastAsia="Arial" w:hAnsi="Arial" w:cs="Arial"/>
            <w:spacing w:val="5"/>
          </w:rPr>
          <w:delText xml:space="preserve"> </w:delText>
        </w:r>
        <w:r w:rsidR="007B3FBD" w:rsidDel="0000354C">
          <w:rPr>
            <w:rFonts w:ascii="Arial" w:eastAsia="Arial" w:hAnsi="Arial" w:cs="Arial"/>
          </w:rPr>
          <w:delText>d</w:delText>
        </w:r>
        <w:r w:rsidR="007B3FBD" w:rsidDel="0000354C">
          <w:rPr>
            <w:rFonts w:ascii="Arial" w:eastAsia="Arial" w:hAnsi="Arial" w:cs="Arial"/>
            <w:spacing w:val="-1"/>
          </w:rPr>
          <w:delText>i</w:delText>
        </w:r>
        <w:r w:rsidR="007B3FBD" w:rsidDel="0000354C">
          <w:rPr>
            <w:rFonts w:ascii="Arial" w:eastAsia="Arial" w:hAnsi="Arial" w:cs="Arial"/>
          </w:rPr>
          <w:delText>a</w:delText>
        </w:r>
        <w:r w:rsidR="007B3FBD" w:rsidDel="0000354C">
          <w:rPr>
            <w:rFonts w:ascii="Arial" w:eastAsia="Arial" w:hAnsi="Arial" w:cs="Arial"/>
            <w:spacing w:val="2"/>
          </w:rPr>
          <w:delText>g</w:delText>
        </w:r>
        <w:r w:rsidR="007B3FBD" w:rsidDel="0000354C">
          <w:rPr>
            <w:rFonts w:ascii="Arial" w:eastAsia="Arial" w:hAnsi="Arial" w:cs="Arial"/>
          </w:rPr>
          <w:delText>n</w:delText>
        </w:r>
        <w:r w:rsidR="007B3FBD" w:rsidDel="0000354C">
          <w:rPr>
            <w:rFonts w:ascii="Arial" w:eastAsia="Arial" w:hAnsi="Arial" w:cs="Arial"/>
            <w:spacing w:val="-3"/>
          </w:rPr>
          <w:delText>o</w:delText>
        </w:r>
        <w:r w:rsidR="007B3FBD" w:rsidDel="0000354C">
          <w:rPr>
            <w:rFonts w:ascii="Arial" w:eastAsia="Arial" w:hAnsi="Arial" w:cs="Arial"/>
          </w:rPr>
          <w:delText>s</w:delText>
        </w:r>
        <w:r w:rsidR="007B3FBD" w:rsidDel="0000354C">
          <w:rPr>
            <w:rFonts w:ascii="Arial" w:eastAsia="Arial" w:hAnsi="Arial" w:cs="Arial"/>
            <w:spacing w:val="-1"/>
          </w:rPr>
          <w:delText>i</w:delText>
        </w:r>
        <w:r w:rsidR="007B3FBD" w:rsidDel="0000354C">
          <w:rPr>
            <w:rFonts w:ascii="Arial" w:eastAsia="Arial" w:hAnsi="Arial" w:cs="Arial"/>
          </w:rPr>
          <w:delText>s</w:delText>
        </w:r>
        <w:r w:rsidR="007B3FBD" w:rsidDel="0000354C">
          <w:rPr>
            <w:rFonts w:ascii="Arial" w:eastAsia="Arial" w:hAnsi="Arial" w:cs="Arial"/>
            <w:spacing w:val="5"/>
          </w:rPr>
          <w:delText xml:space="preserve"> </w:delText>
        </w:r>
        <w:r w:rsidR="007B3FBD" w:rsidDel="0000354C">
          <w:rPr>
            <w:rFonts w:ascii="Arial" w:eastAsia="Arial" w:hAnsi="Arial" w:cs="Arial"/>
          </w:rPr>
          <w:delText>by</w:delText>
        </w:r>
        <w:r w:rsidR="007B3FBD" w:rsidDel="0000354C">
          <w:rPr>
            <w:rFonts w:ascii="Arial" w:eastAsia="Arial" w:hAnsi="Arial" w:cs="Arial"/>
            <w:spacing w:val="3"/>
          </w:rPr>
          <w:delText xml:space="preserve"> </w:delText>
        </w:r>
        <w:r w:rsidR="007B3FBD" w:rsidDel="0000354C">
          <w:rPr>
            <w:rFonts w:ascii="Arial" w:eastAsia="Arial" w:hAnsi="Arial" w:cs="Arial"/>
            <w:spacing w:val="1"/>
          </w:rPr>
          <w:delText>t</w:delText>
        </w:r>
        <w:r w:rsidR="007B3FBD" w:rsidDel="0000354C">
          <w:rPr>
            <w:rFonts w:ascii="Arial" w:eastAsia="Arial" w:hAnsi="Arial" w:cs="Arial"/>
          </w:rPr>
          <w:delText>he</w:delText>
        </w:r>
        <w:r w:rsidR="007B3FBD" w:rsidDel="0000354C">
          <w:rPr>
            <w:rFonts w:ascii="Arial" w:eastAsia="Arial" w:hAnsi="Arial" w:cs="Arial"/>
            <w:spacing w:val="2"/>
          </w:rPr>
          <w:delText xml:space="preserve"> </w:delText>
        </w:r>
        <w:r w:rsidR="007B3FBD" w:rsidDel="0000354C">
          <w:rPr>
            <w:rFonts w:ascii="Arial" w:eastAsia="Arial" w:hAnsi="Arial" w:cs="Arial"/>
          </w:rPr>
          <w:delText>o</w:delText>
        </w:r>
        <w:r w:rsidR="007B3FBD" w:rsidDel="0000354C">
          <w:rPr>
            <w:rFonts w:ascii="Arial" w:eastAsia="Arial" w:hAnsi="Arial" w:cs="Arial"/>
            <w:spacing w:val="-2"/>
          </w:rPr>
          <w:delText>r</w:delText>
        </w:r>
        <w:r w:rsidR="007B3FBD" w:rsidDel="0000354C">
          <w:rPr>
            <w:rFonts w:ascii="Arial" w:eastAsia="Arial" w:hAnsi="Arial" w:cs="Arial"/>
            <w:spacing w:val="2"/>
          </w:rPr>
          <w:delText>g</w:delText>
        </w:r>
        <w:r w:rsidR="007B3FBD" w:rsidDel="0000354C">
          <w:rPr>
            <w:rFonts w:ascii="Arial" w:eastAsia="Arial" w:hAnsi="Arial" w:cs="Arial"/>
          </w:rPr>
          <w:delText>an</w:delText>
        </w:r>
        <w:r w:rsidR="007B3FBD" w:rsidDel="0000354C">
          <w:rPr>
            <w:rFonts w:ascii="Arial" w:eastAsia="Arial" w:hAnsi="Arial" w:cs="Arial"/>
            <w:spacing w:val="-1"/>
          </w:rPr>
          <w:delText>i</w:delText>
        </w:r>
        <w:r w:rsidR="007B3FBD" w:rsidDel="0000354C">
          <w:rPr>
            <w:rFonts w:ascii="Arial" w:eastAsia="Arial" w:hAnsi="Arial" w:cs="Arial"/>
            <w:spacing w:val="-2"/>
          </w:rPr>
          <w:delText>z</w:delText>
        </w:r>
        <w:r w:rsidR="007B3FBD" w:rsidDel="0000354C">
          <w:rPr>
            <w:rFonts w:ascii="Arial" w:eastAsia="Arial" w:hAnsi="Arial" w:cs="Arial"/>
          </w:rPr>
          <w:delText>a</w:delText>
        </w:r>
        <w:r w:rsidR="007B3FBD" w:rsidDel="0000354C">
          <w:rPr>
            <w:rFonts w:ascii="Arial" w:eastAsia="Arial" w:hAnsi="Arial" w:cs="Arial"/>
            <w:spacing w:val="1"/>
          </w:rPr>
          <w:delText>t</w:delText>
        </w:r>
        <w:r w:rsidR="007B3FBD" w:rsidDel="0000354C">
          <w:rPr>
            <w:rFonts w:ascii="Arial" w:eastAsia="Arial" w:hAnsi="Arial" w:cs="Arial"/>
            <w:spacing w:val="-1"/>
          </w:rPr>
          <w:delText>i</w:delText>
        </w:r>
        <w:r w:rsidR="007B3FBD" w:rsidDel="0000354C">
          <w:rPr>
            <w:rFonts w:ascii="Arial" w:eastAsia="Arial" w:hAnsi="Arial" w:cs="Arial"/>
          </w:rPr>
          <w:delText>on</w:delText>
        </w:r>
        <w:r w:rsidR="007B3FBD" w:rsidDel="0000354C">
          <w:rPr>
            <w:rFonts w:ascii="Arial" w:eastAsia="Arial" w:hAnsi="Arial" w:cs="Arial"/>
            <w:spacing w:val="5"/>
          </w:rPr>
          <w:delText xml:space="preserve"> </w:delText>
        </w:r>
        <w:r w:rsidR="007B3FBD" w:rsidDel="0000354C">
          <w:rPr>
            <w:rFonts w:ascii="Arial" w:eastAsia="Arial" w:hAnsi="Arial" w:cs="Arial"/>
            <w:spacing w:val="1"/>
          </w:rPr>
          <w:delText>t</w:delText>
        </w:r>
        <w:r w:rsidR="007B3FBD" w:rsidDel="0000354C">
          <w:rPr>
            <w:rFonts w:ascii="Arial" w:eastAsia="Arial" w:hAnsi="Arial" w:cs="Arial"/>
          </w:rPr>
          <w:delText xml:space="preserve">o </w:delText>
        </w:r>
        <w:r w:rsidR="007B3FBD" w:rsidDel="0000354C">
          <w:rPr>
            <w:rFonts w:ascii="Arial" w:eastAsia="Arial" w:hAnsi="Arial" w:cs="Arial"/>
            <w:spacing w:val="2"/>
          </w:rPr>
          <w:delText>k</w:delText>
        </w:r>
        <w:r w:rsidR="007B3FBD" w:rsidDel="0000354C">
          <w:rPr>
            <w:rFonts w:ascii="Arial" w:eastAsia="Arial" w:hAnsi="Arial" w:cs="Arial"/>
          </w:rPr>
          <w:delText>now</w:delText>
        </w:r>
        <w:r w:rsidR="007B3FBD" w:rsidDel="0000354C">
          <w:rPr>
            <w:rFonts w:ascii="Arial" w:eastAsia="Arial" w:hAnsi="Arial" w:cs="Arial"/>
            <w:spacing w:val="2"/>
          </w:rPr>
          <w:delText xml:space="preserve"> </w:delText>
        </w:r>
        <w:r w:rsidR="007B3FBD" w:rsidDel="0000354C">
          <w:rPr>
            <w:rFonts w:ascii="Arial" w:eastAsia="Arial" w:hAnsi="Arial" w:cs="Arial"/>
            <w:spacing w:val="-3"/>
          </w:rPr>
          <w:delText>w</w:delText>
        </w:r>
        <w:r w:rsidR="007B3FBD" w:rsidDel="0000354C">
          <w:rPr>
            <w:rFonts w:ascii="Arial" w:eastAsia="Arial" w:hAnsi="Arial" w:cs="Arial"/>
          </w:rPr>
          <w:delText>hat</w:delText>
        </w:r>
        <w:r w:rsidR="007B3FBD" w:rsidDel="0000354C">
          <w:rPr>
            <w:rFonts w:ascii="Arial" w:eastAsia="Arial" w:hAnsi="Arial" w:cs="Arial"/>
            <w:spacing w:val="8"/>
          </w:rPr>
          <w:delText xml:space="preserve"> </w:delText>
        </w:r>
      </w:del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he</w:t>
      </w:r>
      <w:r w:rsidR="007B3FBD">
        <w:rPr>
          <w:rFonts w:ascii="Arial" w:eastAsia="Arial" w:hAnsi="Arial" w:cs="Arial"/>
          <w:spacing w:val="5"/>
        </w:rPr>
        <w:t xml:space="preserve"> 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3"/>
        </w:rPr>
        <w:t>a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ng</w:t>
      </w:r>
      <w:r w:rsidR="007B3FBD">
        <w:rPr>
          <w:rFonts w:ascii="Arial" w:eastAsia="Arial" w:hAnsi="Arial" w:cs="Arial"/>
          <w:spacing w:val="5"/>
        </w:rPr>
        <w:t xml:space="preserve"> </w:t>
      </w:r>
      <w:r w:rsidR="007B3FBD">
        <w:rPr>
          <w:rFonts w:ascii="Arial" w:eastAsia="Arial" w:hAnsi="Arial" w:cs="Arial"/>
        </w:rPr>
        <w:t>needs</w:t>
      </w:r>
      <w:r w:rsidR="007B3FBD">
        <w:rPr>
          <w:rFonts w:ascii="Arial" w:eastAsia="Arial" w:hAnsi="Arial" w:cs="Arial"/>
          <w:spacing w:val="5"/>
        </w:rPr>
        <w:t xml:space="preserve"> 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</w:rPr>
        <w:t>f</w:t>
      </w:r>
      <w:r w:rsidR="007B3FBD">
        <w:rPr>
          <w:rFonts w:ascii="Arial" w:eastAsia="Arial" w:hAnsi="Arial" w:cs="Arial"/>
          <w:spacing w:val="6"/>
        </w:rPr>
        <w:t xml:space="preserve"> </w:t>
      </w:r>
      <w:r w:rsidR="007B3FBD">
        <w:rPr>
          <w:rFonts w:ascii="Arial" w:eastAsia="Arial" w:hAnsi="Arial" w:cs="Arial"/>
          <w:spacing w:val="-4"/>
        </w:rPr>
        <w:t>i</w:t>
      </w:r>
      <w:r w:rsidR="007B3FBD">
        <w:rPr>
          <w:rFonts w:ascii="Arial" w:eastAsia="Arial" w:hAnsi="Arial" w:cs="Arial"/>
          <w:spacing w:val="-1"/>
        </w:rPr>
        <w:t>t</w:t>
      </w:r>
      <w:r w:rsidR="007B3FBD">
        <w:rPr>
          <w:rFonts w:ascii="Arial" w:eastAsia="Arial" w:hAnsi="Arial" w:cs="Arial"/>
        </w:rPr>
        <w:t>s e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p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-2"/>
        </w:rPr>
        <w:t>y</w:t>
      </w:r>
      <w:r w:rsidR="007B3FBD">
        <w:rPr>
          <w:rFonts w:ascii="Arial" w:eastAsia="Arial" w:hAnsi="Arial" w:cs="Arial"/>
        </w:rPr>
        <w:t>ees</w:t>
      </w:r>
      <w:del w:id="157" w:author="Kerrie Abercrombie" w:date="2016-02-23T14:22:00Z">
        <w:r w:rsidR="007B3FBD" w:rsidDel="0000354C">
          <w:rPr>
            <w:rFonts w:ascii="Arial" w:eastAsia="Arial" w:hAnsi="Arial" w:cs="Arial"/>
            <w:spacing w:val="30"/>
          </w:rPr>
          <w:delText xml:space="preserve"> </w:delText>
        </w:r>
        <w:r w:rsidR="007B3FBD" w:rsidDel="0000354C">
          <w:rPr>
            <w:rFonts w:ascii="Arial" w:eastAsia="Arial" w:hAnsi="Arial" w:cs="Arial"/>
          </w:rPr>
          <w:delText>a</w:delText>
        </w:r>
        <w:r w:rsidR="007B3FBD" w:rsidDel="0000354C">
          <w:rPr>
            <w:rFonts w:ascii="Arial" w:eastAsia="Arial" w:hAnsi="Arial" w:cs="Arial"/>
            <w:spacing w:val="1"/>
          </w:rPr>
          <w:delText>r</w:delText>
        </w:r>
        <w:r w:rsidR="007B3FBD" w:rsidDel="0000354C">
          <w:rPr>
            <w:rFonts w:ascii="Arial" w:eastAsia="Arial" w:hAnsi="Arial" w:cs="Arial"/>
          </w:rPr>
          <w:delText>e</w:delText>
        </w:r>
      </w:del>
      <w:r w:rsidR="007B3FBD">
        <w:rPr>
          <w:rFonts w:ascii="Arial" w:eastAsia="Arial" w:hAnsi="Arial" w:cs="Arial"/>
        </w:rPr>
        <w:t>.</w:t>
      </w:r>
      <w:del w:id="158" w:author="Kerrie Abercrombie" w:date="2016-02-23T14:22:00Z">
        <w:r w:rsidR="007B3FBD" w:rsidDel="0000354C">
          <w:rPr>
            <w:rFonts w:ascii="Arial" w:eastAsia="Arial" w:hAnsi="Arial" w:cs="Arial"/>
            <w:spacing w:val="31"/>
          </w:rPr>
          <w:delText xml:space="preserve"> </w:delText>
        </w:r>
        <w:r w:rsidR="007B3FBD" w:rsidDel="0000354C">
          <w:rPr>
            <w:rFonts w:ascii="Arial" w:eastAsia="Arial" w:hAnsi="Arial" w:cs="Arial"/>
          </w:rPr>
          <w:delText>T</w:delText>
        </w:r>
        <w:r w:rsidR="007B3FBD" w:rsidDel="0000354C">
          <w:rPr>
            <w:rFonts w:ascii="Arial" w:eastAsia="Arial" w:hAnsi="Arial" w:cs="Arial"/>
            <w:spacing w:val="1"/>
          </w:rPr>
          <w:delText>r</w:delText>
        </w:r>
        <w:r w:rsidR="007B3FBD" w:rsidDel="0000354C">
          <w:rPr>
            <w:rFonts w:ascii="Arial" w:eastAsia="Arial" w:hAnsi="Arial" w:cs="Arial"/>
          </w:rPr>
          <w:delText>a</w:delText>
        </w:r>
        <w:r w:rsidR="007B3FBD" w:rsidDel="0000354C">
          <w:rPr>
            <w:rFonts w:ascii="Arial" w:eastAsia="Arial" w:hAnsi="Arial" w:cs="Arial"/>
            <w:spacing w:val="-1"/>
          </w:rPr>
          <w:delText>i</w:delText>
        </w:r>
        <w:r w:rsidR="007B3FBD" w:rsidDel="0000354C">
          <w:rPr>
            <w:rFonts w:ascii="Arial" w:eastAsia="Arial" w:hAnsi="Arial" w:cs="Arial"/>
          </w:rPr>
          <w:delText>n</w:delText>
        </w:r>
        <w:r w:rsidR="007B3FBD" w:rsidDel="0000354C">
          <w:rPr>
            <w:rFonts w:ascii="Arial" w:eastAsia="Arial" w:hAnsi="Arial" w:cs="Arial"/>
            <w:spacing w:val="-1"/>
          </w:rPr>
          <w:delText>i</w:delText>
        </w:r>
        <w:r w:rsidR="007B3FBD" w:rsidDel="0000354C">
          <w:rPr>
            <w:rFonts w:ascii="Arial" w:eastAsia="Arial" w:hAnsi="Arial" w:cs="Arial"/>
          </w:rPr>
          <w:delText>ng</w:delText>
        </w:r>
        <w:r w:rsidR="007B3FBD" w:rsidDel="0000354C">
          <w:rPr>
            <w:rFonts w:ascii="Arial" w:eastAsia="Arial" w:hAnsi="Arial" w:cs="Arial"/>
            <w:spacing w:val="30"/>
          </w:rPr>
          <w:delText xml:space="preserve"> </w:delText>
        </w:r>
        <w:r w:rsidR="007B3FBD" w:rsidDel="0000354C">
          <w:rPr>
            <w:rFonts w:ascii="Arial" w:eastAsia="Arial" w:hAnsi="Arial" w:cs="Arial"/>
          </w:rPr>
          <w:delText>needs</w:delText>
        </w:r>
        <w:r w:rsidR="007B3FBD" w:rsidDel="0000354C">
          <w:rPr>
            <w:rFonts w:ascii="Arial" w:eastAsia="Arial" w:hAnsi="Arial" w:cs="Arial"/>
            <w:spacing w:val="30"/>
          </w:rPr>
          <w:delText xml:space="preserve"> </w:delText>
        </w:r>
        <w:r w:rsidR="007B3FBD" w:rsidDel="0000354C">
          <w:rPr>
            <w:rFonts w:ascii="Arial" w:eastAsia="Arial" w:hAnsi="Arial" w:cs="Arial"/>
          </w:rPr>
          <w:delText>ana</w:delText>
        </w:r>
        <w:r w:rsidR="007B3FBD" w:rsidDel="0000354C">
          <w:rPr>
            <w:rFonts w:ascii="Arial" w:eastAsia="Arial" w:hAnsi="Arial" w:cs="Arial"/>
            <w:spacing w:val="-1"/>
          </w:rPr>
          <w:delText>l</w:delText>
        </w:r>
        <w:r w:rsidR="007B3FBD" w:rsidDel="0000354C">
          <w:rPr>
            <w:rFonts w:ascii="Arial" w:eastAsia="Arial" w:hAnsi="Arial" w:cs="Arial"/>
            <w:spacing w:val="-2"/>
          </w:rPr>
          <w:delText>y</w:delText>
        </w:r>
        <w:r w:rsidR="007B3FBD" w:rsidDel="0000354C">
          <w:rPr>
            <w:rFonts w:ascii="Arial" w:eastAsia="Arial" w:hAnsi="Arial" w:cs="Arial"/>
            <w:spacing w:val="2"/>
          </w:rPr>
          <w:delText>s</w:delText>
        </w:r>
        <w:r w:rsidR="007B3FBD" w:rsidDel="0000354C">
          <w:rPr>
            <w:rFonts w:ascii="Arial" w:eastAsia="Arial" w:hAnsi="Arial" w:cs="Arial"/>
            <w:spacing w:val="-1"/>
          </w:rPr>
          <w:delText>i</w:delText>
        </w:r>
        <w:r w:rsidR="007B3FBD" w:rsidDel="0000354C">
          <w:rPr>
            <w:rFonts w:ascii="Arial" w:eastAsia="Arial" w:hAnsi="Arial" w:cs="Arial"/>
          </w:rPr>
          <w:delText>s</w:delText>
        </w:r>
        <w:r w:rsidR="007B3FBD" w:rsidDel="0000354C">
          <w:rPr>
            <w:rFonts w:ascii="Arial" w:eastAsia="Arial" w:hAnsi="Arial" w:cs="Arial"/>
            <w:spacing w:val="30"/>
          </w:rPr>
          <w:delText xml:space="preserve"> </w:delText>
        </w:r>
        <w:r w:rsidR="007B3FBD" w:rsidDel="0000354C">
          <w:rPr>
            <w:rFonts w:ascii="Arial" w:eastAsia="Arial" w:hAnsi="Arial" w:cs="Arial"/>
            <w:spacing w:val="-1"/>
          </w:rPr>
          <w:delText>i</w:delText>
        </w:r>
        <w:r w:rsidR="007B3FBD" w:rsidDel="0000354C">
          <w:rPr>
            <w:rFonts w:ascii="Arial" w:eastAsia="Arial" w:hAnsi="Arial" w:cs="Arial"/>
          </w:rPr>
          <w:delText>s</w:delText>
        </w:r>
        <w:r w:rsidR="007B3FBD" w:rsidDel="0000354C">
          <w:rPr>
            <w:rFonts w:ascii="Arial" w:eastAsia="Arial" w:hAnsi="Arial" w:cs="Arial"/>
            <w:spacing w:val="30"/>
          </w:rPr>
          <w:delText xml:space="preserve"> </w:delText>
        </w:r>
        <w:r w:rsidR="007B3FBD" w:rsidDel="0000354C">
          <w:rPr>
            <w:rFonts w:ascii="Arial" w:eastAsia="Arial" w:hAnsi="Arial" w:cs="Arial"/>
            <w:spacing w:val="1"/>
          </w:rPr>
          <w:delText>t</w:delText>
        </w:r>
        <w:r w:rsidR="007B3FBD" w:rsidDel="0000354C">
          <w:rPr>
            <w:rFonts w:ascii="Arial" w:eastAsia="Arial" w:hAnsi="Arial" w:cs="Arial"/>
          </w:rPr>
          <w:delText>he</w:delText>
        </w:r>
        <w:r w:rsidR="007B3FBD" w:rsidDel="0000354C">
          <w:rPr>
            <w:rFonts w:ascii="Arial" w:eastAsia="Arial" w:hAnsi="Arial" w:cs="Arial"/>
            <w:spacing w:val="30"/>
          </w:rPr>
          <w:delText xml:space="preserve"> </w:delText>
        </w:r>
        <w:r w:rsidR="007B3FBD" w:rsidDel="0000354C">
          <w:rPr>
            <w:rFonts w:ascii="Arial" w:eastAsia="Arial" w:hAnsi="Arial" w:cs="Arial"/>
            <w:spacing w:val="2"/>
          </w:rPr>
          <w:delText>b</w:delText>
        </w:r>
        <w:r w:rsidR="007B3FBD" w:rsidDel="0000354C">
          <w:rPr>
            <w:rFonts w:ascii="Arial" w:eastAsia="Arial" w:hAnsi="Arial" w:cs="Arial"/>
            <w:spacing w:val="1"/>
          </w:rPr>
          <w:delText>r</w:delText>
        </w:r>
        <w:r w:rsidR="007B3FBD" w:rsidDel="0000354C">
          <w:rPr>
            <w:rFonts w:ascii="Arial" w:eastAsia="Arial" w:hAnsi="Arial" w:cs="Arial"/>
          </w:rPr>
          <w:delText>e</w:delText>
        </w:r>
        <w:r w:rsidR="007B3FBD" w:rsidDel="0000354C">
          <w:rPr>
            <w:rFonts w:ascii="Arial" w:eastAsia="Arial" w:hAnsi="Arial" w:cs="Arial"/>
            <w:spacing w:val="-3"/>
          </w:rPr>
          <w:delText>a</w:delText>
        </w:r>
        <w:r w:rsidR="007B3FBD" w:rsidDel="0000354C">
          <w:rPr>
            <w:rFonts w:ascii="Arial" w:eastAsia="Arial" w:hAnsi="Arial" w:cs="Arial"/>
            <w:spacing w:val="2"/>
          </w:rPr>
          <w:delText>k</w:delText>
        </w:r>
        <w:r w:rsidR="007B3FBD" w:rsidDel="0000354C">
          <w:rPr>
            <w:rFonts w:ascii="Arial" w:eastAsia="Arial" w:hAnsi="Arial" w:cs="Arial"/>
          </w:rPr>
          <w:delText>do</w:delText>
        </w:r>
        <w:r w:rsidR="007B3FBD" w:rsidDel="0000354C">
          <w:rPr>
            <w:rFonts w:ascii="Arial" w:eastAsia="Arial" w:hAnsi="Arial" w:cs="Arial"/>
            <w:spacing w:val="-4"/>
          </w:rPr>
          <w:delText>w</w:delText>
        </w:r>
        <w:r w:rsidR="007B3FBD" w:rsidDel="0000354C">
          <w:rPr>
            <w:rFonts w:ascii="Arial" w:eastAsia="Arial" w:hAnsi="Arial" w:cs="Arial"/>
          </w:rPr>
          <w:delText>n</w:delText>
        </w:r>
        <w:r w:rsidR="007B3FBD" w:rsidDel="0000354C">
          <w:rPr>
            <w:rFonts w:ascii="Arial" w:eastAsia="Arial" w:hAnsi="Arial" w:cs="Arial"/>
            <w:spacing w:val="30"/>
          </w:rPr>
          <w:delText xml:space="preserve"> </w:delText>
        </w:r>
        <w:r w:rsidR="007B3FBD" w:rsidDel="0000354C">
          <w:rPr>
            <w:rFonts w:ascii="Arial" w:eastAsia="Arial" w:hAnsi="Arial" w:cs="Arial"/>
          </w:rPr>
          <w:delText>of</w:delText>
        </w:r>
        <w:r w:rsidR="007B3FBD" w:rsidDel="0000354C">
          <w:rPr>
            <w:rFonts w:ascii="Arial" w:eastAsia="Arial" w:hAnsi="Arial" w:cs="Arial"/>
            <w:spacing w:val="33"/>
          </w:rPr>
          <w:delText xml:space="preserve"> </w:delText>
        </w:r>
        <w:r w:rsidR="007B3FBD" w:rsidDel="0000354C">
          <w:rPr>
            <w:rFonts w:ascii="Arial" w:eastAsia="Arial" w:hAnsi="Arial" w:cs="Arial"/>
          </w:rPr>
          <w:delText>an</w:delText>
        </w:r>
        <w:r w:rsidR="007B3FBD" w:rsidDel="0000354C">
          <w:rPr>
            <w:rFonts w:ascii="Arial" w:eastAsia="Arial" w:hAnsi="Arial" w:cs="Arial"/>
            <w:spacing w:val="30"/>
          </w:rPr>
          <w:delText xml:space="preserve"> </w:delText>
        </w:r>
        <w:r w:rsidR="007B3FBD" w:rsidDel="0000354C">
          <w:rPr>
            <w:rFonts w:ascii="Arial" w:eastAsia="Arial" w:hAnsi="Arial" w:cs="Arial"/>
            <w:spacing w:val="-1"/>
          </w:rPr>
          <w:delText>i</w:delText>
        </w:r>
        <w:r w:rsidR="007B3FBD" w:rsidDel="0000354C">
          <w:rPr>
            <w:rFonts w:ascii="Arial" w:eastAsia="Arial" w:hAnsi="Arial" w:cs="Arial"/>
          </w:rPr>
          <w:delText>den</w:delText>
        </w:r>
        <w:r w:rsidR="007B3FBD" w:rsidDel="0000354C">
          <w:rPr>
            <w:rFonts w:ascii="Arial" w:eastAsia="Arial" w:hAnsi="Arial" w:cs="Arial"/>
            <w:spacing w:val="1"/>
          </w:rPr>
          <w:delText>t</w:delText>
        </w:r>
        <w:r w:rsidR="007B3FBD" w:rsidDel="0000354C">
          <w:rPr>
            <w:rFonts w:ascii="Arial" w:eastAsia="Arial" w:hAnsi="Arial" w:cs="Arial"/>
            <w:spacing w:val="-4"/>
          </w:rPr>
          <w:delText>i</w:delText>
        </w:r>
        <w:r w:rsidR="007B3FBD" w:rsidDel="0000354C">
          <w:rPr>
            <w:rFonts w:ascii="Arial" w:eastAsia="Arial" w:hAnsi="Arial" w:cs="Arial"/>
            <w:spacing w:val="3"/>
          </w:rPr>
          <w:delText>f</w:delText>
        </w:r>
        <w:r w:rsidR="007B3FBD" w:rsidDel="0000354C">
          <w:rPr>
            <w:rFonts w:ascii="Arial" w:eastAsia="Arial" w:hAnsi="Arial" w:cs="Arial"/>
            <w:spacing w:val="-1"/>
          </w:rPr>
          <w:delText>i</w:delText>
        </w:r>
        <w:r w:rsidR="007B3FBD" w:rsidDel="0000354C">
          <w:rPr>
            <w:rFonts w:ascii="Arial" w:eastAsia="Arial" w:hAnsi="Arial" w:cs="Arial"/>
          </w:rPr>
          <w:delText>ed</w:delText>
        </w:r>
        <w:r w:rsidR="007B3FBD" w:rsidDel="0000354C">
          <w:rPr>
            <w:rFonts w:ascii="Arial" w:eastAsia="Arial" w:hAnsi="Arial" w:cs="Arial"/>
            <w:spacing w:val="30"/>
          </w:rPr>
          <w:delText xml:space="preserve"> </w:delText>
        </w:r>
        <w:r w:rsidR="007B3FBD" w:rsidDel="0000354C">
          <w:rPr>
            <w:rFonts w:ascii="Arial" w:eastAsia="Arial" w:hAnsi="Arial" w:cs="Arial"/>
          </w:rPr>
          <w:delText>need</w:delText>
        </w:r>
        <w:r w:rsidR="007B3FBD" w:rsidDel="0000354C">
          <w:rPr>
            <w:rFonts w:ascii="Arial" w:eastAsia="Arial" w:hAnsi="Arial" w:cs="Arial"/>
            <w:spacing w:val="30"/>
          </w:rPr>
          <w:delText xml:space="preserve"> </w:delText>
        </w:r>
        <w:r w:rsidR="007B3FBD" w:rsidDel="0000354C">
          <w:rPr>
            <w:rFonts w:ascii="Arial" w:eastAsia="Arial" w:hAnsi="Arial" w:cs="Arial"/>
            <w:spacing w:val="1"/>
          </w:rPr>
          <w:delText>t</w:delText>
        </w:r>
        <w:r w:rsidR="007B3FBD" w:rsidDel="0000354C">
          <w:rPr>
            <w:rFonts w:ascii="Arial" w:eastAsia="Arial" w:hAnsi="Arial" w:cs="Arial"/>
          </w:rPr>
          <w:delText>o</w:delText>
        </w:r>
        <w:r w:rsidR="007B3FBD" w:rsidDel="0000354C">
          <w:rPr>
            <w:rFonts w:ascii="Arial" w:eastAsia="Arial" w:hAnsi="Arial" w:cs="Arial"/>
            <w:spacing w:val="30"/>
          </w:rPr>
          <w:delText xml:space="preserve"> </w:delText>
        </w:r>
        <w:r w:rsidR="007B3FBD" w:rsidDel="0000354C">
          <w:rPr>
            <w:rFonts w:ascii="Arial" w:eastAsia="Arial" w:hAnsi="Arial" w:cs="Arial"/>
          </w:rPr>
          <w:delText>de</w:delText>
        </w:r>
        <w:r w:rsidR="007B3FBD" w:rsidDel="0000354C">
          <w:rPr>
            <w:rFonts w:ascii="Arial" w:eastAsia="Arial" w:hAnsi="Arial" w:cs="Arial"/>
            <w:spacing w:val="1"/>
          </w:rPr>
          <w:delText>t</w:delText>
        </w:r>
        <w:r w:rsidR="007B3FBD" w:rsidDel="0000354C">
          <w:rPr>
            <w:rFonts w:ascii="Arial" w:eastAsia="Arial" w:hAnsi="Arial" w:cs="Arial"/>
          </w:rPr>
          <w:delText>e</w:delText>
        </w:r>
        <w:r w:rsidR="007B3FBD" w:rsidDel="0000354C">
          <w:rPr>
            <w:rFonts w:ascii="Arial" w:eastAsia="Arial" w:hAnsi="Arial" w:cs="Arial"/>
            <w:spacing w:val="1"/>
          </w:rPr>
          <w:delText>rm</w:delText>
        </w:r>
        <w:r w:rsidR="007B3FBD" w:rsidDel="0000354C">
          <w:rPr>
            <w:rFonts w:ascii="Arial" w:eastAsia="Arial" w:hAnsi="Arial" w:cs="Arial"/>
            <w:spacing w:val="-1"/>
          </w:rPr>
          <w:delText>i</w:delText>
        </w:r>
        <w:r w:rsidR="007B3FBD" w:rsidDel="0000354C">
          <w:rPr>
            <w:rFonts w:ascii="Arial" w:eastAsia="Arial" w:hAnsi="Arial" w:cs="Arial"/>
          </w:rPr>
          <w:delText>ne</w:delText>
        </w:r>
        <w:r w:rsidR="007B3FBD" w:rsidDel="0000354C">
          <w:rPr>
            <w:rFonts w:ascii="Arial" w:eastAsia="Arial" w:hAnsi="Arial" w:cs="Arial"/>
            <w:spacing w:val="30"/>
          </w:rPr>
          <w:delText xml:space="preserve"> </w:delText>
        </w:r>
        <w:r w:rsidR="007B3FBD" w:rsidDel="0000354C">
          <w:rPr>
            <w:rFonts w:ascii="Arial" w:eastAsia="Arial" w:hAnsi="Arial" w:cs="Arial"/>
            <w:spacing w:val="-1"/>
          </w:rPr>
          <w:delText>it</w:delText>
        </w:r>
        <w:r w:rsidR="007B3FBD" w:rsidDel="0000354C">
          <w:rPr>
            <w:rFonts w:ascii="Arial" w:eastAsia="Arial" w:hAnsi="Arial" w:cs="Arial"/>
          </w:rPr>
          <w:delText>s bas</w:delText>
        </w:r>
        <w:r w:rsidR="007B3FBD" w:rsidDel="0000354C">
          <w:rPr>
            <w:rFonts w:ascii="Arial" w:eastAsia="Arial" w:hAnsi="Arial" w:cs="Arial"/>
            <w:spacing w:val="-1"/>
          </w:rPr>
          <w:delText>i</w:delText>
        </w:r>
        <w:r w:rsidR="007B3FBD" w:rsidDel="0000354C">
          <w:rPr>
            <w:rFonts w:ascii="Arial" w:eastAsia="Arial" w:hAnsi="Arial" w:cs="Arial"/>
          </w:rPr>
          <w:delText>s</w:delText>
        </w:r>
        <w:r w:rsidR="007B3FBD" w:rsidDel="0000354C">
          <w:rPr>
            <w:rFonts w:ascii="Arial" w:eastAsia="Arial" w:hAnsi="Arial" w:cs="Arial"/>
            <w:spacing w:val="1"/>
          </w:rPr>
          <w:delText xml:space="preserve"> </w:delText>
        </w:r>
        <w:r w:rsidR="007B3FBD" w:rsidDel="0000354C">
          <w:rPr>
            <w:rFonts w:ascii="Arial" w:eastAsia="Arial" w:hAnsi="Arial" w:cs="Arial"/>
          </w:rPr>
          <w:delText>and causes</w:delText>
        </w:r>
        <w:r w:rsidR="007B3FBD" w:rsidDel="0000354C">
          <w:rPr>
            <w:rFonts w:ascii="Arial" w:eastAsia="Arial" w:hAnsi="Arial" w:cs="Arial"/>
            <w:spacing w:val="1"/>
          </w:rPr>
          <w:delText xml:space="preserve"> </w:delText>
        </w:r>
        <w:r w:rsidR="007B3FBD" w:rsidDel="0000354C">
          <w:rPr>
            <w:rFonts w:ascii="Arial" w:eastAsia="Arial" w:hAnsi="Arial" w:cs="Arial"/>
          </w:rPr>
          <w:delText>as</w:delText>
        </w:r>
        <w:r w:rsidR="007B3FBD" w:rsidDel="0000354C">
          <w:rPr>
            <w:rFonts w:ascii="Arial" w:eastAsia="Arial" w:hAnsi="Arial" w:cs="Arial"/>
            <w:spacing w:val="3"/>
          </w:rPr>
          <w:delText xml:space="preserve"> </w:delText>
        </w:r>
        <w:r w:rsidR="007B3FBD" w:rsidDel="0000354C">
          <w:rPr>
            <w:rFonts w:ascii="Arial" w:eastAsia="Arial" w:hAnsi="Arial" w:cs="Arial"/>
            <w:spacing w:val="-4"/>
          </w:rPr>
          <w:delText>w</w:delText>
        </w:r>
        <w:r w:rsidR="007B3FBD" w:rsidDel="0000354C">
          <w:rPr>
            <w:rFonts w:ascii="Arial" w:eastAsia="Arial" w:hAnsi="Arial" w:cs="Arial"/>
          </w:rPr>
          <w:delText>e</w:delText>
        </w:r>
        <w:r w:rsidR="007B3FBD" w:rsidDel="0000354C">
          <w:rPr>
            <w:rFonts w:ascii="Arial" w:eastAsia="Arial" w:hAnsi="Arial" w:cs="Arial"/>
            <w:spacing w:val="1"/>
          </w:rPr>
          <w:delText>l</w:delText>
        </w:r>
        <w:r w:rsidR="007B3FBD" w:rsidDel="0000354C">
          <w:rPr>
            <w:rFonts w:ascii="Arial" w:eastAsia="Arial" w:hAnsi="Arial" w:cs="Arial"/>
          </w:rPr>
          <w:delText>l</w:delText>
        </w:r>
        <w:r w:rsidR="007B3FBD" w:rsidDel="0000354C">
          <w:rPr>
            <w:rFonts w:ascii="Arial" w:eastAsia="Arial" w:hAnsi="Arial" w:cs="Arial"/>
            <w:spacing w:val="2"/>
          </w:rPr>
          <w:delText xml:space="preserve"> </w:delText>
        </w:r>
        <w:r w:rsidR="007B3FBD" w:rsidDel="0000354C">
          <w:rPr>
            <w:rFonts w:ascii="Arial" w:eastAsia="Arial" w:hAnsi="Arial" w:cs="Arial"/>
          </w:rPr>
          <w:delText>as</w:delText>
        </w:r>
        <w:r w:rsidR="007B3FBD" w:rsidDel="0000354C">
          <w:rPr>
            <w:rFonts w:ascii="Arial" w:eastAsia="Arial" w:hAnsi="Arial" w:cs="Arial"/>
            <w:spacing w:val="1"/>
          </w:rPr>
          <w:delText xml:space="preserve"> t</w:delText>
        </w:r>
        <w:r w:rsidR="007B3FBD" w:rsidDel="0000354C">
          <w:rPr>
            <w:rFonts w:ascii="Arial" w:eastAsia="Arial" w:hAnsi="Arial" w:cs="Arial"/>
          </w:rPr>
          <w:delText xml:space="preserve">he </w:delText>
        </w:r>
        <w:r w:rsidR="007B3FBD" w:rsidDel="0000354C">
          <w:rPr>
            <w:rFonts w:ascii="Arial" w:eastAsia="Arial" w:hAnsi="Arial" w:cs="Arial"/>
            <w:spacing w:val="1"/>
          </w:rPr>
          <w:delText>r</w:delText>
        </w:r>
        <w:r w:rsidR="007B3FBD" w:rsidDel="0000354C">
          <w:rPr>
            <w:rFonts w:ascii="Arial" w:eastAsia="Arial" w:hAnsi="Arial" w:cs="Arial"/>
          </w:rPr>
          <w:delText>e</w:delText>
        </w:r>
        <w:r w:rsidR="007B3FBD" w:rsidDel="0000354C">
          <w:rPr>
            <w:rFonts w:ascii="Arial" w:eastAsia="Arial" w:hAnsi="Arial" w:cs="Arial"/>
            <w:spacing w:val="-1"/>
          </w:rPr>
          <w:delText>l</w:delText>
        </w:r>
        <w:r w:rsidR="007B3FBD" w:rsidDel="0000354C">
          <w:rPr>
            <w:rFonts w:ascii="Arial" w:eastAsia="Arial" w:hAnsi="Arial" w:cs="Arial"/>
          </w:rPr>
          <w:delText>a</w:delText>
        </w:r>
        <w:r w:rsidR="007B3FBD" w:rsidDel="0000354C">
          <w:rPr>
            <w:rFonts w:ascii="Arial" w:eastAsia="Arial" w:hAnsi="Arial" w:cs="Arial"/>
            <w:spacing w:val="1"/>
          </w:rPr>
          <w:delText>t</w:delText>
        </w:r>
        <w:r w:rsidR="007B3FBD" w:rsidDel="0000354C">
          <w:rPr>
            <w:rFonts w:ascii="Arial" w:eastAsia="Arial" w:hAnsi="Arial" w:cs="Arial"/>
            <w:spacing w:val="-1"/>
          </w:rPr>
          <w:delText>i</w:delText>
        </w:r>
        <w:r w:rsidR="007B3FBD" w:rsidDel="0000354C">
          <w:rPr>
            <w:rFonts w:ascii="Arial" w:eastAsia="Arial" w:hAnsi="Arial" w:cs="Arial"/>
          </w:rPr>
          <w:delText>onsh</w:delText>
        </w:r>
        <w:r w:rsidR="007B3FBD" w:rsidDel="0000354C">
          <w:rPr>
            <w:rFonts w:ascii="Arial" w:eastAsia="Arial" w:hAnsi="Arial" w:cs="Arial"/>
            <w:spacing w:val="-1"/>
          </w:rPr>
          <w:delText>i</w:delText>
        </w:r>
        <w:r w:rsidR="007B3FBD" w:rsidDel="0000354C">
          <w:rPr>
            <w:rFonts w:ascii="Arial" w:eastAsia="Arial" w:hAnsi="Arial" w:cs="Arial"/>
          </w:rPr>
          <w:delText>p a</w:delText>
        </w:r>
        <w:r w:rsidR="007B3FBD" w:rsidDel="0000354C">
          <w:rPr>
            <w:rFonts w:ascii="Arial" w:eastAsia="Arial" w:hAnsi="Arial" w:cs="Arial"/>
            <w:spacing w:val="1"/>
          </w:rPr>
          <w:delText>m</w:delText>
        </w:r>
        <w:r w:rsidR="007B3FBD" w:rsidDel="0000354C">
          <w:rPr>
            <w:rFonts w:ascii="Arial" w:eastAsia="Arial" w:hAnsi="Arial" w:cs="Arial"/>
          </w:rPr>
          <w:delText>ong</w:delText>
        </w:r>
        <w:r w:rsidR="007B3FBD" w:rsidDel="0000354C">
          <w:rPr>
            <w:rFonts w:ascii="Arial" w:eastAsia="Arial" w:hAnsi="Arial" w:cs="Arial"/>
            <w:spacing w:val="3"/>
          </w:rPr>
          <w:delText xml:space="preserve"> </w:delText>
        </w:r>
        <w:r w:rsidR="007B3FBD" w:rsidDel="0000354C">
          <w:rPr>
            <w:rFonts w:ascii="Arial" w:eastAsia="Arial" w:hAnsi="Arial" w:cs="Arial"/>
            <w:spacing w:val="-1"/>
          </w:rPr>
          <w:delText>i</w:delText>
        </w:r>
        <w:r w:rsidR="007B3FBD" w:rsidDel="0000354C">
          <w:rPr>
            <w:rFonts w:ascii="Arial" w:eastAsia="Arial" w:hAnsi="Arial" w:cs="Arial"/>
          </w:rPr>
          <w:delText>den</w:delText>
        </w:r>
        <w:r w:rsidR="007B3FBD" w:rsidDel="0000354C">
          <w:rPr>
            <w:rFonts w:ascii="Arial" w:eastAsia="Arial" w:hAnsi="Arial" w:cs="Arial"/>
            <w:spacing w:val="1"/>
          </w:rPr>
          <w:delText>t</w:delText>
        </w:r>
        <w:r w:rsidR="007B3FBD" w:rsidDel="0000354C">
          <w:rPr>
            <w:rFonts w:ascii="Arial" w:eastAsia="Arial" w:hAnsi="Arial" w:cs="Arial"/>
            <w:spacing w:val="-4"/>
          </w:rPr>
          <w:delText>i</w:delText>
        </w:r>
        <w:r w:rsidR="007B3FBD" w:rsidDel="0000354C">
          <w:rPr>
            <w:rFonts w:ascii="Arial" w:eastAsia="Arial" w:hAnsi="Arial" w:cs="Arial"/>
            <w:spacing w:val="3"/>
          </w:rPr>
          <w:delText>f</w:delText>
        </w:r>
        <w:r w:rsidR="007B3FBD" w:rsidDel="0000354C">
          <w:rPr>
            <w:rFonts w:ascii="Arial" w:eastAsia="Arial" w:hAnsi="Arial" w:cs="Arial"/>
            <w:spacing w:val="-1"/>
          </w:rPr>
          <w:delText>i</w:delText>
        </w:r>
        <w:r w:rsidR="007B3FBD" w:rsidDel="0000354C">
          <w:rPr>
            <w:rFonts w:ascii="Arial" w:eastAsia="Arial" w:hAnsi="Arial" w:cs="Arial"/>
          </w:rPr>
          <w:delText>ed needs</w:delText>
        </w:r>
      </w:del>
      <w:r w:rsidR="007B3FBD">
        <w:rPr>
          <w:rFonts w:ascii="Arial" w:eastAsia="Arial" w:hAnsi="Arial" w:cs="Arial"/>
        </w:rPr>
        <w:t>.</w:t>
      </w:r>
      <w:r w:rsidR="007B3FBD">
        <w:rPr>
          <w:rFonts w:ascii="Arial" w:eastAsia="Arial" w:hAnsi="Arial" w:cs="Arial"/>
          <w:spacing w:val="2"/>
        </w:rPr>
        <w:t xml:space="preserve"> </w:t>
      </w:r>
      <w:ins w:id="159" w:author="Kerrie Abercrombie" w:date="2016-02-23T14:22:00Z">
        <w:r w:rsidR="0000354C">
          <w:rPr>
            <w:rFonts w:ascii="Arial" w:eastAsia="Arial" w:hAnsi="Arial" w:cs="Arial"/>
            <w:spacing w:val="2"/>
          </w:rPr>
          <w:t>The n</w:t>
        </w:r>
      </w:ins>
      <w:del w:id="160" w:author="Kerrie Abercrombie" w:date="2016-02-23T14:22:00Z">
        <w:r w:rsidR="007B3FBD" w:rsidDel="0000354C">
          <w:rPr>
            <w:rFonts w:ascii="Arial" w:eastAsia="Arial" w:hAnsi="Arial" w:cs="Arial"/>
            <w:spacing w:val="-1"/>
          </w:rPr>
          <w:delText>N</w:delText>
        </w:r>
      </w:del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</w:rPr>
        <w:t>ds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</w:rPr>
        <w:t>assess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3"/>
        </w:rPr>
        <w:t>n</w:t>
      </w:r>
      <w:r w:rsidR="007B3FBD">
        <w:rPr>
          <w:rFonts w:ascii="Arial" w:eastAsia="Arial" w:hAnsi="Arial" w:cs="Arial"/>
        </w:rPr>
        <w:t>t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eans</w:t>
      </w:r>
      <w:r w:rsidR="007B3FBD">
        <w:rPr>
          <w:rFonts w:ascii="Arial" w:eastAsia="Arial" w:hAnsi="Arial" w:cs="Arial"/>
          <w:spacing w:val="1"/>
        </w:rPr>
        <w:t xml:space="preserve"> </w:t>
      </w:r>
      <w:ins w:id="161" w:author="Kerrie Abercrombie" w:date="2016-02-23T14:22:00Z">
        <w:r w:rsidR="0000354C">
          <w:rPr>
            <w:rFonts w:ascii="Arial" w:eastAsia="Arial" w:hAnsi="Arial" w:cs="Arial"/>
            <w:spacing w:val="1"/>
          </w:rPr>
          <w:t xml:space="preserve">is a means </w:t>
        </w:r>
      </w:ins>
      <w:ins w:id="162" w:author="Kerrie Abercrombie" w:date="2016-02-23T14:23:00Z">
        <w:r w:rsidR="0000354C">
          <w:rPr>
            <w:rFonts w:ascii="Arial" w:eastAsia="Arial" w:hAnsi="Arial" w:cs="Arial"/>
            <w:spacing w:val="1"/>
          </w:rPr>
          <w:t xml:space="preserve">to </w:t>
        </w:r>
      </w:ins>
      <w:del w:id="163" w:author="Kerrie Abercrombie" w:date="2016-02-23T14:22:00Z">
        <w:r w:rsidR="007B3FBD" w:rsidDel="0000354C">
          <w:rPr>
            <w:rFonts w:ascii="Arial" w:eastAsia="Arial" w:hAnsi="Arial" w:cs="Arial"/>
            <w:spacing w:val="-1"/>
          </w:rPr>
          <w:delText>t</w:delText>
        </w:r>
        <w:r w:rsidR="007B3FBD" w:rsidDel="0000354C">
          <w:rPr>
            <w:rFonts w:ascii="Arial" w:eastAsia="Arial" w:hAnsi="Arial" w:cs="Arial"/>
          </w:rPr>
          <w:delText>e</w:delText>
        </w:r>
      </w:del>
      <w:r w:rsidR="007B3FBD">
        <w:rPr>
          <w:rFonts w:ascii="Arial" w:eastAsia="Arial" w:hAnsi="Arial" w:cs="Arial"/>
        </w:rPr>
        <w:t xml:space="preserve"> 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den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3"/>
        </w:rPr>
        <w:t>f</w:t>
      </w:r>
      <w:ins w:id="164" w:author="Kerrie Abercrombie" w:date="2016-02-23T14:23:00Z">
        <w:r w:rsidR="0000354C">
          <w:rPr>
            <w:rFonts w:ascii="Arial" w:eastAsia="Arial" w:hAnsi="Arial" w:cs="Arial"/>
            <w:spacing w:val="3"/>
          </w:rPr>
          <w:t>y</w:t>
        </w:r>
      </w:ins>
      <w:del w:id="165" w:author="Kerrie Abercrombie" w:date="2016-02-23T14:23:00Z">
        <w:r w:rsidR="007B3FBD" w:rsidDel="0000354C">
          <w:rPr>
            <w:rFonts w:ascii="Arial" w:eastAsia="Arial" w:hAnsi="Arial" w:cs="Arial"/>
            <w:spacing w:val="-1"/>
          </w:rPr>
          <w:delText>i</w:delText>
        </w:r>
        <w:r w:rsidR="007B3FBD" w:rsidDel="0000354C">
          <w:rPr>
            <w:rFonts w:ascii="Arial" w:eastAsia="Arial" w:hAnsi="Arial" w:cs="Arial"/>
          </w:rPr>
          <w:delText>c</w:delText>
        </w:r>
        <w:r w:rsidR="007B3FBD" w:rsidDel="0000354C">
          <w:rPr>
            <w:rFonts w:ascii="Arial" w:eastAsia="Arial" w:hAnsi="Arial" w:cs="Arial"/>
            <w:spacing w:val="-3"/>
          </w:rPr>
          <w:delText>a</w:delText>
        </w:r>
        <w:r w:rsidR="007B3FBD" w:rsidDel="0000354C">
          <w:rPr>
            <w:rFonts w:ascii="Arial" w:eastAsia="Arial" w:hAnsi="Arial" w:cs="Arial"/>
            <w:spacing w:val="1"/>
          </w:rPr>
          <w:delText>t</w:delText>
        </w:r>
        <w:r w:rsidR="007B3FBD" w:rsidDel="0000354C">
          <w:rPr>
            <w:rFonts w:ascii="Arial" w:eastAsia="Arial" w:hAnsi="Arial" w:cs="Arial"/>
            <w:spacing w:val="-1"/>
          </w:rPr>
          <w:delText>i</w:delText>
        </w:r>
        <w:r w:rsidR="007B3FBD" w:rsidDel="0000354C">
          <w:rPr>
            <w:rFonts w:ascii="Arial" w:eastAsia="Arial" w:hAnsi="Arial" w:cs="Arial"/>
          </w:rPr>
          <w:delText>on</w:delText>
        </w:r>
      </w:del>
      <w:r w:rsidR="007B3FBD">
        <w:rPr>
          <w:rFonts w:ascii="Arial" w:eastAsia="Arial" w:hAnsi="Arial" w:cs="Arial"/>
          <w:spacing w:val="25"/>
        </w:rPr>
        <w:t xml:space="preserve"> </w:t>
      </w:r>
      <w:r w:rsidR="007B3FBD">
        <w:rPr>
          <w:rFonts w:ascii="Arial" w:eastAsia="Arial" w:hAnsi="Arial" w:cs="Arial"/>
        </w:rPr>
        <w:t>and</w:t>
      </w:r>
      <w:r w:rsidR="007B3FBD">
        <w:rPr>
          <w:rFonts w:ascii="Arial" w:eastAsia="Arial" w:hAnsi="Arial" w:cs="Arial"/>
          <w:spacing w:val="25"/>
        </w:rPr>
        <w:t xml:space="preserve"> </w:t>
      </w:r>
      <w:proofErr w:type="spellStart"/>
      <w:r w:rsidR="007B3FBD">
        <w:rPr>
          <w:rFonts w:ascii="Arial" w:eastAsia="Arial" w:hAnsi="Arial" w:cs="Arial"/>
        </w:rPr>
        <w:t>p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ins w:id="166" w:author="Kerrie Abercrombie" w:date="2016-02-23T14:23:00Z">
        <w:r w:rsidR="0000354C">
          <w:rPr>
            <w:rFonts w:ascii="Arial" w:eastAsia="Arial" w:hAnsi="Arial" w:cs="Arial"/>
            <w:spacing w:val="-1"/>
          </w:rPr>
          <w:t>se</w:t>
        </w:r>
      </w:ins>
      <w:proofErr w:type="spellEnd"/>
      <w:del w:id="167" w:author="Kerrie Abercrombie" w:date="2016-02-23T14:23:00Z">
        <w:r w:rsidR="007B3FBD" w:rsidDel="0000354C">
          <w:rPr>
            <w:rFonts w:ascii="Arial" w:eastAsia="Arial" w:hAnsi="Arial" w:cs="Arial"/>
            <w:spacing w:val="-2"/>
          </w:rPr>
          <w:delText>z</w:delText>
        </w:r>
        <w:r w:rsidR="007B3FBD" w:rsidDel="0000354C">
          <w:rPr>
            <w:rFonts w:ascii="Arial" w:eastAsia="Arial" w:hAnsi="Arial" w:cs="Arial"/>
          </w:rPr>
          <w:delText>a</w:delText>
        </w:r>
        <w:r w:rsidR="007B3FBD" w:rsidDel="0000354C">
          <w:rPr>
            <w:rFonts w:ascii="Arial" w:eastAsia="Arial" w:hAnsi="Arial" w:cs="Arial"/>
            <w:spacing w:val="1"/>
          </w:rPr>
          <w:delText>t</w:delText>
        </w:r>
        <w:r w:rsidR="007B3FBD" w:rsidDel="0000354C">
          <w:rPr>
            <w:rFonts w:ascii="Arial" w:eastAsia="Arial" w:hAnsi="Arial" w:cs="Arial"/>
            <w:spacing w:val="-1"/>
          </w:rPr>
          <w:delText>i</w:delText>
        </w:r>
        <w:r w:rsidR="007B3FBD" w:rsidDel="0000354C">
          <w:rPr>
            <w:rFonts w:ascii="Arial" w:eastAsia="Arial" w:hAnsi="Arial" w:cs="Arial"/>
          </w:rPr>
          <w:delText>on</w:delText>
        </w:r>
        <w:r w:rsidR="007B3FBD" w:rsidDel="0000354C">
          <w:rPr>
            <w:rFonts w:ascii="Arial" w:eastAsia="Arial" w:hAnsi="Arial" w:cs="Arial"/>
            <w:spacing w:val="25"/>
          </w:rPr>
          <w:delText xml:space="preserve"> </w:delText>
        </w:r>
        <w:r w:rsidR="007B3FBD" w:rsidDel="0000354C">
          <w:rPr>
            <w:rFonts w:ascii="Arial" w:eastAsia="Arial" w:hAnsi="Arial" w:cs="Arial"/>
          </w:rPr>
          <w:delText>of</w:delText>
        </w:r>
      </w:del>
      <w:r w:rsidR="007B3FBD">
        <w:rPr>
          <w:rFonts w:ascii="Arial" w:eastAsia="Arial" w:hAnsi="Arial" w:cs="Arial"/>
          <w:spacing w:val="28"/>
        </w:rPr>
        <w:t xml:space="preserve"> </w:t>
      </w:r>
      <w:r w:rsidR="007B3FBD">
        <w:rPr>
          <w:rFonts w:ascii="Arial" w:eastAsia="Arial" w:hAnsi="Arial" w:cs="Arial"/>
          <w:spacing w:val="1"/>
        </w:rPr>
        <w:t>tr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-3"/>
        </w:rPr>
        <w:t>n</w:t>
      </w:r>
      <w:r w:rsidR="007B3FBD">
        <w:rPr>
          <w:rFonts w:ascii="Arial" w:eastAsia="Arial" w:hAnsi="Arial" w:cs="Arial"/>
        </w:rPr>
        <w:t>g</w:t>
      </w:r>
      <w:r w:rsidR="007B3FBD">
        <w:rPr>
          <w:rFonts w:ascii="Arial" w:eastAsia="Arial" w:hAnsi="Arial" w:cs="Arial"/>
          <w:spacing w:val="27"/>
        </w:rPr>
        <w:t xml:space="preserve"> 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  <w:spacing w:val="2"/>
        </w:rPr>
        <w:t>q</w:t>
      </w:r>
      <w:r w:rsidR="007B3FBD">
        <w:rPr>
          <w:rFonts w:ascii="Arial" w:eastAsia="Arial" w:hAnsi="Arial" w:cs="Arial"/>
        </w:rPr>
        <w:t>u</w:t>
      </w:r>
      <w:r w:rsidR="007B3FBD">
        <w:rPr>
          <w:rFonts w:ascii="Arial" w:eastAsia="Arial" w:hAnsi="Arial" w:cs="Arial"/>
          <w:spacing w:val="-3"/>
        </w:rPr>
        <w:t>i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en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2"/>
        </w:rPr>
        <w:t>s</w:t>
      </w:r>
      <w:r w:rsidR="007B3FBD">
        <w:rPr>
          <w:rFonts w:ascii="Arial" w:eastAsia="Arial" w:hAnsi="Arial" w:cs="Arial"/>
        </w:rPr>
        <w:t>.</w:t>
      </w:r>
      <w:r w:rsidR="007B3FBD">
        <w:rPr>
          <w:rFonts w:ascii="Arial" w:eastAsia="Arial" w:hAnsi="Arial" w:cs="Arial"/>
          <w:spacing w:val="24"/>
        </w:rPr>
        <w:t xml:space="preserve"> </w:t>
      </w:r>
      <w:r w:rsidR="007B3FBD">
        <w:rPr>
          <w:rFonts w:ascii="Arial" w:eastAsia="Arial" w:hAnsi="Arial" w:cs="Arial"/>
          <w:spacing w:val="1"/>
        </w:rPr>
        <w:t>I</w:t>
      </w:r>
      <w:r w:rsidR="007B3FBD">
        <w:rPr>
          <w:rFonts w:ascii="Arial" w:eastAsia="Arial" w:hAnsi="Arial" w:cs="Arial"/>
        </w:rPr>
        <w:t>den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4"/>
        </w:rPr>
        <w:t>i</w:t>
      </w:r>
      <w:r w:rsidR="007B3FBD">
        <w:rPr>
          <w:rFonts w:ascii="Arial" w:eastAsia="Arial" w:hAnsi="Arial" w:cs="Arial"/>
          <w:spacing w:val="3"/>
        </w:rPr>
        <w:t>f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c</w:t>
      </w:r>
      <w:r w:rsidR="007B3FBD">
        <w:rPr>
          <w:rFonts w:ascii="Arial" w:eastAsia="Arial" w:hAnsi="Arial" w:cs="Arial"/>
          <w:spacing w:val="-3"/>
        </w:rPr>
        <w:t>a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on</w:t>
      </w:r>
      <w:r w:rsidR="007B3FBD">
        <w:rPr>
          <w:rFonts w:ascii="Arial" w:eastAsia="Arial" w:hAnsi="Arial" w:cs="Arial"/>
          <w:spacing w:val="25"/>
        </w:rPr>
        <w:t xml:space="preserve"> 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</w:rPr>
        <w:t>f</w:t>
      </w:r>
      <w:r w:rsidR="007B3FBD">
        <w:rPr>
          <w:rFonts w:ascii="Arial" w:eastAsia="Arial" w:hAnsi="Arial" w:cs="Arial"/>
          <w:spacing w:val="26"/>
        </w:rPr>
        <w:t xml:space="preserve"> </w:t>
      </w:r>
      <w:r w:rsidR="007B3FBD">
        <w:rPr>
          <w:rFonts w:ascii="Arial" w:eastAsia="Arial" w:hAnsi="Arial" w:cs="Arial"/>
          <w:spacing w:val="-1"/>
        </w:rPr>
        <w:t>t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ng</w:t>
      </w:r>
      <w:r w:rsidR="007B3FBD">
        <w:rPr>
          <w:rFonts w:ascii="Arial" w:eastAsia="Arial" w:hAnsi="Arial" w:cs="Arial"/>
          <w:spacing w:val="27"/>
        </w:rPr>
        <w:t xml:space="preserve"> </w:t>
      </w:r>
      <w:r w:rsidR="007B3FBD">
        <w:rPr>
          <w:rFonts w:ascii="Arial" w:eastAsia="Arial" w:hAnsi="Arial" w:cs="Arial"/>
        </w:rPr>
        <w:t>needs</w:t>
      </w:r>
      <w:r w:rsidR="007B3FBD">
        <w:rPr>
          <w:rFonts w:ascii="Arial" w:eastAsia="Arial" w:hAnsi="Arial" w:cs="Arial"/>
          <w:spacing w:val="23"/>
        </w:rPr>
        <w:t xml:space="preserve"> 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3"/>
        </w:rPr>
        <w:t>a</w:t>
      </w:r>
      <w:r w:rsidR="007B3FBD">
        <w:rPr>
          <w:rFonts w:ascii="Arial" w:eastAsia="Arial" w:hAnsi="Arial" w:cs="Arial"/>
          <w:spacing w:val="1"/>
        </w:rPr>
        <w:t>rt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23"/>
        </w:rPr>
        <w:t xml:space="preserve"> </w:t>
      </w:r>
      <w:r w:rsidR="007B3FBD">
        <w:rPr>
          <w:rFonts w:ascii="Arial" w:eastAsia="Arial" w:hAnsi="Arial" w:cs="Arial"/>
          <w:spacing w:val="-4"/>
        </w:rPr>
        <w:t>w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 xml:space="preserve">h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he</w:t>
      </w:r>
      <w:r w:rsidR="007B3FBD">
        <w:rPr>
          <w:rFonts w:ascii="Arial" w:eastAsia="Arial" w:hAnsi="Arial" w:cs="Arial"/>
          <w:spacing w:val="56"/>
        </w:rPr>
        <w:t xml:space="preserve"> </w:t>
      </w:r>
      <w:r w:rsidR="007B3FBD">
        <w:rPr>
          <w:rFonts w:ascii="Arial" w:eastAsia="Arial" w:hAnsi="Arial" w:cs="Arial"/>
        </w:rPr>
        <w:t>de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2"/>
        </w:rPr>
        <w:t>r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na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on</w:t>
      </w:r>
      <w:r w:rsidR="007B3FBD">
        <w:rPr>
          <w:rFonts w:ascii="Arial" w:eastAsia="Arial" w:hAnsi="Arial" w:cs="Arial"/>
          <w:spacing w:val="56"/>
        </w:rPr>
        <w:t xml:space="preserve"> 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</w:rPr>
        <w:t>f</w:t>
      </w:r>
      <w:r w:rsidR="007B3FBD">
        <w:rPr>
          <w:rFonts w:ascii="Arial" w:eastAsia="Arial" w:hAnsi="Arial" w:cs="Arial"/>
          <w:spacing w:val="57"/>
        </w:rPr>
        <w:t xml:space="preserve"> </w:t>
      </w:r>
      <w:r w:rsidR="007B3FBD">
        <w:rPr>
          <w:rFonts w:ascii="Arial" w:eastAsia="Arial" w:hAnsi="Arial" w:cs="Arial"/>
          <w:spacing w:val="2"/>
        </w:rPr>
        <w:t>k</w:t>
      </w:r>
      <w:r w:rsidR="007B3FBD">
        <w:rPr>
          <w:rFonts w:ascii="Arial" w:eastAsia="Arial" w:hAnsi="Arial" w:cs="Arial"/>
          <w:spacing w:val="-3"/>
        </w:rPr>
        <w:t>n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-1"/>
        </w:rPr>
        <w:t>wl</w:t>
      </w:r>
      <w:r w:rsidR="007B3FBD">
        <w:rPr>
          <w:rFonts w:ascii="Arial" w:eastAsia="Arial" w:hAnsi="Arial" w:cs="Arial"/>
        </w:rPr>
        <w:t>ed</w:t>
      </w:r>
      <w:r w:rsidR="007B3FBD">
        <w:rPr>
          <w:rFonts w:ascii="Arial" w:eastAsia="Arial" w:hAnsi="Arial" w:cs="Arial"/>
          <w:spacing w:val="2"/>
        </w:rPr>
        <w:t>g</w:t>
      </w:r>
      <w:r w:rsidR="007B3FBD">
        <w:rPr>
          <w:rFonts w:ascii="Arial" w:eastAsia="Arial" w:hAnsi="Arial" w:cs="Arial"/>
        </w:rPr>
        <w:t>e,</w:t>
      </w:r>
      <w:r w:rsidR="007B3FBD">
        <w:rPr>
          <w:rFonts w:ascii="Arial" w:eastAsia="Arial" w:hAnsi="Arial" w:cs="Arial"/>
          <w:spacing w:val="57"/>
        </w:rPr>
        <w:t xml:space="preserve"> </w:t>
      </w:r>
      <w:r w:rsidR="007B3FBD">
        <w:rPr>
          <w:rFonts w:ascii="Arial" w:eastAsia="Arial" w:hAnsi="Arial" w:cs="Arial"/>
          <w:spacing w:val="-2"/>
        </w:rPr>
        <w:t>s</w:t>
      </w:r>
      <w:r w:rsidR="007B3FBD">
        <w:rPr>
          <w:rFonts w:ascii="Arial" w:eastAsia="Arial" w:hAnsi="Arial" w:cs="Arial"/>
          <w:spacing w:val="2"/>
        </w:rPr>
        <w:t>k</w:t>
      </w:r>
      <w:r w:rsidR="007B3FBD">
        <w:rPr>
          <w:rFonts w:ascii="Arial" w:eastAsia="Arial" w:hAnsi="Arial" w:cs="Arial"/>
          <w:spacing w:val="-1"/>
        </w:rPr>
        <w:t>ill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56"/>
        </w:rPr>
        <w:t xml:space="preserve"> </w:t>
      </w:r>
      <w:r w:rsidR="007B3FBD">
        <w:rPr>
          <w:rFonts w:ascii="Arial" w:eastAsia="Arial" w:hAnsi="Arial" w:cs="Arial"/>
        </w:rPr>
        <w:t>and</w:t>
      </w:r>
      <w:r w:rsidR="007B3FBD">
        <w:rPr>
          <w:rFonts w:ascii="Arial" w:eastAsia="Arial" w:hAnsi="Arial" w:cs="Arial"/>
          <w:spacing w:val="56"/>
        </w:rPr>
        <w:t xml:space="preserve"> 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1"/>
        </w:rPr>
        <w:t>tt</w:t>
      </w:r>
      <w:r w:rsidR="007B3FBD">
        <w:rPr>
          <w:rFonts w:ascii="Arial" w:eastAsia="Arial" w:hAnsi="Arial" w:cs="Arial"/>
          <w:spacing w:val="-1"/>
        </w:rPr>
        <w:t>it</w:t>
      </w:r>
      <w:r w:rsidR="007B3FBD">
        <w:rPr>
          <w:rFonts w:ascii="Arial" w:eastAsia="Arial" w:hAnsi="Arial" w:cs="Arial"/>
        </w:rPr>
        <w:t>ude</w:t>
      </w:r>
      <w:r w:rsidR="007B3FBD">
        <w:rPr>
          <w:rFonts w:ascii="Arial" w:eastAsia="Arial" w:hAnsi="Arial" w:cs="Arial"/>
          <w:spacing w:val="56"/>
        </w:rPr>
        <w:t xml:space="preserve"> </w:t>
      </w:r>
      <w:r w:rsidR="007B3FBD">
        <w:rPr>
          <w:rFonts w:ascii="Arial" w:eastAsia="Arial" w:hAnsi="Arial" w:cs="Arial"/>
        </w:rPr>
        <w:t>essen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al</w:t>
      </w:r>
      <w:r w:rsidR="007B3FBD">
        <w:rPr>
          <w:rFonts w:ascii="Arial" w:eastAsia="Arial" w:hAnsi="Arial" w:cs="Arial"/>
          <w:spacing w:val="55"/>
        </w:rPr>
        <w:t xml:space="preserve"> </w:t>
      </w:r>
      <w:r w:rsidR="007B3FBD">
        <w:rPr>
          <w:rFonts w:ascii="Arial" w:eastAsia="Arial" w:hAnsi="Arial" w:cs="Arial"/>
          <w:spacing w:val="3"/>
        </w:rPr>
        <w:t>f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</w:rPr>
        <w:t>r</w:t>
      </w:r>
      <w:r w:rsidR="007B3FBD">
        <w:rPr>
          <w:rFonts w:ascii="Arial" w:eastAsia="Arial" w:hAnsi="Arial" w:cs="Arial"/>
          <w:spacing w:val="57"/>
        </w:rPr>
        <w:t xml:space="preserve"> 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2"/>
        </w:rPr>
        <w:t>x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um</w:t>
      </w:r>
      <w:r w:rsidR="007B3FBD">
        <w:rPr>
          <w:rFonts w:ascii="Arial" w:eastAsia="Arial" w:hAnsi="Arial" w:cs="Arial"/>
          <w:spacing w:val="57"/>
        </w:rPr>
        <w:t xml:space="preserve"> 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  <w:spacing w:val="1"/>
        </w:rPr>
        <w:t>ff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2"/>
        </w:rPr>
        <w:t>c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-2"/>
        </w:rPr>
        <w:t>v</w:t>
      </w:r>
      <w:r w:rsidR="007B3FBD">
        <w:rPr>
          <w:rFonts w:ascii="Arial" w:eastAsia="Arial" w:hAnsi="Arial" w:cs="Arial"/>
        </w:rPr>
        <w:t>eness</w:t>
      </w:r>
      <w:r w:rsidR="007B3FBD">
        <w:rPr>
          <w:rFonts w:ascii="Arial" w:eastAsia="Arial" w:hAnsi="Arial" w:cs="Arial"/>
          <w:spacing w:val="56"/>
        </w:rPr>
        <w:t xml:space="preserve"> </w:t>
      </w:r>
      <w:r w:rsidR="007B3FBD">
        <w:rPr>
          <w:rFonts w:ascii="Arial" w:eastAsia="Arial" w:hAnsi="Arial" w:cs="Arial"/>
        </w:rPr>
        <w:t>as</w:t>
      </w:r>
      <w:r w:rsidR="007B3FBD">
        <w:rPr>
          <w:rFonts w:ascii="Arial" w:eastAsia="Arial" w:hAnsi="Arial" w:cs="Arial"/>
          <w:spacing w:val="59"/>
        </w:rPr>
        <w:t xml:space="preserve"> </w:t>
      </w:r>
      <w:r w:rsidR="007B3FBD">
        <w:rPr>
          <w:rFonts w:ascii="Arial" w:eastAsia="Arial" w:hAnsi="Arial" w:cs="Arial"/>
        </w:rPr>
        <w:t xml:space="preserve">a </w:t>
      </w:r>
      <w:r w:rsidR="007B3FBD">
        <w:rPr>
          <w:rFonts w:ascii="Arial" w:eastAsia="Arial" w:hAnsi="Arial" w:cs="Arial"/>
          <w:spacing w:val="-1"/>
        </w:rPr>
        <w:t>V</w:t>
      </w:r>
      <w:r w:rsidR="007B3FBD">
        <w:rPr>
          <w:rFonts w:ascii="Arial" w:eastAsia="Arial" w:hAnsi="Arial" w:cs="Arial"/>
          <w:spacing w:val="2"/>
        </w:rPr>
        <w:t>T</w:t>
      </w:r>
      <w:r w:rsidR="007B3FBD">
        <w:rPr>
          <w:rFonts w:ascii="Arial" w:eastAsia="Arial" w:hAnsi="Arial" w:cs="Arial"/>
          <w:spacing w:val="-1"/>
        </w:rPr>
        <w:t>S</w:t>
      </w:r>
      <w:ins w:id="168" w:author="Kerrie Abercrombie" w:date="2016-02-23T15:03:00Z">
        <w:r w:rsidR="006F3D04">
          <w:rPr>
            <w:rFonts w:ascii="Arial" w:eastAsia="Arial" w:hAnsi="Arial" w:cs="Arial"/>
            <w:spacing w:val="-1"/>
          </w:rPr>
          <w:t xml:space="preserve"> </w:t>
        </w:r>
      </w:ins>
      <w:r w:rsidR="007B3FBD">
        <w:rPr>
          <w:rFonts w:ascii="Arial" w:eastAsia="Arial" w:hAnsi="Arial" w:cs="Arial"/>
          <w:spacing w:val="-1"/>
        </w:rPr>
        <w:t>O</w:t>
      </w:r>
      <w:ins w:id="169" w:author="Kerrie Abercrombie" w:date="2016-02-23T15:03:00Z">
        <w:r w:rsidR="006F3D04">
          <w:rPr>
            <w:rFonts w:ascii="Arial" w:eastAsia="Arial" w:hAnsi="Arial" w:cs="Arial"/>
            <w:spacing w:val="-1"/>
          </w:rPr>
          <w:t>perator</w:t>
        </w:r>
      </w:ins>
      <w:r w:rsidR="007B3FBD">
        <w:rPr>
          <w:rFonts w:ascii="Arial" w:eastAsia="Arial" w:hAnsi="Arial" w:cs="Arial"/>
        </w:rPr>
        <w:t>.</w:t>
      </w:r>
    </w:p>
    <w:p w:rsidR="00514D7B" w:rsidRDefault="00514D7B">
      <w:pPr>
        <w:spacing w:before="9" w:after="0" w:line="110" w:lineRule="exact"/>
        <w:rPr>
          <w:sz w:val="11"/>
          <w:szCs w:val="11"/>
        </w:rPr>
      </w:pPr>
    </w:p>
    <w:p w:rsidR="0000354C" w:rsidRDefault="00CE1EAD" w:rsidP="0000354C">
      <w:pPr>
        <w:spacing w:before="32" w:after="0" w:line="240" w:lineRule="auto"/>
        <w:ind w:left="153" w:right="-20"/>
        <w:rPr>
          <w:moveTo w:id="170" w:author="Kerrie Abercrombie" w:date="2016-02-23T14:24:00Z"/>
          <w:rFonts w:ascii="Arial" w:eastAsia="Arial" w:hAnsi="Arial" w:cs="Arial"/>
        </w:rPr>
      </w:pPr>
      <w:r>
        <w:rPr>
          <w:rFonts w:ascii="Arial" w:eastAsia="Arial" w:hAnsi="Arial" w:cs="Arial"/>
          <w:noProof/>
          <w:lang w:val="en-AU" w:eastAsia="en-AU"/>
        </w:rPr>
        <w:pict>
          <v:group id="_x0000_s1692" style="position:absolute;left:0;text-align:left;margin-left:7.65pt;margin-top:12.8pt;width:481.9pt;height:12.7pt;z-index:-251646464" coordorigin="1133,2774" coordsize="9638,254" o:regroupid="1">
            <v:shape id="_x0000_s1693" style="position:absolute;left:1133;top:2774;width:9638;height:254" coordorigin="1133,2774" coordsize="9638,254" path="m1133,3029r9638,l10771,2774r-9638,l1133,3029e" fillcolor="lime" stroked="f">
              <v:path arrowok="t"/>
            </v:shape>
          </v:group>
        </w:pict>
      </w:r>
      <w:r>
        <w:rPr>
          <w:rFonts w:ascii="Arial" w:eastAsia="Arial" w:hAnsi="Arial" w:cs="Arial"/>
          <w:noProof/>
          <w:lang w:val="en-AU" w:eastAsia="en-AU"/>
        </w:rPr>
        <w:pict>
          <v:group id="_x0000_s1694" style="position:absolute;left:0;text-align:left;margin-left:7.65pt;margin-top:.2pt;width:481.9pt;height:12.6pt;z-index:-251645440" coordorigin="1133,2522" coordsize="9638,252" o:regroupid="1">
            <v:shape id="_x0000_s1695" style="position:absolute;left:1133;top:2522;width:9638;height:252" coordorigin="1133,2522" coordsize="9638,252" path="m1133,2774r9638,l10771,2522r-9638,l1133,2774e" fillcolor="lime" stroked="f">
              <v:path arrowok="t"/>
            </v:shape>
          </v:group>
        </w:pict>
      </w:r>
      <w:moveToRangeStart w:id="171" w:author="Kerrie Abercrombie" w:date="2016-02-23T14:24:00Z" w:name="move444000783"/>
      <w:moveTo w:id="172" w:author="Kerrie Abercrombie" w:date="2016-02-23T14:24:00Z">
        <w:r w:rsidR="0000354C">
          <w:rPr>
            <w:rFonts w:ascii="Arial" w:eastAsia="Arial" w:hAnsi="Arial" w:cs="Arial"/>
          </w:rPr>
          <w:t>A T</w:t>
        </w:r>
        <w:r w:rsidR="0000354C">
          <w:rPr>
            <w:rFonts w:ascii="Arial" w:eastAsia="Arial" w:hAnsi="Arial" w:cs="Arial"/>
            <w:spacing w:val="1"/>
          </w:rPr>
          <w:t>r</w:t>
        </w:r>
        <w:r w:rsidR="0000354C">
          <w:rPr>
            <w:rFonts w:ascii="Arial" w:eastAsia="Arial" w:hAnsi="Arial" w:cs="Arial"/>
          </w:rPr>
          <w:t>a</w:t>
        </w:r>
        <w:r w:rsidR="0000354C">
          <w:rPr>
            <w:rFonts w:ascii="Arial" w:eastAsia="Arial" w:hAnsi="Arial" w:cs="Arial"/>
            <w:spacing w:val="-1"/>
          </w:rPr>
          <w:t>i</w:t>
        </w:r>
        <w:r w:rsidR="0000354C">
          <w:rPr>
            <w:rFonts w:ascii="Arial" w:eastAsia="Arial" w:hAnsi="Arial" w:cs="Arial"/>
          </w:rPr>
          <w:t>n</w:t>
        </w:r>
        <w:r w:rsidR="0000354C">
          <w:rPr>
            <w:rFonts w:ascii="Arial" w:eastAsia="Arial" w:hAnsi="Arial" w:cs="Arial"/>
            <w:spacing w:val="-1"/>
          </w:rPr>
          <w:t>i</w:t>
        </w:r>
        <w:r w:rsidR="0000354C">
          <w:rPr>
            <w:rFonts w:ascii="Arial" w:eastAsia="Arial" w:hAnsi="Arial" w:cs="Arial"/>
          </w:rPr>
          <w:t>ng</w:t>
        </w:r>
        <w:r w:rsidR="0000354C">
          <w:rPr>
            <w:rFonts w:ascii="Arial" w:eastAsia="Arial" w:hAnsi="Arial" w:cs="Arial"/>
            <w:spacing w:val="1"/>
          </w:rPr>
          <w:t xml:space="preserve"> </w:t>
        </w:r>
        <w:r w:rsidR="0000354C">
          <w:rPr>
            <w:rFonts w:ascii="Arial" w:eastAsia="Arial" w:hAnsi="Arial" w:cs="Arial"/>
            <w:spacing w:val="-1"/>
          </w:rPr>
          <w:t>N</w:t>
        </w:r>
        <w:r w:rsidR="0000354C">
          <w:rPr>
            <w:rFonts w:ascii="Arial" w:eastAsia="Arial" w:hAnsi="Arial" w:cs="Arial"/>
          </w:rPr>
          <w:t>eeds</w:t>
        </w:r>
        <w:r w:rsidR="0000354C">
          <w:rPr>
            <w:rFonts w:ascii="Arial" w:eastAsia="Arial" w:hAnsi="Arial" w:cs="Arial"/>
            <w:spacing w:val="1"/>
          </w:rPr>
          <w:t xml:space="preserve"> </w:t>
        </w:r>
        <w:r w:rsidR="0000354C">
          <w:rPr>
            <w:rFonts w:ascii="Arial" w:eastAsia="Arial" w:hAnsi="Arial" w:cs="Arial"/>
            <w:spacing w:val="-1"/>
          </w:rPr>
          <w:t>A</w:t>
        </w:r>
        <w:r w:rsidR="0000354C">
          <w:rPr>
            <w:rFonts w:ascii="Arial" w:eastAsia="Arial" w:hAnsi="Arial" w:cs="Arial"/>
          </w:rPr>
          <w:t>na</w:t>
        </w:r>
        <w:r w:rsidR="0000354C">
          <w:rPr>
            <w:rFonts w:ascii="Arial" w:eastAsia="Arial" w:hAnsi="Arial" w:cs="Arial"/>
            <w:spacing w:val="-1"/>
          </w:rPr>
          <w:t>l</w:t>
        </w:r>
        <w:r w:rsidR="0000354C">
          <w:rPr>
            <w:rFonts w:ascii="Arial" w:eastAsia="Arial" w:hAnsi="Arial" w:cs="Arial"/>
            <w:spacing w:val="-2"/>
          </w:rPr>
          <w:t>y</w:t>
        </w:r>
        <w:r w:rsidR="0000354C">
          <w:rPr>
            <w:rFonts w:ascii="Arial" w:eastAsia="Arial" w:hAnsi="Arial" w:cs="Arial"/>
          </w:rPr>
          <w:t>s</w:t>
        </w:r>
        <w:r w:rsidR="0000354C">
          <w:rPr>
            <w:rFonts w:ascii="Arial" w:eastAsia="Arial" w:hAnsi="Arial" w:cs="Arial"/>
            <w:spacing w:val="-1"/>
          </w:rPr>
          <w:t>i</w:t>
        </w:r>
        <w:r w:rsidR="0000354C">
          <w:rPr>
            <w:rFonts w:ascii="Arial" w:eastAsia="Arial" w:hAnsi="Arial" w:cs="Arial"/>
          </w:rPr>
          <w:t>s</w:t>
        </w:r>
        <w:r w:rsidR="0000354C">
          <w:rPr>
            <w:rFonts w:ascii="Arial" w:eastAsia="Arial" w:hAnsi="Arial" w:cs="Arial"/>
            <w:spacing w:val="1"/>
          </w:rPr>
          <w:t xml:space="preserve"> </w:t>
        </w:r>
        <w:r w:rsidR="0000354C">
          <w:rPr>
            <w:rFonts w:ascii="Arial" w:eastAsia="Arial" w:hAnsi="Arial" w:cs="Arial"/>
            <w:spacing w:val="-1"/>
          </w:rPr>
          <w:t>i</w:t>
        </w:r>
        <w:r w:rsidR="0000354C">
          <w:rPr>
            <w:rFonts w:ascii="Arial" w:eastAsia="Arial" w:hAnsi="Arial" w:cs="Arial"/>
          </w:rPr>
          <w:t>n</w:t>
        </w:r>
        <w:r w:rsidR="0000354C">
          <w:rPr>
            <w:rFonts w:ascii="Arial" w:eastAsia="Arial" w:hAnsi="Arial" w:cs="Arial"/>
            <w:spacing w:val="-2"/>
          </w:rPr>
          <w:t>v</w:t>
        </w:r>
        <w:r w:rsidR="0000354C">
          <w:rPr>
            <w:rFonts w:ascii="Arial" w:eastAsia="Arial" w:hAnsi="Arial" w:cs="Arial"/>
          </w:rPr>
          <w:t>o</w:t>
        </w:r>
        <w:r w:rsidR="0000354C">
          <w:rPr>
            <w:rFonts w:ascii="Arial" w:eastAsia="Arial" w:hAnsi="Arial" w:cs="Arial"/>
            <w:spacing w:val="1"/>
          </w:rPr>
          <w:t>l</w:t>
        </w:r>
        <w:r w:rsidR="0000354C">
          <w:rPr>
            <w:rFonts w:ascii="Arial" w:eastAsia="Arial" w:hAnsi="Arial" w:cs="Arial"/>
            <w:spacing w:val="-2"/>
          </w:rPr>
          <w:t>v</w:t>
        </w:r>
        <w:r w:rsidR="0000354C">
          <w:rPr>
            <w:rFonts w:ascii="Arial" w:eastAsia="Arial" w:hAnsi="Arial" w:cs="Arial"/>
          </w:rPr>
          <w:t>es</w:t>
        </w:r>
        <w:r w:rsidR="0000354C">
          <w:rPr>
            <w:rFonts w:ascii="Arial" w:eastAsia="Arial" w:hAnsi="Arial" w:cs="Arial"/>
            <w:spacing w:val="1"/>
          </w:rPr>
          <w:t xml:space="preserve"> </w:t>
        </w:r>
        <w:del w:id="173" w:author="Kerrie Abercrombie" w:date="2016-02-23T14:27:00Z">
          <w:r w:rsidR="0000354C" w:rsidDel="0000354C">
            <w:rPr>
              <w:rFonts w:ascii="Arial" w:eastAsia="Arial" w:hAnsi="Arial" w:cs="Arial"/>
            </w:rPr>
            <w:delText>5</w:delText>
          </w:r>
        </w:del>
      </w:moveTo>
      <w:ins w:id="174" w:author="Kerrie Abercrombie" w:date="2016-02-23T14:27:00Z">
        <w:r w:rsidR="0000354C">
          <w:rPr>
            <w:rFonts w:ascii="Arial" w:eastAsia="Arial" w:hAnsi="Arial" w:cs="Arial"/>
          </w:rPr>
          <w:t>five</w:t>
        </w:r>
      </w:ins>
      <w:moveTo w:id="175" w:author="Kerrie Abercrombie" w:date="2016-02-23T14:24:00Z">
        <w:r w:rsidR="0000354C">
          <w:rPr>
            <w:rFonts w:ascii="Arial" w:eastAsia="Arial" w:hAnsi="Arial" w:cs="Arial"/>
            <w:spacing w:val="1"/>
          </w:rPr>
          <w:t xml:space="preserve"> </w:t>
        </w:r>
        <w:r w:rsidR="0000354C">
          <w:rPr>
            <w:rFonts w:ascii="Arial" w:eastAsia="Arial" w:hAnsi="Arial" w:cs="Arial"/>
          </w:rPr>
          <w:t>bas</w:t>
        </w:r>
        <w:r w:rsidR="0000354C">
          <w:rPr>
            <w:rFonts w:ascii="Arial" w:eastAsia="Arial" w:hAnsi="Arial" w:cs="Arial"/>
            <w:spacing w:val="-1"/>
          </w:rPr>
          <w:t>i</w:t>
        </w:r>
        <w:r w:rsidR="0000354C">
          <w:rPr>
            <w:rFonts w:ascii="Arial" w:eastAsia="Arial" w:hAnsi="Arial" w:cs="Arial"/>
          </w:rPr>
          <w:t>c</w:t>
        </w:r>
        <w:r w:rsidR="0000354C">
          <w:rPr>
            <w:rFonts w:ascii="Arial" w:eastAsia="Arial" w:hAnsi="Arial" w:cs="Arial"/>
            <w:spacing w:val="1"/>
          </w:rPr>
          <w:t xml:space="preserve"> </w:t>
        </w:r>
        <w:r w:rsidR="0000354C">
          <w:rPr>
            <w:rFonts w:ascii="Arial" w:eastAsia="Arial" w:hAnsi="Arial" w:cs="Arial"/>
          </w:rPr>
          <w:t>s</w:t>
        </w:r>
        <w:r w:rsidR="0000354C">
          <w:rPr>
            <w:rFonts w:ascii="Arial" w:eastAsia="Arial" w:hAnsi="Arial" w:cs="Arial"/>
            <w:spacing w:val="1"/>
          </w:rPr>
          <w:t>t</w:t>
        </w:r>
        <w:r w:rsidR="0000354C">
          <w:rPr>
            <w:rFonts w:ascii="Arial" w:eastAsia="Arial" w:hAnsi="Arial" w:cs="Arial"/>
          </w:rPr>
          <w:t>e</w:t>
        </w:r>
        <w:r w:rsidR="0000354C">
          <w:rPr>
            <w:rFonts w:ascii="Arial" w:eastAsia="Arial" w:hAnsi="Arial" w:cs="Arial"/>
            <w:spacing w:val="-3"/>
          </w:rPr>
          <w:t>p</w:t>
        </w:r>
        <w:r w:rsidR="0000354C">
          <w:rPr>
            <w:rFonts w:ascii="Arial" w:eastAsia="Arial" w:hAnsi="Arial" w:cs="Arial"/>
          </w:rPr>
          <w:t>s.</w:t>
        </w:r>
      </w:moveTo>
    </w:p>
    <w:p w:rsidR="0000354C" w:rsidRDefault="00CE1EAD" w:rsidP="0000354C">
      <w:pPr>
        <w:spacing w:after="0" w:line="252" w:lineRule="exact"/>
        <w:ind w:left="513" w:right="-20"/>
        <w:rPr>
          <w:moveTo w:id="176" w:author="Kerrie Abercrombie" w:date="2016-02-23T14:24:00Z"/>
          <w:rFonts w:ascii="Arial" w:eastAsia="Arial" w:hAnsi="Arial" w:cs="Arial"/>
        </w:rPr>
      </w:pPr>
      <w:r>
        <w:rPr>
          <w:rFonts w:ascii="Arial" w:eastAsia="Arial" w:hAnsi="Arial" w:cs="Arial"/>
          <w:noProof/>
          <w:lang w:val="en-AU" w:eastAsia="en-AU"/>
        </w:rPr>
        <w:pict>
          <v:group id="_x0000_s1690" style="position:absolute;left:0;text-align:left;margin-left:7.65pt;margin-top:11.3pt;width:481.9pt;height:12.6pt;z-index:-251644416" coordorigin="1133,3029" coordsize="9638,252" o:regroupid="1">
            <v:shape id="_x0000_s1691" style="position:absolute;left:1133;top:3029;width:9638;height:252" coordorigin="1133,3029" coordsize="9638,252" path="m1133,3281r9638,l10771,3029r-9638,l1133,3281e" fillcolor="lime" stroked="f">
              <v:path arrowok="t"/>
            </v:shape>
          </v:group>
        </w:pict>
      </w:r>
      <w:r>
        <w:rPr>
          <w:rFonts w:ascii="Arial" w:eastAsia="Arial" w:hAnsi="Arial" w:cs="Arial"/>
          <w:noProof/>
          <w:lang w:val="en-AU" w:eastAsia="en-AU"/>
        </w:rPr>
        <w:pict>
          <v:group id="_x0000_s1714" style="position:absolute;left:0;text-align:left;margin-left:233.05pt;margin-top:8.65pt;width:116.25pt;height:144.15pt;z-index:-251643392" coordorigin="5641,2976" coordsize="2325,2883" o:regroupid="1">
            <v:shape id="_x0000_s1716" style="position:absolute;left:5641;top:2976;width:2325;height:2883" coordorigin="5641,2976" coordsize="2325,2883" path="m6300,2976r-644,631l5641,3659r2,27l5679,3752,7768,5845r36,14l7826,5855r66,-43l7937,5764r25,-52l7966,5701r-1,-9l7960,5680r-4,-10l7950,5662,7021,4733r244,-245l6777,4488,6025,3737r508,-509l6536,3222r-22,-63l6471,3106r-44,-45l6366,3007r-57,-30l6300,2976e" fillcolor="#c1c1c1" stroked="f">
              <v:path arrowok="t"/>
            </v:shape>
            <v:shape id="_x0000_s1715" style="position:absolute;left:5641;top:2976;width:2325;height:2883" coordorigin="5641,2976" coordsize="2325,2883" path="m7272,4003r-9,2l7257,4008r-480,480l7265,4488r237,-236l7503,4244r,-10l7502,4225r-31,-58l7432,4121r-50,-49l7336,4032r-55,-28l7272,4003e" fillcolor="#c1c1c1" stroked="f">
              <v:path arrowok="t"/>
            </v:shape>
          </v:group>
        </w:pict>
      </w:r>
      <w:moveTo w:id="177" w:author="Kerrie Abercrombie" w:date="2016-02-23T14:24:00Z">
        <w:r w:rsidR="0000354C">
          <w:rPr>
            <w:rFonts w:ascii="Arial" w:eastAsia="Arial" w:hAnsi="Arial" w:cs="Arial"/>
          </w:rPr>
          <w:t xml:space="preserve">1) </w:t>
        </w:r>
        <w:r w:rsidR="0000354C">
          <w:rPr>
            <w:rFonts w:ascii="Arial" w:eastAsia="Arial" w:hAnsi="Arial" w:cs="Arial"/>
            <w:spacing w:val="42"/>
          </w:rPr>
          <w:t xml:space="preserve"> </w:t>
        </w:r>
        <w:r w:rsidR="0000354C">
          <w:rPr>
            <w:rFonts w:ascii="Arial" w:eastAsia="Arial" w:hAnsi="Arial" w:cs="Arial"/>
            <w:spacing w:val="-1"/>
          </w:rPr>
          <w:t>A</w:t>
        </w:r>
        <w:r w:rsidR="0000354C">
          <w:rPr>
            <w:rFonts w:ascii="Arial" w:eastAsia="Arial" w:hAnsi="Arial" w:cs="Arial"/>
            <w:spacing w:val="2"/>
          </w:rPr>
          <w:t>g</w:t>
        </w:r>
        <w:r w:rsidR="0000354C">
          <w:rPr>
            <w:rFonts w:ascii="Arial" w:eastAsia="Arial" w:hAnsi="Arial" w:cs="Arial"/>
            <w:spacing w:val="1"/>
          </w:rPr>
          <w:t>r</w:t>
        </w:r>
        <w:r w:rsidR="0000354C">
          <w:rPr>
            <w:rFonts w:ascii="Arial" w:eastAsia="Arial" w:hAnsi="Arial" w:cs="Arial"/>
          </w:rPr>
          <w:t>ee</w:t>
        </w:r>
      </w:moveTo>
      <w:ins w:id="178" w:author="Kerrie Abercrombie" w:date="2016-02-23T14:25:00Z">
        <w:r w:rsidR="0000354C">
          <w:rPr>
            <w:rFonts w:ascii="Arial" w:eastAsia="Arial" w:hAnsi="Arial" w:cs="Arial"/>
          </w:rPr>
          <w:t xml:space="preserve">ing on </w:t>
        </w:r>
      </w:ins>
      <w:moveTo w:id="179" w:author="Kerrie Abercrombie" w:date="2016-02-23T14:24:00Z">
        <w:del w:id="180" w:author="Kerrie Abercrombie" w:date="2016-02-23T14:25:00Z">
          <w:r w:rsidR="0000354C" w:rsidDel="0000354C">
            <w:rPr>
              <w:rFonts w:ascii="Arial" w:eastAsia="Arial" w:hAnsi="Arial" w:cs="Arial"/>
            </w:rPr>
            <w:delText>d</w:delText>
          </w:r>
          <w:r w:rsidR="0000354C" w:rsidDel="0000354C">
            <w:rPr>
              <w:rFonts w:ascii="Arial" w:eastAsia="Arial" w:hAnsi="Arial" w:cs="Arial"/>
              <w:spacing w:val="-2"/>
            </w:rPr>
            <w:delText xml:space="preserve"> </w:delText>
          </w:r>
        </w:del>
        <w:r w:rsidR="0000354C">
          <w:rPr>
            <w:rFonts w:ascii="Arial" w:eastAsia="Arial" w:hAnsi="Arial" w:cs="Arial"/>
            <w:spacing w:val="-3"/>
          </w:rPr>
          <w:t>e</w:t>
        </w:r>
        <w:r w:rsidR="0000354C">
          <w:rPr>
            <w:rFonts w:ascii="Arial" w:eastAsia="Arial" w:hAnsi="Arial" w:cs="Arial"/>
            <w:spacing w:val="1"/>
          </w:rPr>
          <w:t>m</w:t>
        </w:r>
        <w:r w:rsidR="0000354C">
          <w:rPr>
            <w:rFonts w:ascii="Arial" w:eastAsia="Arial" w:hAnsi="Arial" w:cs="Arial"/>
          </w:rPr>
          <w:t>p</w:t>
        </w:r>
        <w:r w:rsidR="0000354C">
          <w:rPr>
            <w:rFonts w:ascii="Arial" w:eastAsia="Arial" w:hAnsi="Arial" w:cs="Arial"/>
            <w:spacing w:val="-1"/>
          </w:rPr>
          <w:t>l</w:t>
        </w:r>
        <w:r w:rsidR="0000354C">
          <w:rPr>
            <w:rFonts w:ascii="Arial" w:eastAsia="Arial" w:hAnsi="Arial" w:cs="Arial"/>
          </w:rPr>
          <w:t>o</w:t>
        </w:r>
        <w:r w:rsidR="0000354C">
          <w:rPr>
            <w:rFonts w:ascii="Arial" w:eastAsia="Arial" w:hAnsi="Arial" w:cs="Arial"/>
            <w:spacing w:val="-2"/>
          </w:rPr>
          <w:t>y</w:t>
        </w:r>
        <w:r w:rsidR="0000354C">
          <w:rPr>
            <w:rFonts w:ascii="Arial" w:eastAsia="Arial" w:hAnsi="Arial" w:cs="Arial"/>
          </w:rPr>
          <w:t>ee</w:t>
        </w:r>
        <w:r w:rsidR="0000354C">
          <w:rPr>
            <w:rFonts w:ascii="Arial" w:eastAsia="Arial" w:hAnsi="Arial" w:cs="Arial"/>
            <w:spacing w:val="1"/>
          </w:rPr>
          <w:t xml:space="preserve"> </w:t>
        </w:r>
        <w:r w:rsidR="0000354C">
          <w:rPr>
            <w:rFonts w:ascii="Arial" w:eastAsia="Arial" w:hAnsi="Arial" w:cs="Arial"/>
            <w:spacing w:val="2"/>
          </w:rPr>
          <w:t>g</w:t>
        </w:r>
        <w:r w:rsidR="0000354C">
          <w:rPr>
            <w:rFonts w:ascii="Arial" w:eastAsia="Arial" w:hAnsi="Arial" w:cs="Arial"/>
          </w:rPr>
          <w:t>oa</w:t>
        </w:r>
        <w:r w:rsidR="0000354C">
          <w:rPr>
            <w:rFonts w:ascii="Arial" w:eastAsia="Arial" w:hAnsi="Arial" w:cs="Arial"/>
            <w:spacing w:val="-1"/>
          </w:rPr>
          <w:t>l</w:t>
        </w:r>
        <w:r w:rsidR="0000354C">
          <w:rPr>
            <w:rFonts w:ascii="Arial" w:eastAsia="Arial" w:hAnsi="Arial" w:cs="Arial"/>
          </w:rPr>
          <w:t>s</w:t>
        </w:r>
        <w:r w:rsidR="0000354C">
          <w:rPr>
            <w:rFonts w:ascii="Arial" w:eastAsia="Arial" w:hAnsi="Arial" w:cs="Arial"/>
            <w:spacing w:val="-1"/>
          </w:rPr>
          <w:t xml:space="preserve"> </w:t>
        </w:r>
        <w:r w:rsidR="0000354C">
          <w:rPr>
            <w:rFonts w:ascii="Arial" w:eastAsia="Arial" w:hAnsi="Arial" w:cs="Arial"/>
          </w:rPr>
          <w:t>and</w:t>
        </w:r>
        <w:r w:rsidR="0000354C">
          <w:rPr>
            <w:rFonts w:ascii="Arial" w:eastAsia="Arial" w:hAnsi="Arial" w:cs="Arial"/>
            <w:spacing w:val="1"/>
          </w:rPr>
          <w:t xml:space="preserve"> t</w:t>
        </w:r>
        <w:r w:rsidR="0000354C">
          <w:rPr>
            <w:rFonts w:ascii="Arial" w:eastAsia="Arial" w:hAnsi="Arial" w:cs="Arial"/>
            <w:spacing w:val="-3"/>
          </w:rPr>
          <w:t>a</w:t>
        </w:r>
        <w:r w:rsidR="0000354C">
          <w:rPr>
            <w:rFonts w:ascii="Arial" w:eastAsia="Arial" w:hAnsi="Arial" w:cs="Arial"/>
            <w:spacing w:val="-2"/>
          </w:rPr>
          <w:t>r</w:t>
        </w:r>
        <w:r w:rsidR="0000354C">
          <w:rPr>
            <w:rFonts w:ascii="Arial" w:eastAsia="Arial" w:hAnsi="Arial" w:cs="Arial"/>
            <w:spacing w:val="2"/>
          </w:rPr>
          <w:t>g</w:t>
        </w:r>
        <w:r w:rsidR="0000354C">
          <w:rPr>
            <w:rFonts w:ascii="Arial" w:eastAsia="Arial" w:hAnsi="Arial" w:cs="Arial"/>
          </w:rPr>
          <w:t>e</w:t>
        </w:r>
        <w:r w:rsidR="0000354C">
          <w:rPr>
            <w:rFonts w:ascii="Arial" w:eastAsia="Arial" w:hAnsi="Arial" w:cs="Arial"/>
            <w:spacing w:val="1"/>
          </w:rPr>
          <w:t>t</w:t>
        </w:r>
        <w:r w:rsidR="0000354C">
          <w:rPr>
            <w:rFonts w:ascii="Arial" w:eastAsia="Arial" w:hAnsi="Arial" w:cs="Arial"/>
          </w:rPr>
          <w:t>s</w:t>
        </w:r>
      </w:moveTo>
    </w:p>
    <w:p w:rsidR="0000354C" w:rsidRDefault="00CE1EAD" w:rsidP="0000354C">
      <w:pPr>
        <w:spacing w:before="1" w:after="0" w:line="240" w:lineRule="auto"/>
        <w:ind w:left="513" w:right="-20"/>
        <w:rPr>
          <w:moveTo w:id="181" w:author="Kerrie Abercrombie" w:date="2016-02-23T14:24:00Z"/>
          <w:rFonts w:ascii="Arial" w:eastAsia="Arial" w:hAnsi="Arial" w:cs="Arial"/>
        </w:rPr>
      </w:pPr>
      <w:r>
        <w:rPr>
          <w:rFonts w:ascii="Arial" w:eastAsia="Arial" w:hAnsi="Arial" w:cs="Arial"/>
          <w:noProof/>
          <w:lang w:val="en-AU" w:eastAsia="en-AU"/>
        </w:rPr>
        <w:pict>
          <v:group id="_x0000_s1688" style="position:absolute;left:0;text-align:left;margin-left:7.65pt;margin-top:11.3pt;width:189pt;height:12.6pt;z-index:-251642368" coordorigin="1133,3281" coordsize="3780,252" o:regroupid="1">
            <v:shape id="_x0000_s1689" style="position:absolute;left:1133;top:3281;width:3780;height:252" coordorigin="1133,3281" coordsize="3780,252" path="m1133,3533r3780,l4913,3281r-3780,l1133,3533e" fillcolor="lime" stroked="f">
              <v:path arrowok="t"/>
            </v:shape>
          </v:group>
        </w:pict>
      </w:r>
      <w:moveTo w:id="182" w:author="Kerrie Abercrombie" w:date="2016-02-23T14:24:00Z">
        <w:r w:rsidR="0000354C">
          <w:rPr>
            <w:rFonts w:ascii="Arial" w:eastAsia="Arial" w:hAnsi="Arial" w:cs="Arial"/>
          </w:rPr>
          <w:t xml:space="preserve">2) </w:t>
        </w:r>
        <w:r w:rsidR="0000354C">
          <w:rPr>
            <w:rFonts w:ascii="Arial" w:eastAsia="Arial" w:hAnsi="Arial" w:cs="Arial"/>
            <w:spacing w:val="42"/>
          </w:rPr>
          <w:t xml:space="preserve"> </w:t>
        </w:r>
      </w:moveTo>
      <w:ins w:id="183" w:author="Kerrie Abercrombie" w:date="2016-02-23T14:25:00Z">
        <w:r w:rsidR="0000354C">
          <w:rPr>
            <w:rFonts w:ascii="Arial" w:eastAsia="Arial" w:hAnsi="Arial" w:cs="Arial"/>
            <w:spacing w:val="42"/>
          </w:rPr>
          <w:t>Assessing t</w:t>
        </w:r>
      </w:ins>
      <w:moveTo w:id="184" w:author="Kerrie Abercrombie" w:date="2016-02-23T14:24:00Z">
        <w:del w:id="185" w:author="Kerrie Abercrombie" w:date="2016-02-23T14:26:00Z">
          <w:r w:rsidR="0000354C" w:rsidDel="0000354C">
            <w:rPr>
              <w:rFonts w:ascii="Arial" w:eastAsia="Arial" w:hAnsi="Arial" w:cs="Arial"/>
              <w:spacing w:val="2"/>
            </w:rPr>
            <w:delText>T</w:delText>
          </w:r>
        </w:del>
        <w:r w:rsidR="0000354C">
          <w:rPr>
            <w:rFonts w:ascii="Arial" w:eastAsia="Arial" w:hAnsi="Arial" w:cs="Arial"/>
          </w:rPr>
          <w:t>he</w:t>
        </w:r>
        <w:r w:rsidR="0000354C">
          <w:rPr>
            <w:rFonts w:ascii="Arial" w:eastAsia="Arial" w:hAnsi="Arial" w:cs="Arial"/>
            <w:spacing w:val="-2"/>
          </w:rPr>
          <w:t xml:space="preserve"> </w:t>
        </w:r>
        <w:r w:rsidR="0000354C">
          <w:rPr>
            <w:rFonts w:ascii="Arial" w:eastAsia="Arial" w:hAnsi="Arial" w:cs="Arial"/>
          </w:rPr>
          <w:t>e</w:t>
        </w:r>
        <w:r w:rsidR="0000354C">
          <w:rPr>
            <w:rFonts w:ascii="Arial" w:eastAsia="Arial" w:hAnsi="Arial" w:cs="Arial"/>
            <w:spacing w:val="1"/>
          </w:rPr>
          <w:t>m</w:t>
        </w:r>
        <w:r w:rsidR="0000354C">
          <w:rPr>
            <w:rFonts w:ascii="Arial" w:eastAsia="Arial" w:hAnsi="Arial" w:cs="Arial"/>
          </w:rPr>
          <w:t>p</w:t>
        </w:r>
        <w:r w:rsidR="0000354C">
          <w:rPr>
            <w:rFonts w:ascii="Arial" w:eastAsia="Arial" w:hAnsi="Arial" w:cs="Arial"/>
            <w:spacing w:val="-1"/>
          </w:rPr>
          <w:t>l</w:t>
        </w:r>
        <w:r w:rsidR="0000354C">
          <w:rPr>
            <w:rFonts w:ascii="Arial" w:eastAsia="Arial" w:hAnsi="Arial" w:cs="Arial"/>
          </w:rPr>
          <w:t>o</w:t>
        </w:r>
        <w:r w:rsidR="0000354C">
          <w:rPr>
            <w:rFonts w:ascii="Arial" w:eastAsia="Arial" w:hAnsi="Arial" w:cs="Arial"/>
            <w:spacing w:val="-2"/>
          </w:rPr>
          <w:t>y</w:t>
        </w:r>
        <w:r w:rsidR="0000354C">
          <w:rPr>
            <w:rFonts w:ascii="Arial" w:eastAsia="Arial" w:hAnsi="Arial" w:cs="Arial"/>
          </w:rPr>
          <w:t>ee</w:t>
        </w:r>
        <w:r w:rsidR="0000354C">
          <w:rPr>
            <w:rFonts w:ascii="Arial" w:eastAsia="Arial" w:hAnsi="Arial" w:cs="Arial"/>
            <w:spacing w:val="-1"/>
          </w:rPr>
          <w:t>’</w:t>
        </w:r>
        <w:r w:rsidR="0000354C">
          <w:rPr>
            <w:rFonts w:ascii="Arial" w:eastAsia="Arial" w:hAnsi="Arial" w:cs="Arial"/>
          </w:rPr>
          <w:t>s</w:t>
        </w:r>
        <w:r w:rsidR="0000354C">
          <w:rPr>
            <w:rFonts w:ascii="Arial" w:eastAsia="Arial" w:hAnsi="Arial" w:cs="Arial"/>
            <w:spacing w:val="1"/>
          </w:rPr>
          <w:t xml:space="preserve"> </w:t>
        </w:r>
        <w:r w:rsidR="0000354C">
          <w:rPr>
            <w:rFonts w:ascii="Arial" w:eastAsia="Arial" w:hAnsi="Arial" w:cs="Arial"/>
          </w:rPr>
          <w:t>pe</w:t>
        </w:r>
        <w:r w:rsidR="0000354C">
          <w:rPr>
            <w:rFonts w:ascii="Arial" w:eastAsia="Arial" w:hAnsi="Arial" w:cs="Arial"/>
            <w:spacing w:val="-2"/>
          </w:rPr>
          <w:t>r</w:t>
        </w:r>
        <w:r w:rsidR="0000354C">
          <w:rPr>
            <w:rFonts w:ascii="Arial" w:eastAsia="Arial" w:hAnsi="Arial" w:cs="Arial"/>
            <w:spacing w:val="3"/>
          </w:rPr>
          <w:t>f</w:t>
        </w:r>
        <w:r w:rsidR="0000354C">
          <w:rPr>
            <w:rFonts w:ascii="Arial" w:eastAsia="Arial" w:hAnsi="Arial" w:cs="Arial"/>
            <w:spacing w:val="-3"/>
          </w:rPr>
          <w:t>o</w:t>
        </w:r>
        <w:r w:rsidR="0000354C">
          <w:rPr>
            <w:rFonts w:ascii="Arial" w:eastAsia="Arial" w:hAnsi="Arial" w:cs="Arial"/>
            <w:spacing w:val="-2"/>
          </w:rPr>
          <w:t>rm</w:t>
        </w:r>
        <w:r w:rsidR="0000354C">
          <w:rPr>
            <w:rFonts w:ascii="Arial" w:eastAsia="Arial" w:hAnsi="Arial" w:cs="Arial"/>
          </w:rPr>
          <w:t>ance</w:t>
        </w:r>
        <w:r w:rsidR="0000354C">
          <w:rPr>
            <w:rFonts w:ascii="Arial" w:eastAsia="Arial" w:hAnsi="Arial" w:cs="Arial"/>
            <w:spacing w:val="1"/>
          </w:rPr>
          <w:t xml:space="preserve"> r</w:t>
        </w:r>
        <w:r w:rsidR="0000354C">
          <w:rPr>
            <w:rFonts w:ascii="Arial" w:eastAsia="Arial" w:hAnsi="Arial" w:cs="Arial"/>
          </w:rPr>
          <w:t>esu</w:t>
        </w:r>
        <w:r w:rsidR="0000354C">
          <w:rPr>
            <w:rFonts w:ascii="Arial" w:eastAsia="Arial" w:hAnsi="Arial" w:cs="Arial"/>
            <w:spacing w:val="-4"/>
          </w:rPr>
          <w:t>l</w:t>
        </w:r>
        <w:r w:rsidR="0000354C">
          <w:rPr>
            <w:rFonts w:ascii="Arial" w:eastAsia="Arial" w:hAnsi="Arial" w:cs="Arial"/>
            <w:spacing w:val="1"/>
          </w:rPr>
          <w:t>t</w:t>
        </w:r>
        <w:r w:rsidR="0000354C">
          <w:rPr>
            <w:rFonts w:ascii="Arial" w:eastAsia="Arial" w:hAnsi="Arial" w:cs="Arial"/>
          </w:rPr>
          <w:t>s</w:t>
        </w:r>
        <w:r w:rsidR="0000354C">
          <w:rPr>
            <w:rFonts w:ascii="Arial" w:eastAsia="Arial" w:hAnsi="Arial" w:cs="Arial"/>
            <w:spacing w:val="1"/>
          </w:rPr>
          <w:t xml:space="preserve"> </w:t>
        </w:r>
        <w:r w:rsidR="0000354C">
          <w:rPr>
            <w:rFonts w:ascii="Arial" w:eastAsia="Arial" w:hAnsi="Arial" w:cs="Arial"/>
          </w:rPr>
          <w:t>and</w:t>
        </w:r>
        <w:r w:rsidR="0000354C">
          <w:rPr>
            <w:rFonts w:ascii="Arial" w:eastAsia="Arial" w:hAnsi="Arial" w:cs="Arial"/>
            <w:spacing w:val="-2"/>
          </w:rPr>
          <w:t xml:space="preserve"> </w:t>
        </w:r>
        <w:r w:rsidR="0000354C">
          <w:rPr>
            <w:rFonts w:ascii="Arial" w:eastAsia="Arial" w:hAnsi="Arial" w:cs="Arial"/>
          </w:rPr>
          <w:t>/ or</w:t>
        </w:r>
      </w:moveTo>
    </w:p>
    <w:p w:rsidR="0000354C" w:rsidRDefault="0000354C" w:rsidP="0000354C">
      <w:pPr>
        <w:spacing w:before="2" w:after="0" w:line="254" w:lineRule="exact"/>
        <w:ind w:left="873" w:right="79" w:hanging="360"/>
        <w:rPr>
          <w:moveTo w:id="186" w:author="Kerrie Abercrombie" w:date="2016-02-23T14:24:00Z"/>
          <w:rFonts w:ascii="Arial" w:eastAsia="Arial" w:hAnsi="Arial" w:cs="Arial"/>
        </w:rPr>
      </w:pPr>
      <w:moveTo w:id="187" w:author="Kerrie Abercrombie" w:date="2016-02-23T14:24:00Z">
        <w:r>
          <w:rPr>
            <w:rFonts w:ascii="Arial" w:eastAsia="Arial" w:hAnsi="Arial" w:cs="Arial"/>
          </w:rPr>
          <w:t xml:space="preserve">3) </w:t>
        </w:r>
        <w:r>
          <w:rPr>
            <w:rFonts w:ascii="Arial" w:eastAsia="Arial" w:hAnsi="Arial" w:cs="Arial"/>
            <w:spacing w:val="42"/>
          </w:rPr>
          <w:t xml:space="preserve"> </w:t>
        </w:r>
      </w:moveTo>
      <w:ins w:id="188" w:author="Kerrie Abercrombie" w:date="2016-02-23T14:26:00Z">
        <w:r>
          <w:rPr>
            <w:rFonts w:ascii="Arial" w:eastAsia="Arial" w:hAnsi="Arial" w:cs="Arial"/>
            <w:spacing w:val="42"/>
          </w:rPr>
          <w:t xml:space="preserve">Assessing </w:t>
        </w:r>
      </w:ins>
      <w:moveTo w:id="189" w:author="Kerrie Abercrombie" w:date="2016-02-23T14:24:00Z">
        <w:del w:id="190" w:author="Kerrie Abercrombie" w:date="2016-02-23T14:26:00Z">
          <w:r w:rsidDel="0000354C">
            <w:rPr>
              <w:rFonts w:ascii="Arial" w:eastAsia="Arial" w:hAnsi="Arial" w:cs="Arial"/>
              <w:spacing w:val="1"/>
            </w:rPr>
            <w:delText>I</w:delText>
          </w:r>
        </w:del>
      </w:moveTo>
      <w:ins w:id="191" w:author="Kerrie Abercrombie" w:date="2016-02-23T14:26:00Z">
        <w:r>
          <w:rPr>
            <w:rFonts w:ascii="Arial" w:eastAsia="Arial" w:hAnsi="Arial" w:cs="Arial"/>
            <w:spacing w:val="1"/>
          </w:rPr>
          <w:t>i</w:t>
        </w:r>
      </w:ins>
      <w:moveTo w:id="192" w:author="Kerrie Abercrombie" w:date="2016-02-23T14:24:00Z">
        <w:r>
          <w:rPr>
            <w:rFonts w:ascii="Arial" w:eastAsia="Arial" w:hAnsi="Arial" w:cs="Arial"/>
          </w:rPr>
          <w:t>n</w:t>
        </w:r>
        <w:r>
          <w:rPr>
            <w:rFonts w:ascii="Arial" w:eastAsia="Arial" w:hAnsi="Arial" w:cs="Arial"/>
            <w:spacing w:val="1"/>
          </w:rPr>
          <w:t>t</w:t>
        </w:r>
        <w:r>
          <w:rPr>
            <w:rFonts w:ascii="Arial" w:eastAsia="Arial" w:hAnsi="Arial" w:cs="Arial"/>
            <w:spacing w:val="-3"/>
          </w:rPr>
          <w:t>e</w:t>
        </w:r>
        <w:r>
          <w:rPr>
            <w:rFonts w:ascii="Arial" w:eastAsia="Arial" w:hAnsi="Arial" w:cs="Arial"/>
            <w:spacing w:val="1"/>
          </w:rPr>
          <w:t>r</w:t>
        </w:r>
        <w:r>
          <w:rPr>
            <w:rFonts w:ascii="Arial" w:eastAsia="Arial" w:hAnsi="Arial" w:cs="Arial"/>
          </w:rPr>
          <w:t>nal</w:t>
        </w:r>
        <w:r>
          <w:rPr>
            <w:rFonts w:ascii="Arial" w:eastAsia="Arial" w:hAnsi="Arial" w:cs="Arial"/>
            <w:spacing w:val="31"/>
          </w:rPr>
          <w:t xml:space="preserve"> </w:t>
        </w:r>
        <w:r>
          <w:rPr>
            <w:rFonts w:ascii="Arial" w:eastAsia="Arial" w:hAnsi="Arial" w:cs="Arial"/>
          </w:rPr>
          <w:t>and</w:t>
        </w:r>
        <w:r>
          <w:rPr>
            <w:rFonts w:ascii="Arial" w:eastAsia="Arial" w:hAnsi="Arial" w:cs="Arial"/>
            <w:spacing w:val="32"/>
          </w:rPr>
          <w:t xml:space="preserve"> </w:t>
        </w:r>
        <w:r>
          <w:rPr>
            <w:rFonts w:ascii="Arial" w:eastAsia="Arial" w:hAnsi="Arial" w:cs="Arial"/>
          </w:rPr>
          <w:t>/</w:t>
        </w:r>
        <w:r>
          <w:rPr>
            <w:rFonts w:ascii="Arial" w:eastAsia="Arial" w:hAnsi="Arial" w:cs="Arial"/>
            <w:spacing w:val="33"/>
          </w:rPr>
          <w:t xml:space="preserve"> </w:t>
        </w:r>
        <w:r>
          <w:rPr>
            <w:rFonts w:ascii="Arial" w:eastAsia="Arial" w:hAnsi="Arial" w:cs="Arial"/>
          </w:rPr>
          <w:t>or</w:t>
        </w:r>
        <w:r>
          <w:rPr>
            <w:rFonts w:ascii="Arial" w:eastAsia="Arial" w:hAnsi="Arial" w:cs="Arial"/>
            <w:spacing w:val="33"/>
          </w:rPr>
          <w:t xml:space="preserve"> </w:t>
        </w:r>
        <w:r>
          <w:rPr>
            <w:rFonts w:ascii="Arial" w:eastAsia="Arial" w:hAnsi="Arial" w:cs="Arial"/>
          </w:rPr>
          <w:t>e</w:t>
        </w:r>
        <w:r>
          <w:rPr>
            <w:rFonts w:ascii="Arial" w:eastAsia="Arial" w:hAnsi="Arial" w:cs="Arial"/>
            <w:spacing w:val="-2"/>
          </w:rPr>
          <w:t>x</w:t>
        </w:r>
        <w:r>
          <w:rPr>
            <w:rFonts w:ascii="Arial" w:eastAsia="Arial" w:hAnsi="Arial" w:cs="Arial"/>
            <w:spacing w:val="1"/>
          </w:rPr>
          <w:t>t</w:t>
        </w:r>
        <w:r>
          <w:rPr>
            <w:rFonts w:ascii="Arial" w:eastAsia="Arial" w:hAnsi="Arial" w:cs="Arial"/>
          </w:rPr>
          <w:t>e</w:t>
        </w:r>
        <w:r>
          <w:rPr>
            <w:rFonts w:ascii="Arial" w:eastAsia="Arial" w:hAnsi="Arial" w:cs="Arial"/>
            <w:spacing w:val="1"/>
          </w:rPr>
          <w:t>r</w:t>
        </w:r>
        <w:r>
          <w:rPr>
            <w:rFonts w:ascii="Arial" w:eastAsia="Arial" w:hAnsi="Arial" w:cs="Arial"/>
          </w:rPr>
          <w:t>nal</w:t>
        </w:r>
        <w:r>
          <w:rPr>
            <w:rFonts w:ascii="Arial" w:eastAsia="Arial" w:hAnsi="Arial" w:cs="Arial"/>
            <w:spacing w:val="31"/>
          </w:rPr>
          <w:t xml:space="preserve"> </w:t>
        </w:r>
        <w:r>
          <w:rPr>
            <w:rFonts w:ascii="Arial" w:eastAsia="Arial" w:hAnsi="Arial" w:cs="Arial"/>
            <w:spacing w:val="3"/>
          </w:rPr>
          <w:t>f</w:t>
        </w:r>
        <w:r>
          <w:rPr>
            <w:rFonts w:ascii="Arial" w:eastAsia="Arial" w:hAnsi="Arial" w:cs="Arial"/>
          </w:rPr>
          <w:t>eedba</w:t>
        </w:r>
        <w:r>
          <w:rPr>
            <w:rFonts w:ascii="Arial" w:eastAsia="Arial" w:hAnsi="Arial" w:cs="Arial"/>
            <w:spacing w:val="-2"/>
          </w:rPr>
          <w:t>c</w:t>
        </w:r>
        <w:r>
          <w:rPr>
            <w:rFonts w:ascii="Arial" w:eastAsia="Arial" w:hAnsi="Arial" w:cs="Arial"/>
          </w:rPr>
          <w:t>k</w:t>
        </w:r>
        <w:r>
          <w:rPr>
            <w:rFonts w:ascii="Arial" w:eastAsia="Arial" w:hAnsi="Arial" w:cs="Arial"/>
            <w:spacing w:val="32"/>
          </w:rPr>
          <w:t xml:space="preserve"> </w:t>
        </w:r>
        <w:r>
          <w:rPr>
            <w:rFonts w:ascii="Arial" w:eastAsia="Arial" w:hAnsi="Arial" w:cs="Arial"/>
            <w:spacing w:val="1"/>
          </w:rPr>
          <w:t>(</w:t>
        </w:r>
        <w:r>
          <w:rPr>
            <w:rFonts w:ascii="Arial" w:eastAsia="Arial" w:hAnsi="Arial" w:cs="Arial"/>
          </w:rPr>
          <w:t>such</w:t>
        </w:r>
        <w:r>
          <w:rPr>
            <w:rFonts w:ascii="Arial" w:eastAsia="Arial" w:hAnsi="Arial" w:cs="Arial"/>
            <w:spacing w:val="32"/>
          </w:rPr>
          <w:t xml:space="preserve"> </w:t>
        </w:r>
        <w:r>
          <w:rPr>
            <w:rFonts w:ascii="Arial" w:eastAsia="Arial" w:hAnsi="Arial" w:cs="Arial"/>
          </w:rPr>
          <w:t>as</w:t>
        </w:r>
        <w:r>
          <w:rPr>
            <w:rFonts w:ascii="Arial" w:eastAsia="Arial" w:hAnsi="Arial" w:cs="Arial"/>
            <w:spacing w:val="32"/>
          </w:rPr>
          <w:t xml:space="preserve"> </w:t>
        </w:r>
        <w:r>
          <w:rPr>
            <w:rFonts w:ascii="Arial" w:eastAsia="Arial" w:hAnsi="Arial" w:cs="Arial"/>
          </w:rPr>
          <w:t>s</w:t>
        </w:r>
        <w:r>
          <w:rPr>
            <w:rFonts w:ascii="Arial" w:eastAsia="Arial" w:hAnsi="Arial" w:cs="Arial"/>
            <w:spacing w:val="-3"/>
          </w:rPr>
          <w:t>u</w:t>
        </w:r>
        <w:r>
          <w:rPr>
            <w:rFonts w:ascii="Arial" w:eastAsia="Arial" w:hAnsi="Arial" w:cs="Arial"/>
          </w:rPr>
          <w:t>pe</w:t>
        </w:r>
        <w:r>
          <w:rPr>
            <w:rFonts w:ascii="Arial" w:eastAsia="Arial" w:hAnsi="Arial" w:cs="Arial"/>
            <w:spacing w:val="1"/>
          </w:rPr>
          <w:t>r</w:t>
        </w:r>
        <w:r>
          <w:rPr>
            <w:rFonts w:ascii="Arial" w:eastAsia="Arial" w:hAnsi="Arial" w:cs="Arial"/>
            <w:spacing w:val="-2"/>
          </w:rPr>
          <w:t>v</w:t>
        </w:r>
        <w:r>
          <w:rPr>
            <w:rFonts w:ascii="Arial" w:eastAsia="Arial" w:hAnsi="Arial" w:cs="Arial"/>
            <w:spacing w:val="-1"/>
          </w:rPr>
          <w:t>i</w:t>
        </w:r>
        <w:r>
          <w:rPr>
            <w:rFonts w:ascii="Arial" w:eastAsia="Arial" w:hAnsi="Arial" w:cs="Arial"/>
          </w:rPr>
          <w:t>sor</w:t>
        </w:r>
      </w:moveTo>
      <w:ins w:id="193" w:author="Kerrie Abercrombie" w:date="2016-02-23T14:26:00Z">
        <w:r>
          <w:rPr>
            <w:rFonts w:ascii="Arial" w:eastAsia="Arial" w:hAnsi="Arial" w:cs="Arial"/>
          </w:rPr>
          <w:t>,</w:t>
        </w:r>
      </w:ins>
      <w:moveTo w:id="194" w:author="Kerrie Abercrombie" w:date="2016-02-23T14:24:00Z">
        <w:del w:id="195" w:author="Kerrie Abercrombie" w:date="2016-02-23T14:26:00Z">
          <w:r w:rsidDel="0000354C">
            <w:rPr>
              <w:rFonts w:ascii="Arial" w:eastAsia="Arial" w:hAnsi="Arial" w:cs="Arial"/>
              <w:spacing w:val="33"/>
            </w:rPr>
            <w:delText xml:space="preserve"> </w:delText>
          </w:r>
          <w:r w:rsidDel="0000354C">
            <w:rPr>
              <w:rFonts w:ascii="Arial" w:eastAsia="Arial" w:hAnsi="Arial" w:cs="Arial"/>
            </w:rPr>
            <w:delText>and</w:delText>
          </w:r>
          <w:r w:rsidDel="0000354C">
            <w:rPr>
              <w:rFonts w:ascii="Arial" w:eastAsia="Arial" w:hAnsi="Arial" w:cs="Arial"/>
              <w:spacing w:val="32"/>
            </w:rPr>
            <w:delText xml:space="preserve"> </w:delText>
          </w:r>
          <w:r w:rsidDel="0000354C">
            <w:rPr>
              <w:rFonts w:ascii="Arial" w:eastAsia="Arial" w:hAnsi="Arial" w:cs="Arial"/>
            </w:rPr>
            <w:delText>/</w:delText>
          </w:r>
          <w:r w:rsidDel="0000354C">
            <w:rPr>
              <w:rFonts w:ascii="Arial" w:eastAsia="Arial" w:hAnsi="Arial" w:cs="Arial"/>
              <w:spacing w:val="33"/>
            </w:rPr>
            <w:delText xml:space="preserve"> </w:delText>
          </w:r>
          <w:r w:rsidDel="0000354C">
            <w:rPr>
              <w:rFonts w:ascii="Arial" w:eastAsia="Arial" w:hAnsi="Arial" w:cs="Arial"/>
            </w:rPr>
            <w:delText>or</w:delText>
          </w:r>
        </w:del>
        <w:r>
          <w:rPr>
            <w:rFonts w:ascii="Arial" w:eastAsia="Arial" w:hAnsi="Arial" w:cs="Arial"/>
            <w:spacing w:val="33"/>
          </w:rPr>
          <w:t xml:space="preserve"> </w:t>
        </w:r>
        <w:r>
          <w:rPr>
            <w:rFonts w:ascii="Arial" w:eastAsia="Arial" w:hAnsi="Arial" w:cs="Arial"/>
          </w:rPr>
          <w:t>peer</w:t>
        </w:r>
        <w:r>
          <w:rPr>
            <w:rFonts w:ascii="Arial" w:eastAsia="Arial" w:hAnsi="Arial" w:cs="Arial"/>
            <w:spacing w:val="33"/>
          </w:rPr>
          <w:t xml:space="preserve"> </w:t>
        </w:r>
        <w:r>
          <w:rPr>
            <w:rFonts w:ascii="Arial" w:eastAsia="Arial" w:hAnsi="Arial" w:cs="Arial"/>
          </w:rPr>
          <w:t>and</w:t>
        </w:r>
        <w:r>
          <w:rPr>
            <w:rFonts w:ascii="Arial" w:eastAsia="Arial" w:hAnsi="Arial" w:cs="Arial"/>
            <w:spacing w:val="32"/>
          </w:rPr>
          <w:t xml:space="preserve"> </w:t>
        </w:r>
        <w:r>
          <w:rPr>
            <w:rFonts w:ascii="Arial" w:eastAsia="Arial" w:hAnsi="Arial" w:cs="Arial"/>
          </w:rPr>
          <w:t>/</w:t>
        </w:r>
        <w:r>
          <w:rPr>
            <w:rFonts w:ascii="Arial" w:eastAsia="Arial" w:hAnsi="Arial" w:cs="Arial"/>
            <w:spacing w:val="33"/>
          </w:rPr>
          <w:t xml:space="preserve"> </w:t>
        </w:r>
        <w:r>
          <w:rPr>
            <w:rFonts w:ascii="Arial" w:eastAsia="Arial" w:hAnsi="Arial" w:cs="Arial"/>
          </w:rPr>
          <w:t>or</w:t>
        </w:r>
        <w:r>
          <w:rPr>
            <w:rFonts w:ascii="Arial" w:eastAsia="Arial" w:hAnsi="Arial" w:cs="Arial"/>
            <w:spacing w:val="33"/>
          </w:rPr>
          <w:t xml:space="preserve"> </w:t>
        </w:r>
        <w:r>
          <w:rPr>
            <w:rFonts w:ascii="Arial" w:eastAsia="Arial" w:hAnsi="Arial" w:cs="Arial"/>
          </w:rPr>
          <w:t>cus</w:t>
        </w:r>
        <w:r>
          <w:rPr>
            <w:rFonts w:ascii="Arial" w:eastAsia="Arial" w:hAnsi="Arial" w:cs="Arial"/>
            <w:spacing w:val="1"/>
          </w:rPr>
          <w:t>t</w:t>
        </w:r>
        <w:r>
          <w:rPr>
            <w:rFonts w:ascii="Arial" w:eastAsia="Arial" w:hAnsi="Arial" w:cs="Arial"/>
            <w:spacing w:val="-3"/>
          </w:rPr>
          <w:t>o</w:t>
        </w:r>
        <w:r>
          <w:rPr>
            <w:rFonts w:ascii="Arial" w:eastAsia="Arial" w:hAnsi="Arial" w:cs="Arial"/>
            <w:spacing w:val="1"/>
          </w:rPr>
          <w:t>m</w:t>
        </w:r>
        <w:r>
          <w:rPr>
            <w:rFonts w:ascii="Arial" w:eastAsia="Arial" w:hAnsi="Arial" w:cs="Arial"/>
            <w:spacing w:val="-3"/>
          </w:rPr>
          <w:t>e</w:t>
        </w:r>
        <w:r>
          <w:rPr>
            <w:rFonts w:ascii="Arial" w:eastAsia="Arial" w:hAnsi="Arial" w:cs="Arial"/>
          </w:rPr>
          <w:t xml:space="preserve">r </w:t>
        </w:r>
        <w:r>
          <w:rPr>
            <w:rFonts w:ascii="Arial" w:eastAsia="Arial" w:hAnsi="Arial" w:cs="Arial"/>
            <w:spacing w:val="1"/>
          </w:rPr>
          <w:t>f</w:t>
        </w:r>
        <w:r>
          <w:rPr>
            <w:rFonts w:ascii="Arial" w:eastAsia="Arial" w:hAnsi="Arial" w:cs="Arial"/>
          </w:rPr>
          <w:t>eedba</w:t>
        </w:r>
        <w:r>
          <w:rPr>
            <w:rFonts w:ascii="Arial" w:eastAsia="Arial" w:hAnsi="Arial" w:cs="Arial"/>
            <w:spacing w:val="-2"/>
          </w:rPr>
          <w:t>c</w:t>
        </w:r>
        <w:r>
          <w:rPr>
            <w:rFonts w:ascii="Arial" w:eastAsia="Arial" w:hAnsi="Arial" w:cs="Arial"/>
            <w:spacing w:val="2"/>
          </w:rPr>
          <w:t>k</w:t>
        </w:r>
      </w:moveTo>
      <w:ins w:id="196" w:author="Kerrie Abercrombie" w:date="2016-02-23T14:26:00Z">
        <w:r>
          <w:rPr>
            <w:rFonts w:ascii="Arial" w:eastAsia="Arial" w:hAnsi="Arial" w:cs="Arial"/>
            <w:spacing w:val="2"/>
          </w:rPr>
          <w:t>)</w:t>
        </w:r>
      </w:ins>
      <w:moveTo w:id="197" w:author="Kerrie Abercrombie" w:date="2016-02-23T14:24:00Z">
        <w:r>
          <w:rPr>
            <w:rFonts w:ascii="Arial" w:eastAsia="Arial" w:hAnsi="Arial" w:cs="Arial"/>
          </w:rPr>
          <w:t>.</w:t>
        </w:r>
      </w:moveTo>
    </w:p>
    <w:p w:rsidR="0000354C" w:rsidRDefault="0000354C" w:rsidP="0000354C">
      <w:pPr>
        <w:spacing w:after="0" w:line="248" w:lineRule="exact"/>
        <w:ind w:left="513" w:right="-20"/>
        <w:rPr>
          <w:ins w:id="198" w:author="Kerrie Abercrombie" w:date="2016-02-23T14:25:00Z"/>
          <w:rFonts w:ascii="Arial" w:eastAsia="Arial" w:hAnsi="Arial" w:cs="Arial"/>
        </w:rPr>
      </w:pPr>
      <w:moveTo w:id="199" w:author="Kerrie Abercrombie" w:date="2016-02-23T14:24:00Z">
        <w:r>
          <w:rPr>
            <w:rFonts w:ascii="Arial" w:eastAsia="Arial" w:hAnsi="Arial" w:cs="Arial"/>
          </w:rPr>
          <w:t xml:space="preserve">4) </w:t>
        </w:r>
        <w:r>
          <w:rPr>
            <w:rFonts w:ascii="Arial" w:eastAsia="Arial" w:hAnsi="Arial" w:cs="Arial"/>
            <w:spacing w:val="42"/>
          </w:rPr>
          <w:t xml:space="preserve"> </w:t>
        </w:r>
        <w:proofErr w:type="spellStart"/>
        <w:r>
          <w:rPr>
            <w:rFonts w:ascii="Arial" w:eastAsia="Arial" w:hAnsi="Arial" w:cs="Arial"/>
            <w:spacing w:val="-1"/>
          </w:rPr>
          <w:t>A</w:t>
        </w:r>
        <w:r>
          <w:rPr>
            <w:rFonts w:ascii="Arial" w:eastAsia="Arial" w:hAnsi="Arial" w:cs="Arial"/>
          </w:rPr>
          <w:t>na</w:t>
        </w:r>
        <w:r>
          <w:rPr>
            <w:rFonts w:ascii="Arial" w:eastAsia="Arial" w:hAnsi="Arial" w:cs="Arial"/>
            <w:spacing w:val="-1"/>
          </w:rPr>
          <w:t>l</w:t>
        </w:r>
        <w:r>
          <w:rPr>
            <w:rFonts w:ascii="Arial" w:eastAsia="Arial" w:hAnsi="Arial" w:cs="Arial"/>
            <w:spacing w:val="-2"/>
          </w:rPr>
          <w:t>y</w:t>
        </w:r>
        <w:r>
          <w:rPr>
            <w:rFonts w:ascii="Arial" w:eastAsia="Arial" w:hAnsi="Arial" w:cs="Arial"/>
            <w:spacing w:val="2"/>
          </w:rPr>
          <w:t>s</w:t>
        </w:r>
        <w:r>
          <w:rPr>
            <w:rFonts w:ascii="Arial" w:eastAsia="Arial" w:hAnsi="Arial" w:cs="Arial"/>
            <w:spacing w:val="-1"/>
          </w:rPr>
          <w:t>i</w:t>
        </w:r>
        <w:r>
          <w:rPr>
            <w:rFonts w:ascii="Arial" w:eastAsia="Arial" w:hAnsi="Arial" w:cs="Arial"/>
          </w:rPr>
          <w:t>ng</w:t>
        </w:r>
        <w:proofErr w:type="spellEnd"/>
        <w:r>
          <w:rPr>
            <w:rFonts w:ascii="Arial" w:eastAsia="Arial" w:hAnsi="Arial" w:cs="Arial"/>
            <w:spacing w:val="1"/>
          </w:rPr>
          <w:t xml:space="preserve"> t</w:t>
        </w:r>
        <w:r>
          <w:rPr>
            <w:rFonts w:ascii="Arial" w:eastAsia="Arial" w:hAnsi="Arial" w:cs="Arial"/>
          </w:rPr>
          <w:t xml:space="preserve">hat </w:t>
        </w:r>
        <w:r>
          <w:rPr>
            <w:rFonts w:ascii="Arial" w:eastAsia="Arial" w:hAnsi="Arial" w:cs="Arial"/>
            <w:spacing w:val="-1"/>
          </w:rPr>
          <w:t>i</w:t>
        </w:r>
        <w:r>
          <w:rPr>
            <w:rFonts w:ascii="Arial" w:eastAsia="Arial" w:hAnsi="Arial" w:cs="Arial"/>
            <w:spacing w:val="-3"/>
          </w:rPr>
          <w:t>n</w:t>
        </w:r>
        <w:r>
          <w:rPr>
            <w:rFonts w:ascii="Arial" w:eastAsia="Arial" w:hAnsi="Arial" w:cs="Arial"/>
            <w:spacing w:val="3"/>
          </w:rPr>
          <w:t>f</w:t>
        </w:r>
        <w:r>
          <w:rPr>
            <w:rFonts w:ascii="Arial" w:eastAsia="Arial" w:hAnsi="Arial" w:cs="Arial"/>
          </w:rPr>
          <w:t>o</w:t>
        </w:r>
        <w:r>
          <w:rPr>
            <w:rFonts w:ascii="Arial" w:eastAsia="Arial" w:hAnsi="Arial" w:cs="Arial"/>
            <w:spacing w:val="-2"/>
          </w:rPr>
          <w:t>r</w:t>
        </w:r>
        <w:r>
          <w:rPr>
            <w:rFonts w:ascii="Arial" w:eastAsia="Arial" w:hAnsi="Arial" w:cs="Arial"/>
            <w:spacing w:val="1"/>
          </w:rPr>
          <w:t>m</w:t>
        </w:r>
        <w:r>
          <w:rPr>
            <w:rFonts w:ascii="Arial" w:eastAsia="Arial" w:hAnsi="Arial" w:cs="Arial"/>
            <w:spacing w:val="-3"/>
          </w:rPr>
          <w:t>a</w:t>
        </w:r>
        <w:r>
          <w:rPr>
            <w:rFonts w:ascii="Arial" w:eastAsia="Arial" w:hAnsi="Arial" w:cs="Arial"/>
            <w:spacing w:val="1"/>
          </w:rPr>
          <w:t>t</w:t>
        </w:r>
        <w:r>
          <w:rPr>
            <w:rFonts w:ascii="Arial" w:eastAsia="Arial" w:hAnsi="Arial" w:cs="Arial"/>
            <w:spacing w:val="-1"/>
          </w:rPr>
          <w:t>i</w:t>
        </w:r>
        <w:r>
          <w:rPr>
            <w:rFonts w:ascii="Arial" w:eastAsia="Arial" w:hAnsi="Arial" w:cs="Arial"/>
          </w:rPr>
          <w:t>on</w:t>
        </w:r>
      </w:moveTo>
    </w:p>
    <w:p w:rsidR="0000354C" w:rsidRDefault="0000354C" w:rsidP="0000354C">
      <w:pPr>
        <w:spacing w:after="0" w:line="248" w:lineRule="exact"/>
        <w:ind w:left="513" w:right="-20"/>
        <w:rPr>
          <w:moveTo w:id="200" w:author="Kerrie Abercrombie" w:date="2016-02-23T14:24:00Z"/>
          <w:rFonts w:ascii="Arial" w:eastAsia="Arial" w:hAnsi="Arial" w:cs="Arial"/>
        </w:rPr>
      </w:pPr>
    </w:p>
    <w:p w:rsidR="0000354C" w:rsidRDefault="00CE1EAD">
      <w:pPr>
        <w:spacing w:after="0" w:line="240" w:lineRule="auto"/>
        <w:ind w:left="153" w:right="159"/>
        <w:jc w:val="both"/>
        <w:rPr>
          <w:ins w:id="201" w:author="Kerrie Abercrombie" w:date="2016-02-23T14:24:00Z"/>
          <w:rFonts w:ascii="Arial" w:eastAsia="Arial" w:hAnsi="Arial" w:cs="Arial"/>
          <w:spacing w:val="-3"/>
        </w:rPr>
        <w:pPrChange w:id="202" w:author="Kerrie Abercrombie" w:date="2016-02-23T14:25:00Z">
          <w:pPr>
            <w:spacing w:after="0" w:line="240" w:lineRule="auto"/>
            <w:ind w:left="153" w:right="8904"/>
            <w:jc w:val="both"/>
          </w:pPr>
        </w:pPrChange>
      </w:pPr>
      <w:r>
        <w:rPr>
          <w:rFonts w:ascii="Arial" w:eastAsia="Arial" w:hAnsi="Arial" w:cs="Arial"/>
          <w:noProof/>
          <w:lang w:val="en-AU" w:eastAsia="en-AU"/>
        </w:rPr>
        <w:pict>
          <v:group id="_x0000_s1633" style="position:absolute;left:0;text-align:left;margin-left:340.55pt;margin-top:28.05pt;width:7.3pt;height:7.95pt;z-index:-251641344" coordorigin="7791,4628" coordsize="146,159" o:regroupid="1">
            <v:shape id="_x0000_s1637" style="position:absolute;left:7791;top:4628;width:146;height:159" coordorigin="7791,4628" coordsize="146,159" path="m7791,4707r26,-60l7855,4628r25,3l7901,4639r17,13l7930,4669r8,20l7936,4717r-31,57l7870,4787r-23,-3l7799,4743r-8,-36xe" filled="f" strokecolor="#4a7ebb">
              <v:path arrowok="t"/>
            </v:shape>
            <v:shape id="_x0000_s1636" type="#_x0000_t75" style="position:absolute;left:2456;top:4964;width:1428;height:576">
              <v:imagedata r:id="rId25" o:title=""/>
            </v:shape>
            <v:shape id="_x0000_s1635" type="#_x0000_t75" style="position:absolute;left:4655;top:3781;width:1980;height:576">
              <v:imagedata r:id="rId26" o:title=""/>
            </v:shape>
            <v:shape id="_x0000_s1634" type="#_x0000_t75" style="position:absolute;left:7405;top:5041;width:1099;height:576">
              <v:imagedata r:id="rId27" o:title=""/>
            </v:shape>
          </v:group>
        </w:pict>
      </w:r>
      <w:r>
        <w:rPr>
          <w:rFonts w:ascii="Arial" w:eastAsia="Arial" w:hAnsi="Arial" w:cs="Arial"/>
          <w:noProof/>
          <w:lang w:val="en-AU" w:eastAsia="en-AU"/>
        </w:rPr>
        <w:pict>
          <v:group id="_x0000_s1638" style="position:absolute;left:0;text-align:left;margin-left:215.75pt;margin-top:28.05pt;width:7.3pt;height:7.95pt;z-index:-251640320" coordorigin="5295,4628" coordsize="146,159" o:regroupid="1">
            <v:shape id="_x0000_s1641" style="position:absolute;left:5295;top:4628;width:146;height:159" coordorigin="5295,4628" coordsize="146,159" path="m5295,4707r26,-60l5359,4628r25,3l5405,4639r17,13l5434,4669r8,20l5440,4717r-31,57l5374,4787r-23,-3l5303,4743r-8,-36xe" filled="f" strokecolor="#98b954">
              <v:path arrowok="t"/>
            </v:shape>
            <v:shape id="_x0000_s1640" type="#_x0000_t75" style="position:absolute;left:7718;top:4586;width:298;height:310">
              <v:imagedata r:id="rId28" o:title=""/>
            </v:shape>
            <v:shape id="_x0000_s1639" type="#_x0000_t75" style="position:absolute;left:7866;top:4628;width:150;height:160">
              <v:imagedata r:id="rId29" o:title=""/>
            </v:shape>
          </v:group>
        </w:pict>
      </w:r>
      <w:r>
        <w:rPr>
          <w:rFonts w:ascii="Arial" w:eastAsia="Arial" w:hAnsi="Arial" w:cs="Arial"/>
          <w:noProof/>
          <w:lang w:val="en-AU" w:eastAsia="en-AU"/>
        </w:rPr>
        <w:pict>
          <v:group id="_x0000_s1642" style="position:absolute;left:0;text-align:left;margin-left:90.95pt;margin-top:28.05pt;width:7.3pt;height:7.95pt;z-index:-251639296" coordorigin="2799,4628" coordsize="146,159" o:regroupid="1">
            <v:shape id="_x0000_s1645" style="position:absolute;left:2799;top:4628;width:146;height:159" coordorigin="2799,4628" coordsize="146,159" path="m2799,4707r26,-60l2863,4628r25,3l2909,4639r17,13l2938,4669r8,20l2944,4717r-31,57l2878,4787r-23,-3l2807,4743r-8,-36xe" filled="f" strokecolor="#be4b48">
              <v:path arrowok="t"/>
            </v:shape>
            <v:shape id="_x0000_s1644" type="#_x0000_t75" style="position:absolute;left:5222;top:4586;width:298;height:310">
              <v:imagedata r:id="rId28" o:title=""/>
            </v:shape>
            <v:shape id="_x0000_s1643" type="#_x0000_t75" style="position:absolute;left:5369;top:4628;width:151;height:160">
              <v:imagedata r:id="rId29" o:title=""/>
            </v:shape>
          </v:group>
        </w:pict>
      </w:r>
      <w:r>
        <w:rPr>
          <w:rFonts w:ascii="Arial" w:eastAsia="Arial" w:hAnsi="Arial" w:cs="Arial"/>
          <w:noProof/>
          <w:lang w:val="en-AU" w:eastAsia="en-AU"/>
        </w:rPr>
        <w:pict>
          <v:group id="_x0000_s1684" style="position:absolute;left:0;text-align:left;margin-left:7.65pt;margin-top:99.9pt;width:481.9pt;height:12.6pt;z-index:-251638272" coordorigin="1133,6065" coordsize="9638,252" o:regroupid="1">
            <v:shape id="_x0000_s1685" style="position:absolute;left:1133;top:6065;width:9638;height:252" coordorigin="1133,6065" coordsize="9638,252" path="m1133,6317r9638,l10771,6065r-9638,l1133,6317e" fillcolor="lime" stroked="f">
              <v:path arrowok="t"/>
            </v:shape>
          </v:group>
        </w:pict>
      </w:r>
      <w:r>
        <w:rPr>
          <w:rFonts w:ascii="Arial" w:eastAsia="Arial" w:hAnsi="Arial" w:cs="Arial"/>
          <w:noProof/>
          <w:lang w:val="en-AU" w:eastAsia="en-AU"/>
        </w:rPr>
        <w:pict>
          <v:group id="_x0000_s1686" style="position:absolute;left:0;text-align:left;margin-left:7.65pt;margin-top:87.15pt;width:481.9pt;height:12.7pt;z-index:-251637248" coordorigin="1133,5810" coordsize="9638,254" o:regroupid="1">
            <v:shape id="_x0000_s1687" style="position:absolute;left:1133;top:5810;width:9638;height:254" coordorigin="1133,5810" coordsize="9638,254" path="m1133,6065r9638,l10771,5810r-9638,l1133,6065e" fillcolor="lime" stroked="f">
              <v:path arrowok="t"/>
            </v:shape>
          </v:group>
        </w:pict>
      </w:r>
      <w:r>
        <w:rPr>
          <w:rFonts w:ascii="Arial" w:eastAsia="Arial" w:hAnsi="Arial" w:cs="Arial"/>
          <w:noProof/>
          <w:lang w:val="en-AU" w:eastAsia="en-AU"/>
        </w:rPr>
        <w:pict>
          <v:group id="_x0000_s1717" style="position:absolute;left:0;text-align:left;margin-left:185.5pt;margin-top:16.15pt;width:143.85pt;height:143.8pt;z-index:-251636224" coordorigin="4690,4390" coordsize="2877,2876" o:regroupid="1">
            <v:shape id="_x0000_s1720" style="position:absolute;left:4690;top:4390;width:2877;height:2876" coordorigin="4690,4390" coordsize="2877,2876" path="m4900,4390r-60,20l4779,4463r-44,46l4698,4559r-8,37l4694,4617r7,18l4711,4654r80,125l6309,7174r36,51l6409,7266r17,-3l6488,7216r46,-49l6560,7104r1,-11l6555,7081r-3,-10l6546,7060r-8,-13l6140,6436r-21,-33l6399,6124r-468,l5109,4852r-44,-67l5066,4784r474,l4955,4412r-15,-8l4922,4396r-22,-6e" fillcolor="#c1c1c1" stroked="f">
              <v:path arrowok="t"/>
            </v:shape>
            <v:shape id="_x0000_s1719" style="position:absolute;left:4690;top:4390;width:2877;height:2876" coordorigin="4690,4390" coordsize="2877,2876" path="m7199,5833r-509,l7346,6253r14,7l7371,6265r20,8l7401,6274r19,-6l7481,6224r51,-53l7567,6111r-4,-23l7523,6043r-53,-37l7199,5833e" fillcolor="#c1c1c1" stroked="f">
              <v:path arrowok="t"/>
            </v:shape>
            <v:shape id="_x0000_s1718" style="position:absolute;left:4690;top:4390;width:2877;height:2876" coordorigin="4690,4390" coordsize="2877,2876" path="m5540,4784r-474,l6408,5646r-477,478l6399,6124r291,-291l7199,5833,5540,4784e" fillcolor="#c1c1c1" stroked="f">
              <v:path arrowok="t"/>
            </v:shape>
          </v:group>
        </w:pict>
      </w:r>
      <w:r>
        <w:rPr>
          <w:rFonts w:ascii="Arial" w:eastAsia="Arial" w:hAnsi="Arial" w:cs="Arial"/>
          <w:noProof/>
          <w:lang w:val="en-AU" w:eastAsia="en-AU"/>
        </w:rPr>
        <w:pict>
          <v:group id="_x0000_s1721" style="position:absolute;left:0;text-align:left;margin-left:111.2pt;margin-top:74.55pt;width:153pt;height:137pt;z-index:-251635200" coordorigin="3204,5558" coordsize="3060,2740" o:regroupid="1">
            <v:shape id="_x0000_s1733" style="position:absolute;left:3204;top:5558;width:3060;height:2740" coordorigin="3204,5558" coordsize="3060,2740" path="m4414,5718r-866,l3532,5738r-17,20l3219,6058r-9,l3205,6078r-1,20l3206,6138r5,20l3218,6158r11,20l3241,6198r16,20l3275,6238,5330,8298r75,l5426,8278r13,l5454,8258r19,-20l5487,8218r13,l5510,8198r10,-20l5525,8158r3,l5528,8138r-4,l5520,8118r-7,l5316,7918r-94,-100l5175,7778r-47,-60l5035,7638r-47,-60l4941,7538r-46,-60l4801,7398r-46,-60l4662,7258r-46,-60l4570,7158r53,-60l4666,7058r33,-40l4715,7018r17,-20l4749,6978r36,l4803,6958r764,l5504,6918r-1179,l3581,6178r155,-160l3751,5998r15,l3780,5978r15,-20l3810,5958r16,-20l3842,5938r16,-20l3875,5918r18,-20l3933,5898r18,-20l4582,5878r-16,-20l4551,5838r-15,l4506,5798r-15,l4460,5758r-15,l4429,5738r-15,-20e" fillcolor="#c1c1c1" stroked="f">
              <v:path arrowok="t"/>
            </v:shape>
            <v:shape id="_x0000_s1732" style="position:absolute;left:3204;top:5558;width:3060;height:2740" coordorigin="3204,5558" coordsize="3060,2740" path="m6148,7558r-93,l6072,7578r57,l6148,7558e" fillcolor="#c1c1c1" stroked="f">
              <v:path arrowok="t"/>
            </v:shape>
            <v:shape id="_x0000_s1731" style="position:absolute;left:3204;top:5558;width:3060;height:2740" coordorigin="3204,5558" coordsize="3060,2740" path="m5567,6958r-592,l4999,6978r55,l5072,6998r19,l5110,7018r39,l5168,7038r17,l5201,7058r17,l5235,7078r17,l5270,7098r17,l5305,7118r18,l5341,7138r18,l5378,7158r457,280l6037,7558r122,l6172,7538r16,-20l6208,7498r14,l6234,7478r11,-20l6256,7438r6,-20l6264,7418r-1,-20l6254,7378r-16,l6228,7358r-15,-20l6192,7338r-10,-20l6168,7318r-16,-20l6134,7298r-44,-40l6059,7258,5907,7158,5629,6998r-62,-40e" fillcolor="#c1c1c1" stroked="f">
              <v:path arrowok="t"/>
            </v:shape>
            <v:shape id="_x0000_s1730" style="position:absolute;left:3204;top:5558;width:3060;height:2740" coordorigin="3204,5558" coordsize="3060,2740" path="m4727,6038r-367,l4410,6098r10,l4434,6118r14,20l4462,6138r13,20l4487,6178r12,20l4511,6198r11,20l4533,6238r11,20l4555,6278r27,60l4595,6378r5,l4612,6438r3,40l4614,6498r-7,60l4590,6618r-16,40l4564,6658r-11,20l4512,6738r-187,180l5504,6918r-50,-40l5436,6878r-18,-20l5401,6858r-18,-20l5349,6838r-17,-20l5281,6798r-19,-20l5244,6778r-18,-20l5190,6758r-19,-20l5153,6738r-18,-20l5097,6718r-20,-20l5019,6698r-19,-20l4862,6678r5,-20l4872,6638r3,l4879,6618r7,-60l4888,6478r-1,l4886,6458r-7,-60l4865,6338r-12,-40l4847,6278r-19,-60l4811,6178r-8,l4793,6158r-10,-20l4772,6118r-12,-20l4747,6078r-10,-20l4727,6038e" fillcolor="#c1c1c1" stroked="f">
              <v:path arrowok="t"/>
            </v:shape>
            <v:shape id="_x0000_s1729" style="position:absolute;left:3204;top:5558;width:3060;height:2740" coordorigin="3204,5558" coordsize="3060,2740" path="m4627,5918r-429,l4214,5938r16,l4246,5958r16,l4295,5998r16,l4344,6038r372,l4704,6018r-11,-20l4681,5978r-13,l4655,5958r-14,-20l4627,5918e" fillcolor="#c1c1c1" stroked="f">
              <v:path arrowok="t"/>
            </v:shape>
            <v:shape id="_x0000_s1728" style="position:absolute;left:3204;top:5558;width:3060;height:2740" coordorigin="3204,5558" coordsize="3060,2740" path="m4582,5878r-498,l4104,5898r41,l4166,5918r447,l4597,5898r-15,-20e" fillcolor="#c1c1c1" stroked="f">
              <v:path arrowok="t"/>
            </v:shape>
            <v:shape id="_x0000_s1727" style="position:absolute;left:3204;top:5558;width:3060;height:2740" coordorigin="3204,5558" coordsize="3060,2740" path="m4350,5678r-759,l3577,5698r-14,20l4398,5718r-16,-20l4366,5698r-16,-20e" fillcolor="#c1c1c1" stroked="f">
              <v:path arrowok="t"/>
            </v:shape>
            <v:shape id="_x0000_s1726" style="position:absolute;left:3204;top:5558;width:3060;height:2740" coordorigin="3204,5558" coordsize="3060,2740" path="m4316,5658r-695,l3603,5678r730,l4316,5658e" fillcolor="#c1c1c1" stroked="f">
              <v:path arrowok="t"/>
            </v:shape>
            <v:shape id="_x0000_s1725" style="position:absolute;left:3204;top:5558;width:3060;height:2740" coordorigin="3204,5558" coordsize="3060,2740" path="m4247,5618r-578,l3654,5638r-16,20l4299,5658r-17,-20l4264,5638r-17,-20e" fillcolor="#c1c1c1" stroked="f">
              <v:path arrowok="t"/>
            </v:shape>
            <v:shape id="_x0000_s1724" style="position:absolute;left:3204;top:5558;width:3060;height:2740" coordorigin="3204,5558" coordsize="3060,2740" path="m4211,5598r-503,l3689,5618r540,l4211,5598e" fillcolor="#c1c1c1" stroked="f">
              <v:path arrowok="t"/>
            </v:shape>
            <v:shape id="_x0000_s1723" style="position:absolute;left:3204;top:5558;width:3060;height:2740" coordorigin="3204,5558" coordsize="3060,2740" path="m4155,5578r-390,l3746,5598r428,l4155,5578e" fillcolor="#c1c1c1" stroked="f">
              <v:path arrowok="t"/>
            </v:shape>
            <v:shape id="_x0000_s1722" style="position:absolute;left:3204;top:5558;width:3060;height:2740" coordorigin="3204,5558" coordsize="3060,2740" path="m4095,5558r-274,l3802,5578r313,l4095,5558e" fillcolor="#c1c1c1" stroked="f">
              <v:path arrowok="t"/>
            </v:shape>
          </v:group>
        </w:pict>
      </w:r>
      <w:moveTo w:id="203" w:author="Kerrie Abercrombie" w:date="2016-02-23T14:24:00Z">
        <w:r w:rsidR="0000354C">
          <w:rPr>
            <w:rFonts w:ascii="Arial" w:eastAsia="Arial" w:hAnsi="Arial" w:cs="Arial"/>
          </w:rPr>
          <w:t xml:space="preserve">5) </w:t>
        </w:r>
        <w:r w:rsidR="0000354C">
          <w:rPr>
            <w:rFonts w:ascii="Arial" w:eastAsia="Arial" w:hAnsi="Arial" w:cs="Arial"/>
            <w:spacing w:val="42"/>
          </w:rPr>
          <w:t xml:space="preserve"> </w:t>
        </w:r>
        <w:r w:rsidR="0000354C">
          <w:rPr>
            <w:rFonts w:ascii="Arial" w:eastAsia="Arial" w:hAnsi="Arial" w:cs="Arial"/>
            <w:spacing w:val="1"/>
          </w:rPr>
          <w:t>I</w:t>
        </w:r>
        <w:r w:rsidR="0000354C">
          <w:rPr>
            <w:rFonts w:ascii="Arial" w:eastAsia="Arial" w:hAnsi="Arial" w:cs="Arial"/>
          </w:rPr>
          <w:t>den</w:t>
        </w:r>
        <w:r w:rsidR="0000354C">
          <w:rPr>
            <w:rFonts w:ascii="Arial" w:eastAsia="Arial" w:hAnsi="Arial" w:cs="Arial"/>
            <w:spacing w:val="1"/>
          </w:rPr>
          <w:t>t</w:t>
        </w:r>
        <w:r w:rsidR="0000354C">
          <w:rPr>
            <w:rFonts w:ascii="Arial" w:eastAsia="Arial" w:hAnsi="Arial" w:cs="Arial"/>
            <w:spacing w:val="-4"/>
          </w:rPr>
          <w:t>i</w:t>
        </w:r>
        <w:r w:rsidR="0000354C">
          <w:rPr>
            <w:rFonts w:ascii="Arial" w:eastAsia="Arial" w:hAnsi="Arial" w:cs="Arial"/>
            <w:spacing w:val="3"/>
          </w:rPr>
          <w:t>f</w:t>
        </w:r>
        <w:r w:rsidR="0000354C">
          <w:rPr>
            <w:rFonts w:ascii="Arial" w:eastAsia="Arial" w:hAnsi="Arial" w:cs="Arial"/>
            <w:spacing w:val="-2"/>
          </w:rPr>
          <w:t>y</w:t>
        </w:r>
        <w:r w:rsidR="0000354C">
          <w:rPr>
            <w:rFonts w:ascii="Arial" w:eastAsia="Arial" w:hAnsi="Arial" w:cs="Arial"/>
            <w:spacing w:val="-1"/>
          </w:rPr>
          <w:t>i</w:t>
        </w:r>
        <w:r w:rsidR="0000354C">
          <w:rPr>
            <w:rFonts w:ascii="Arial" w:eastAsia="Arial" w:hAnsi="Arial" w:cs="Arial"/>
          </w:rPr>
          <w:t>ng</w:t>
        </w:r>
        <w:r w:rsidR="0000354C">
          <w:rPr>
            <w:rFonts w:ascii="Arial" w:eastAsia="Arial" w:hAnsi="Arial" w:cs="Arial"/>
            <w:spacing w:val="1"/>
          </w:rPr>
          <w:t xml:space="preserve"> t</w:t>
        </w:r>
        <w:r w:rsidR="0000354C">
          <w:rPr>
            <w:rFonts w:ascii="Arial" w:eastAsia="Arial" w:hAnsi="Arial" w:cs="Arial"/>
          </w:rPr>
          <w:t>he</w:t>
        </w:r>
        <w:r w:rsidR="0000354C">
          <w:rPr>
            <w:rFonts w:ascii="Arial" w:eastAsia="Arial" w:hAnsi="Arial" w:cs="Arial"/>
            <w:spacing w:val="-4"/>
          </w:rPr>
          <w:t xml:space="preserve"> </w:t>
        </w:r>
        <w:r w:rsidR="0000354C">
          <w:rPr>
            <w:rFonts w:ascii="Arial" w:eastAsia="Arial" w:hAnsi="Arial" w:cs="Arial"/>
            <w:spacing w:val="2"/>
          </w:rPr>
          <w:t>g</w:t>
        </w:r>
        <w:r w:rsidR="0000354C">
          <w:rPr>
            <w:rFonts w:ascii="Arial" w:eastAsia="Arial" w:hAnsi="Arial" w:cs="Arial"/>
          </w:rPr>
          <w:t>aps</w:t>
        </w:r>
        <w:r w:rsidR="0000354C">
          <w:rPr>
            <w:rFonts w:ascii="Arial" w:eastAsia="Arial" w:hAnsi="Arial" w:cs="Arial"/>
            <w:spacing w:val="1"/>
          </w:rPr>
          <w:t xml:space="preserve"> </w:t>
        </w:r>
        <w:del w:id="204" w:author="Kerrie Abercrombie" w:date="2016-02-23T14:26:00Z">
          <w:r w:rsidR="0000354C" w:rsidDel="0000354C">
            <w:rPr>
              <w:rFonts w:ascii="Arial" w:eastAsia="Arial" w:hAnsi="Arial" w:cs="Arial"/>
            </w:rPr>
            <w:delText>&amp;</w:delText>
          </w:r>
          <w:r w:rsidR="0000354C" w:rsidDel="0000354C">
            <w:rPr>
              <w:rFonts w:ascii="Arial" w:eastAsia="Arial" w:hAnsi="Arial" w:cs="Arial"/>
              <w:spacing w:val="-2"/>
            </w:rPr>
            <w:delText xml:space="preserve"> </w:delText>
          </w:r>
          <w:r w:rsidR="0000354C" w:rsidDel="0000354C">
            <w:rPr>
              <w:rFonts w:ascii="Arial" w:eastAsia="Arial" w:hAnsi="Arial" w:cs="Arial"/>
            </w:rPr>
            <w:delText>d</w:delText>
          </w:r>
          <w:r w:rsidR="0000354C" w:rsidDel="0000354C">
            <w:rPr>
              <w:rFonts w:ascii="Arial" w:eastAsia="Arial" w:hAnsi="Arial" w:cs="Arial"/>
              <w:spacing w:val="-2"/>
            </w:rPr>
            <w:delText>r</w:delText>
          </w:r>
          <w:r w:rsidR="0000354C" w:rsidDel="0000354C">
            <w:rPr>
              <w:rFonts w:ascii="Arial" w:eastAsia="Arial" w:hAnsi="Arial" w:cs="Arial"/>
            </w:rPr>
            <w:delText>a</w:delText>
          </w:r>
          <w:r w:rsidR="0000354C" w:rsidDel="0000354C">
            <w:rPr>
              <w:rFonts w:ascii="Arial" w:eastAsia="Arial" w:hAnsi="Arial" w:cs="Arial"/>
              <w:spacing w:val="-1"/>
            </w:rPr>
            <w:delText>wi</w:delText>
          </w:r>
          <w:r w:rsidR="0000354C" w:rsidDel="0000354C">
            <w:rPr>
              <w:rFonts w:ascii="Arial" w:eastAsia="Arial" w:hAnsi="Arial" w:cs="Arial"/>
            </w:rPr>
            <w:delText>ng</w:delText>
          </w:r>
        </w:del>
      </w:moveTo>
      <w:ins w:id="205" w:author="Kerrie Abercrombie" w:date="2016-02-23T14:26:00Z">
        <w:r w:rsidR="0000354C">
          <w:rPr>
            <w:rFonts w:ascii="Arial" w:eastAsia="Arial" w:hAnsi="Arial" w:cs="Arial"/>
          </w:rPr>
          <w:t xml:space="preserve"> and developing</w:t>
        </w:r>
      </w:ins>
      <w:moveTo w:id="206" w:author="Kerrie Abercrombie" w:date="2016-02-23T14:24:00Z">
        <w:r w:rsidR="0000354C">
          <w:rPr>
            <w:rFonts w:ascii="Arial" w:eastAsia="Arial" w:hAnsi="Arial" w:cs="Arial"/>
            <w:spacing w:val="3"/>
          </w:rPr>
          <w:t xml:space="preserve"> </w:t>
        </w:r>
        <w:r w:rsidR="0000354C">
          <w:rPr>
            <w:rFonts w:ascii="Arial" w:eastAsia="Arial" w:hAnsi="Arial" w:cs="Arial"/>
          </w:rPr>
          <w:t>a</w:t>
        </w:r>
        <w:r w:rsidR="0000354C">
          <w:rPr>
            <w:rFonts w:ascii="Arial" w:eastAsia="Arial" w:hAnsi="Arial" w:cs="Arial"/>
            <w:spacing w:val="-2"/>
          </w:rPr>
          <w:t xml:space="preserve"> </w:t>
        </w:r>
        <w:r w:rsidR="0000354C">
          <w:rPr>
            <w:rFonts w:ascii="Arial" w:eastAsia="Arial" w:hAnsi="Arial" w:cs="Arial"/>
            <w:spacing w:val="-1"/>
          </w:rPr>
          <w:t>t</w:t>
        </w:r>
        <w:r w:rsidR="0000354C">
          <w:rPr>
            <w:rFonts w:ascii="Arial" w:eastAsia="Arial" w:hAnsi="Arial" w:cs="Arial"/>
            <w:spacing w:val="1"/>
          </w:rPr>
          <w:t>r</w:t>
        </w:r>
        <w:r w:rsidR="0000354C">
          <w:rPr>
            <w:rFonts w:ascii="Arial" w:eastAsia="Arial" w:hAnsi="Arial" w:cs="Arial"/>
          </w:rPr>
          <w:t>a</w:t>
        </w:r>
        <w:r w:rsidR="0000354C">
          <w:rPr>
            <w:rFonts w:ascii="Arial" w:eastAsia="Arial" w:hAnsi="Arial" w:cs="Arial"/>
            <w:spacing w:val="-1"/>
          </w:rPr>
          <w:t>i</w:t>
        </w:r>
        <w:r w:rsidR="0000354C">
          <w:rPr>
            <w:rFonts w:ascii="Arial" w:eastAsia="Arial" w:hAnsi="Arial" w:cs="Arial"/>
          </w:rPr>
          <w:t>n</w:t>
        </w:r>
        <w:r w:rsidR="0000354C">
          <w:rPr>
            <w:rFonts w:ascii="Arial" w:eastAsia="Arial" w:hAnsi="Arial" w:cs="Arial"/>
            <w:spacing w:val="-1"/>
          </w:rPr>
          <w:t>i</w:t>
        </w:r>
        <w:r w:rsidR="0000354C">
          <w:rPr>
            <w:rFonts w:ascii="Arial" w:eastAsia="Arial" w:hAnsi="Arial" w:cs="Arial"/>
          </w:rPr>
          <w:t>ng</w:t>
        </w:r>
        <w:r w:rsidR="0000354C">
          <w:rPr>
            <w:rFonts w:ascii="Arial" w:eastAsia="Arial" w:hAnsi="Arial" w:cs="Arial"/>
            <w:spacing w:val="3"/>
          </w:rPr>
          <w:t xml:space="preserve"> </w:t>
        </w:r>
        <w:r w:rsidR="0000354C">
          <w:rPr>
            <w:rFonts w:ascii="Arial" w:eastAsia="Arial" w:hAnsi="Arial" w:cs="Arial"/>
          </w:rPr>
          <w:t>p</w:t>
        </w:r>
        <w:r w:rsidR="0000354C">
          <w:rPr>
            <w:rFonts w:ascii="Arial" w:eastAsia="Arial" w:hAnsi="Arial" w:cs="Arial"/>
            <w:spacing w:val="-1"/>
          </w:rPr>
          <w:t>l</w:t>
        </w:r>
        <w:r w:rsidR="0000354C">
          <w:rPr>
            <w:rFonts w:ascii="Arial" w:eastAsia="Arial" w:hAnsi="Arial" w:cs="Arial"/>
          </w:rPr>
          <w:t>a</w:t>
        </w:r>
        <w:r w:rsidR="0000354C">
          <w:rPr>
            <w:rFonts w:ascii="Arial" w:eastAsia="Arial" w:hAnsi="Arial" w:cs="Arial"/>
            <w:spacing w:val="-3"/>
          </w:rPr>
          <w:t>n</w:t>
        </w:r>
      </w:moveTo>
      <w:moveToRangeEnd w:id="171"/>
    </w:p>
    <w:p w:rsidR="0000354C" w:rsidRDefault="00CE1EAD" w:rsidP="0000354C">
      <w:pPr>
        <w:spacing w:after="0" w:line="240" w:lineRule="auto"/>
        <w:ind w:left="153" w:right="8904"/>
        <w:jc w:val="both"/>
        <w:rPr>
          <w:ins w:id="207" w:author="Kerrie Abercrombie" w:date="2016-02-23T14:24:00Z"/>
          <w:rFonts w:ascii="Arial" w:eastAsia="Arial" w:hAnsi="Arial" w:cs="Arial"/>
          <w:spacing w:val="-3"/>
        </w:rPr>
      </w:pPr>
      <w:r>
        <w:rPr>
          <w:rFonts w:ascii="Arial" w:eastAsia="Arial" w:hAnsi="Arial" w:cs="Arial"/>
          <w:noProof/>
          <w:spacing w:val="-3"/>
          <w:lang w:val="en-AU" w:eastAsia="en-AU"/>
        </w:rPr>
        <w:pict>
          <v:group id="_x0000_s1682" style="position:absolute;left:0;text-align:left;margin-left:7.65pt;margin-top:11.3pt;width:481.9pt;height:12.6pt;z-index:-251634176" coordorigin="1133,6317" coordsize="9638,252" o:regroupid="1">
            <v:shape id="_x0000_s1683" style="position:absolute;left:1133;top:6317;width:9638;height:252" coordorigin="1133,6317" coordsize="9638,252" path="m1133,6569r9638,l10771,6317r-9638,l1133,6569e" fillcolor="lime" stroked="f">
              <v:path arrowok="t"/>
            </v:shape>
          </v:group>
        </w:pict>
      </w:r>
    </w:p>
    <w:p w:rsidR="00514D7B" w:rsidRDefault="00CE1EAD" w:rsidP="0000354C">
      <w:pPr>
        <w:spacing w:after="0" w:line="240" w:lineRule="auto"/>
        <w:ind w:left="153" w:right="890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  <w:spacing w:val="-1"/>
          <w:lang w:val="en-AU" w:eastAsia="en-AU"/>
        </w:rPr>
        <w:pict>
          <v:group id="_x0000_s1680" style="position:absolute;left:0;text-align:left;margin-left:7.65pt;margin-top:11.25pt;width:273.95pt;height:12.7pt;z-index:-251633152" coordorigin="1133,6569" coordsize="5479,254" o:regroupid="1">
            <v:shape id="_x0000_s1681" style="position:absolute;left:1133;top:6569;width:5479;height:254" coordorigin="1133,6569" coordsize="5479,254" path="m1133,6823r5479,l6612,6569r-5479,l1133,6823e" fillcolor="lime" stroked="f">
              <v:path arrowok="t"/>
            </v:shape>
          </v:group>
        </w:pict>
      </w:r>
      <w:del w:id="208" w:author="Kerrie Abercrombie" w:date="2016-02-23T14:27:00Z">
        <w:r w:rsidR="007B3FBD" w:rsidDel="0000354C">
          <w:rPr>
            <w:rFonts w:ascii="Arial" w:eastAsia="Arial" w:hAnsi="Arial" w:cs="Arial"/>
            <w:spacing w:val="-1"/>
          </w:rPr>
          <w:delText>A</w:delText>
        </w:r>
        <w:r w:rsidR="007B3FBD" w:rsidDel="0000354C">
          <w:rPr>
            <w:rFonts w:ascii="Arial" w:eastAsia="Arial" w:hAnsi="Arial" w:cs="Arial"/>
          </w:rPr>
          <w:delText>na</w:delText>
        </w:r>
        <w:r w:rsidR="007B3FBD" w:rsidDel="0000354C">
          <w:rPr>
            <w:rFonts w:ascii="Arial" w:eastAsia="Arial" w:hAnsi="Arial" w:cs="Arial"/>
            <w:spacing w:val="-1"/>
          </w:rPr>
          <w:delText>l</w:delText>
        </w:r>
        <w:r w:rsidR="007B3FBD" w:rsidDel="0000354C">
          <w:rPr>
            <w:rFonts w:ascii="Arial" w:eastAsia="Arial" w:hAnsi="Arial" w:cs="Arial"/>
            <w:spacing w:val="-2"/>
          </w:rPr>
          <w:delText>y</w:delText>
        </w:r>
        <w:r w:rsidR="007B3FBD" w:rsidDel="0000354C">
          <w:rPr>
            <w:rFonts w:ascii="Arial" w:eastAsia="Arial" w:hAnsi="Arial" w:cs="Arial"/>
            <w:spacing w:val="2"/>
          </w:rPr>
          <w:delText>s</w:delText>
        </w:r>
        <w:r w:rsidR="007B3FBD" w:rsidDel="0000354C">
          <w:rPr>
            <w:rFonts w:ascii="Arial" w:eastAsia="Arial" w:hAnsi="Arial" w:cs="Arial"/>
            <w:spacing w:val="-1"/>
          </w:rPr>
          <w:delText>is</w:delText>
        </w:r>
      </w:del>
    </w:p>
    <w:p w:rsidR="00514D7B" w:rsidRDefault="00CE1EAD">
      <w:pPr>
        <w:spacing w:before="1" w:after="0" w:line="239" w:lineRule="auto"/>
        <w:ind w:left="153" w:right="7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  <w:spacing w:val="2"/>
          <w:lang w:val="en-AU" w:eastAsia="en-AU"/>
        </w:rPr>
        <w:pict>
          <v:group id="_x0000_s1674" style="position:absolute;left:0;text-align:left;margin-left:198.2pt;margin-top:38.05pt;width:284.05pt;height:13.45pt;z-index:-251632128" coordorigin="4944,7358" coordsize="5681,269" o:regroupid="1">
            <v:shape id="_x0000_s1675" style="position:absolute;left:4944;top:7358;width:5681;height:269" coordorigin="4944,7358" coordsize="5681,269" path="m4944,7627r5681,l10625,7358r-5681,l4944,7627e" fillcolor="lime" stroked="f">
              <v:path arrowok="t"/>
            </v:shape>
          </v:group>
        </w:pict>
      </w:r>
      <w:r>
        <w:rPr>
          <w:rFonts w:ascii="Arial" w:eastAsia="Arial" w:hAnsi="Arial" w:cs="Arial"/>
          <w:noProof/>
          <w:spacing w:val="2"/>
          <w:lang w:val="en-AU" w:eastAsia="en-AU"/>
        </w:rPr>
        <w:pict>
          <v:group id="_x0000_s1676" style="position:absolute;left:0;text-align:left;margin-left:198.2pt;margin-top:24.65pt;width:250.3pt;height:13.45pt;z-index:-251631104" coordorigin="4944,7090" coordsize="5006,269" o:regroupid="1">
            <v:shape id="_x0000_s1677" style="position:absolute;left:4944;top:7090;width:5006;height:269" coordorigin="4944,7090" coordsize="5006,269" path="m4944,7358r5006,l9950,7090r-5006,l4944,7358e" fillcolor="lime" stroked="f">
              <v:path arrowok="t"/>
            </v:shape>
          </v:group>
        </w:pict>
      </w:r>
      <w:r>
        <w:rPr>
          <w:rFonts w:ascii="Arial" w:eastAsia="Arial" w:hAnsi="Arial" w:cs="Arial"/>
          <w:noProof/>
          <w:spacing w:val="2"/>
          <w:lang w:val="en-AU" w:eastAsia="en-AU"/>
        </w:rPr>
        <w:pict>
          <v:group id="_x0000_s1678" style="position:absolute;left:0;text-align:left;margin-left:198.2pt;margin-top:11.3pt;width:155.5pt;height:13.3pt;z-index:-251630080" coordorigin="4944,6823" coordsize="3110,266" o:regroupid="1">
            <v:shape id="_x0000_s1679" style="position:absolute;left:4944;top:6823;width:3110;height:266" coordorigin="4944,6823" coordsize="3110,266" path="m4944,7090r3110,l8054,6823r-3110,l4944,7090e" fillcolor="lime" stroked="f">
              <v:path arrowok="t"/>
            </v:shape>
          </v:group>
        </w:pict>
      </w:r>
      <w:r>
        <w:rPr>
          <w:rFonts w:ascii="Arial" w:eastAsia="Arial" w:hAnsi="Arial" w:cs="Arial"/>
          <w:noProof/>
          <w:spacing w:val="2"/>
          <w:lang w:val="en-AU" w:eastAsia="en-AU"/>
        </w:rPr>
        <w:pict>
          <v:group id="_x0000_s1734" style="position:absolute;left:0;text-align:left;margin-left:44.3pt;margin-top:11.5pt;width:139.25pt;height:139pt;z-index:-251655680" coordorigin="1866,6827" coordsize="2785,2780" o:regroupid="1">
            <v:shape id="_x0000_s1741" style="position:absolute;left:1866;top:6827;width:2785;height:2780" coordorigin="1866,6827" coordsize="2785,2780" path="m3338,6987r-1051,l2269,7007r-54,60l2197,7067r-315,320l1873,7407r-5,20l1866,7447r2,20l1874,7487r7,20l1891,7527r13,l1920,7547r18,20l3922,9547r16,20l3955,9587r17,l3989,9607r108,l4388,9307r17,-20l4422,9267r16,-20l4454,9227r-488,l3708,8987,3364,8627,3192,8467r-86,-100l2935,8207r-86,-100l2678,7947r-86,-100l2422,7687r-86,-100l2251,7507r184,-180l2468,7287r17,l2518,7247r17,l2552,7227r18,l2587,7207r17,l2622,7187r36,l2676,7167r74,l2768,7147r810,l3529,7107r-24,l3409,7027r-24,l3338,6987e" fillcolor="#c1c1c1" stroked="f">
              <v:path arrowok="t"/>
            </v:shape>
            <v:shape id="_x0000_s1740" style="position:absolute;left:1866;top:6827;width:2785;height:2780" coordorigin="1866,6827" coordsize="2785,2780" path="m3578,7147r-679,l2919,7167r82,l3022,7187r44,l3083,7207r35,l3136,7227r35,l3189,7247r17,l3224,7267r18,l3260,7287r18,l3296,7307r18,l3332,7327r18,l3368,7347r18,l3423,7387r18,l3478,7427r18,l3550,7487r19,l3623,7547r18,l3749,7667r18,l3789,7707r22,20l3833,7747r61,60l3952,7867r53,60l4054,7987r45,60l4140,8107r38,60l4211,8227r30,60l4266,8347r8,20l4281,8367r20,60l4312,8467r6,20l4331,8547r6,60l4338,8647r,20l4332,8727r-11,60l4316,8807r-6,l4303,8827r-24,60l4259,8927r-11,l4237,8947r-13,20l4211,8987r-14,20l4182,9027r-16,l4150,9047r-184,180l4454,9227r15,-20l4483,9207r40,-60l4557,9087r29,-60l4609,8967r18,-60l4640,8847r8,-60l4651,8727r,-20l4651,8687r-2,-20l4648,8647r-3,-20l4642,8587r-12,-60l4613,8467r-7,-40l4582,8367r-19,-40l4553,8287r-11,-20l4531,8247r-12,-20l4506,8187r-13,-20l4480,8147r-15,-20l4450,8087r-15,-20l4419,8047r-17,-20l4385,7987r-18,-20l4349,7947r-19,-40l4311,7887r-20,-20l4270,7827r-21,-20l4227,7787r-23,-40l4181,7727r-23,-40l4134,7667r-25,-20l4083,7607r-26,-20l4031,7547r-28,-20l3976,7507r-29,-40l3873,7407r-25,-40l3578,7147e" fillcolor="#c1c1c1" stroked="f">
              <v:path arrowok="t"/>
            </v:shape>
            <v:shape id="_x0000_s1739" style="position:absolute;left:1866;top:6827;width:2785;height:2780" coordorigin="1866,6827" coordsize="2785,2780" path="m3174,6907r-776,l2361,6947r-19,l2305,6987r1009,l3291,6967r-24,l3221,6927r-24,l3174,6907e" fillcolor="#c1c1c1" stroked="f">
              <v:path arrowok="t"/>
            </v:shape>
            <v:shape id="_x0000_s1738" style="position:absolute;left:1866;top:6827;width:2785;height:2780" coordorigin="1866,6827" coordsize="2785,2780" path="m3105,6887r-669,l2417,6907r711,l3105,6887e" fillcolor="#c1c1c1" stroked="f">
              <v:path arrowok="t"/>
            </v:shape>
            <v:shape id="_x0000_s1737" style="position:absolute;left:1866;top:6827;width:2785;height:2780" coordorigin="1866,6827" coordsize="2785,2780" path="m3060,6867r-566,l2475,6887r607,l3060,6867e" fillcolor="#c1c1c1" stroked="f">
              <v:path arrowok="t"/>
            </v:shape>
            <v:shape id="_x0000_s1736" style="position:absolute;left:1866;top:6827;width:2785;height:2780" coordorigin="1866,6827" coordsize="2785,2780" path="m2992,6847r-440,l2533,6867r482,l2992,6847e" fillcolor="#c1c1c1" stroked="f">
              <v:path arrowok="t"/>
            </v:shape>
            <v:shape id="_x0000_s1735" style="position:absolute;left:1866;top:6827;width:2785;height:2780" coordorigin="1866,6827" coordsize="2785,2780" path="m2904,6827r-272,l2612,6847r314,l2904,6827e" fillcolor="#c1c1c1" stroked="f">
              <v:path arrowok="t"/>
            </v:shape>
          </v:group>
        </w:pict>
      </w:r>
      <w:r w:rsidR="007B3FBD">
        <w:rPr>
          <w:rFonts w:ascii="Arial" w:eastAsia="Arial" w:hAnsi="Arial" w:cs="Arial"/>
          <w:spacing w:val="2"/>
        </w:rPr>
        <w:t>T</w:t>
      </w:r>
      <w:r w:rsidR="007B3FBD">
        <w:rPr>
          <w:rFonts w:ascii="Arial" w:eastAsia="Arial" w:hAnsi="Arial" w:cs="Arial"/>
        </w:rPr>
        <w:t>he</w:t>
      </w:r>
      <w:r w:rsidR="007B3FBD">
        <w:rPr>
          <w:rFonts w:ascii="Arial" w:eastAsia="Arial" w:hAnsi="Arial" w:cs="Arial"/>
          <w:spacing w:val="1"/>
        </w:rPr>
        <w:t xml:space="preserve"> </w:t>
      </w:r>
      <w:del w:id="209" w:author="Kerrie Abercrombie" w:date="2016-02-23T14:27:00Z">
        <w:r w:rsidR="007B3FBD" w:rsidDel="0000354C">
          <w:rPr>
            <w:rFonts w:ascii="Arial" w:eastAsia="Arial" w:hAnsi="Arial" w:cs="Arial"/>
          </w:rPr>
          <w:delText>pe</w:delText>
        </w:r>
        <w:r w:rsidR="007B3FBD" w:rsidDel="0000354C">
          <w:rPr>
            <w:rFonts w:ascii="Arial" w:eastAsia="Arial" w:hAnsi="Arial" w:cs="Arial"/>
            <w:spacing w:val="-2"/>
          </w:rPr>
          <w:delText>r</w:delText>
        </w:r>
        <w:r w:rsidR="007B3FBD" w:rsidDel="0000354C">
          <w:rPr>
            <w:rFonts w:ascii="Arial" w:eastAsia="Arial" w:hAnsi="Arial" w:cs="Arial"/>
          </w:rPr>
          <w:delText>son</w:delText>
        </w:r>
        <w:r w:rsidR="007B3FBD" w:rsidDel="0000354C">
          <w:rPr>
            <w:rFonts w:ascii="Arial" w:eastAsia="Arial" w:hAnsi="Arial" w:cs="Arial"/>
            <w:spacing w:val="1"/>
          </w:rPr>
          <w:delText xml:space="preserve"> </w:delText>
        </w:r>
      </w:del>
      <w:r w:rsidR="007B3FBD">
        <w:rPr>
          <w:rFonts w:ascii="Arial" w:eastAsia="Arial" w:hAnsi="Arial" w:cs="Arial"/>
        </w:rPr>
        <w:t>needs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</w:rPr>
        <w:t>ana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  <w:spacing w:val="-2"/>
        </w:rPr>
        <w:t>y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</w:rPr>
        <w:t>can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</w:rPr>
        <w:t>be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her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</w:rPr>
        <w:t>b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oad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</w:rPr>
        <w:t>r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</w:rPr>
        <w:t>na</w:t>
      </w:r>
      <w:r w:rsidR="007B3FBD">
        <w:rPr>
          <w:rFonts w:ascii="Arial" w:eastAsia="Arial" w:hAnsi="Arial" w:cs="Arial"/>
          <w:spacing w:val="1"/>
        </w:rPr>
        <w:t>rr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-3"/>
        </w:rPr>
        <w:t>w</w:t>
      </w:r>
      <w:r w:rsidR="007B3FBD">
        <w:rPr>
          <w:rFonts w:ascii="Arial" w:eastAsia="Arial" w:hAnsi="Arial" w:cs="Arial"/>
        </w:rPr>
        <w:t xml:space="preserve">. </w:t>
      </w:r>
      <w:r w:rsidR="007B3FBD">
        <w:rPr>
          <w:rFonts w:ascii="Arial" w:eastAsia="Arial" w:hAnsi="Arial" w:cs="Arial"/>
          <w:spacing w:val="2"/>
        </w:rPr>
        <w:t>T</w:t>
      </w:r>
      <w:r w:rsidR="007B3FBD">
        <w:rPr>
          <w:rFonts w:ascii="Arial" w:eastAsia="Arial" w:hAnsi="Arial" w:cs="Arial"/>
        </w:rPr>
        <w:t>he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</w:rPr>
        <w:t>b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oad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</w:rPr>
        <w:t>r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-3"/>
        </w:rPr>
        <w:t>a</w:t>
      </w:r>
      <w:r w:rsidR="007B3FBD">
        <w:rPr>
          <w:rFonts w:ascii="Arial" w:eastAsia="Arial" w:hAnsi="Arial" w:cs="Arial"/>
        </w:rPr>
        <w:t>pp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oach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  <w:spacing w:val="4"/>
        </w:rPr>
        <w:t>c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p</w:t>
      </w:r>
      <w:r w:rsidR="007B3FBD">
        <w:rPr>
          <w:rFonts w:ascii="Arial" w:eastAsia="Arial" w:hAnsi="Arial" w:cs="Arial"/>
          <w:spacing w:val="-3"/>
        </w:rPr>
        <w:t>a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es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2"/>
        </w:rPr>
        <w:t>c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u</w:t>
      </w:r>
      <w:r w:rsidR="007B3FBD">
        <w:rPr>
          <w:rFonts w:ascii="Arial" w:eastAsia="Arial" w:hAnsi="Arial" w:cs="Arial"/>
          <w:spacing w:val="-3"/>
        </w:rPr>
        <w:t>a</w:t>
      </w:r>
      <w:r w:rsidR="007B3FBD">
        <w:rPr>
          <w:rFonts w:ascii="Arial" w:eastAsia="Arial" w:hAnsi="Arial" w:cs="Arial"/>
        </w:rPr>
        <w:t>l pe</w:t>
      </w:r>
      <w:r w:rsidR="007B3FBD">
        <w:rPr>
          <w:rFonts w:ascii="Arial" w:eastAsia="Arial" w:hAnsi="Arial" w:cs="Arial"/>
          <w:spacing w:val="-2"/>
        </w:rPr>
        <w:t>r</w:t>
      </w:r>
      <w:r w:rsidR="007B3FBD">
        <w:rPr>
          <w:rFonts w:ascii="Arial" w:eastAsia="Arial" w:hAnsi="Arial" w:cs="Arial"/>
          <w:spacing w:val="3"/>
        </w:rPr>
        <w:t>f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  <w:spacing w:val="1"/>
        </w:rPr>
        <w:t>rm</w:t>
      </w:r>
      <w:r w:rsidR="007B3FBD">
        <w:rPr>
          <w:rFonts w:ascii="Arial" w:eastAsia="Arial" w:hAnsi="Arial" w:cs="Arial"/>
        </w:rPr>
        <w:t xml:space="preserve">ance </w:t>
      </w:r>
      <w:r w:rsidR="007B3FBD">
        <w:rPr>
          <w:rFonts w:ascii="Arial" w:eastAsia="Arial" w:hAnsi="Arial" w:cs="Arial"/>
          <w:spacing w:val="-4"/>
        </w:rPr>
        <w:t>w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 xml:space="preserve">he 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um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</w:rPr>
        <w:t>acce</w:t>
      </w:r>
      <w:r w:rsidR="007B3FBD">
        <w:rPr>
          <w:rFonts w:ascii="Arial" w:eastAsia="Arial" w:hAnsi="Arial" w:cs="Arial"/>
          <w:spacing w:val="-3"/>
        </w:rPr>
        <w:t>p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ab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-1"/>
        </w:rPr>
        <w:t>t</w:t>
      </w:r>
      <w:r w:rsidR="007B3FBD">
        <w:rPr>
          <w:rFonts w:ascii="Arial" w:eastAsia="Arial" w:hAnsi="Arial" w:cs="Arial"/>
        </w:rPr>
        <w:t>anda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ds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</w:rPr>
        <w:t>f</w:t>
      </w:r>
      <w:r w:rsidR="007B3FBD">
        <w:rPr>
          <w:rFonts w:ascii="Arial" w:eastAsia="Arial" w:hAnsi="Arial" w:cs="Arial"/>
          <w:spacing w:val="4"/>
        </w:rPr>
        <w:t xml:space="preserve"> </w:t>
      </w:r>
      <w:r w:rsidR="007B3FBD">
        <w:rPr>
          <w:rFonts w:ascii="Arial" w:eastAsia="Arial" w:hAnsi="Arial" w:cs="Arial"/>
        </w:rPr>
        <w:t>p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  <w:spacing w:val="-2"/>
        </w:rPr>
        <w:t>r</w:t>
      </w:r>
      <w:r w:rsidR="007B3FBD">
        <w:rPr>
          <w:rFonts w:ascii="Arial" w:eastAsia="Arial" w:hAnsi="Arial" w:cs="Arial"/>
          <w:spacing w:val="3"/>
        </w:rPr>
        <w:t>f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  <w:spacing w:val="1"/>
        </w:rPr>
        <w:t>rm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3"/>
        </w:rPr>
        <w:t>n</w:t>
      </w:r>
      <w:r w:rsidR="007B3FBD">
        <w:rPr>
          <w:rFonts w:ascii="Arial" w:eastAsia="Arial" w:hAnsi="Arial" w:cs="Arial"/>
        </w:rPr>
        <w:t>c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</w:rPr>
        <w:t>.</w:t>
      </w:r>
      <w:r w:rsidR="007B3FBD">
        <w:rPr>
          <w:rFonts w:ascii="Arial" w:eastAsia="Arial" w:hAnsi="Arial" w:cs="Arial"/>
          <w:spacing w:val="2"/>
        </w:rPr>
        <w:t xml:space="preserve"> T</w:t>
      </w:r>
      <w:r w:rsidR="007B3FBD">
        <w:rPr>
          <w:rFonts w:ascii="Arial" w:eastAsia="Arial" w:hAnsi="Arial" w:cs="Arial"/>
        </w:rPr>
        <w:t>he na</w:t>
      </w:r>
      <w:r w:rsidR="007B3FBD">
        <w:rPr>
          <w:rFonts w:ascii="Arial" w:eastAsia="Arial" w:hAnsi="Arial" w:cs="Arial"/>
          <w:spacing w:val="-2"/>
        </w:rPr>
        <w:t>r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-3"/>
        </w:rPr>
        <w:t>w</w:t>
      </w:r>
      <w:r w:rsidR="007B3FBD">
        <w:rPr>
          <w:rFonts w:ascii="Arial" w:eastAsia="Arial" w:hAnsi="Arial" w:cs="Arial"/>
        </w:rPr>
        <w:t>er</w:t>
      </w:r>
      <w:r w:rsidR="007B3FBD">
        <w:rPr>
          <w:rFonts w:ascii="Arial" w:eastAsia="Arial" w:hAnsi="Arial" w:cs="Arial"/>
          <w:spacing w:val="4"/>
        </w:rPr>
        <w:t xml:space="preserve"> </w:t>
      </w:r>
      <w:r w:rsidR="007B3FBD">
        <w:rPr>
          <w:rFonts w:ascii="Arial" w:eastAsia="Arial" w:hAnsi="Arial" w:cs="Arial"/>
        </w:rPr>
        <w:t>app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oa</w:t>
      </w:r>
      <w:r w:rsidR="007B3FBD">
        <w:rPr>
          <w:rFonts w:ascii="Arial" w:eastAsia="Arial" w:hAnsi="Arial" w:cs="Arial"/>
          <w:spacing w:val="-2"/>
        </w:rPr>
        <w:t>c</w:t>
      </w:r>
      <w:r w:rsidR="007B3FBD">
        <w:rPr>
          <w:rFonts w:ascii="Arial" w:eastAsia="Arial" w:hAnsi="Arial" w:cs="Arial"/>
        </w:rPr>
        <w:t>h co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pa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es an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2"/>
        </w:rPr>
        <w:t>v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</w:rPr>
        <w:t>ua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on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</w:rPr>
        <w:t>f</w:t>
      </w:r>
      <w:r w:rsidR="007B3FBD">
        <w:rPr>
          <w:rFonts w:ascii="Arial" w:eastAsia="Arial" w:hAnsi="Arial" w:cs="Arial"/>
          <w:spacing w:val="6"/>
        </w:rPr>
        <w:t xml:space="preserve"> </w:t>
      </w:r>
      <w:del w:id="210" w:author="Kerrie Abercrombie" w:date="2016-02-23T15:03:00Z">
        <w:r w:rsidR="007B3FBD" w:rsidDel="006F3D04">
          <w:rPr>
            <w:rFonts w:ascii="Arial" w:eastAsia="Arial" w:hAnsi="Arial" w:cs="Arial"/>
          </w:rPr>
          <w:delText>e</w:delText>
        </w:r>
        <w:r w:rsidR="007B3FBD" w:rsidDel="006F3D04">
          <w:rPr>
            <w:rFonts w:ascii="Arial" w:eastAsia="Arial" w:hAnsi="Arial" w:cs="Arial"/>
            <w:spacing w:val="1"/>
          </w:rPr>
          <w:delText>m</w:delText>
        </w:r>
        <w:r w:rsidR="007B3FBD" w:rsidDel="006F3D04">
          <w:rPr>
            <w:rFonts w:ascii="Arial" w:eastAsia="Arial" w:hAnsi="Arial" w:cs="Arial"/>
          </w:rPr>
          <w:delText>p</w:delText>
        </w:r>
        <w:r w:rsidR="007B3FBD" w:rsidDel="006F3D04">
          <w:rPr>
            <w:rFonts w:ascii="Arial" w:eastAsia="Arial" w:hAnsi="Arial" w:cs="Arial"/>
            <w:spacing w:val="-1"/>
          </w:rPr>
          <w:delText>l</w:delText>
        </w:r>
        <w:r w:rsidR="007B3FBD" w:rsidDel="006F3D04">
          <w:rPr>
            <w:rFonts w:ascii="Arial" w:eastAsia="Arial" w:hAnsi="Arial" w:cs="Arial"/>
          </w:rPr>
          <w:delText>o</w:delText>
        </w:r>
        <w:r w:rsidR="007B3FBD" w:rsidDel="006F3D04">
          <w:rPr>
            <w:rFonts w:ascii="Arial" w:eastAsia="Arial" w:hAnsi="Arial" w:cs="Arial"/>
            <w:spacing w:val="-2"/>
          </w:rPr>
          <w:delText>y</w:delText>
        </w:r>
        <w:r w:rsidR="007B3FBD" w:rsidDel="006F3D04">
          <w:rPr>
            <w:rFonts w:ascii="Arial" w:eastAsia="Arial" w:hAnsi="Arial" w:cs="Arial"/>
          </w:rPr>
          <w:delText>ee</w:delText>
        </w:r>
        <w:r w:rsidR="007B3FBD" w:rsidDel="006F3D04">
          <w:rPr>
            <w:rFonts w:ascii="Arial" w:eastAsia="Arial" w:hAnsi="Arial" w:cs="Arial"/>
            <w:spacing w:val="2"/>
          </w:rPr>
          <w:delText xml:space="preserve"> </w:delText>
        </w:r>
      </w:del>
      <w:ins w:id="211" w:author="Kerrie Abercrombie" w:date="2016-02-23T15:03:00Z">
        <w:r w:rsidR="006F3D04">
          <w:rPr>
            <w:rFonts w:ascii="Arial" w:eastAsia="Arial" w:hAnsi="Arial" w:cs="Arial"/>
          </w:rPr>
          <w:t>VTS operator</w:t>
        </w:r>
        <w:r w:rsidR="006F3D04">
          <w:rPr>
            <w:rFonts w:ascii="Arial" w:eastAsia="Arial" w:hAnsi="Arial" w:cs="Arial"/>
            <w:spacing w:val="2"/>
          </w:rPr>
          <w:t xml:space="preserve"> </w:t>
        </w:r>
      </w:ins>
      <w:r w:rsidR="007B3FBD">
        <w:rPr>
          <w:rFonts w:ascii="Arial" w:eastAsia="Arial" w:hAnsi="Arial" w:cs="Arial"/>
        </w:rPr>
        <w:t>p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  <w:spacing w:val="3"/>
        </w:rPr>
        <w:t>f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c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</w:rPr>
        <w:t>ncy on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</w:rPr>
        <w:t>each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2"/>
        </w:rPr>
        <w:t>q</w:t>
      </w:r>
      <w:r w:rsidR="007B3FBD">
        <w:rPr>
          <w:rFonts w:ascii="Arial" w:eastAsia="Arial" w:hAnsi="Arial" w:cs="Arial"/>
        </w:rPr>
        <w:t>u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ed s</w:t>
      </w:r>
      <w:r w:rsidR="007B3FBD">
        <w:rPr>
          <w:rFonts w:ascii="Arial" w:eastAsia="Arial" w:hAnsi="Arial" w:cs="Arial"/>
          <w:spacing w:val="2"/>
        </w:rPr>
        <w:t>k</w:t>
      </w:r>
      <w:r w:rsidR="007B3FBD">
        <w:rPr>
          <w:rFonts w:ascii="Arial" w:eastAsia="Arial" w:hAnsi="Arial" w:cs="Arial"/>
          <w:spacing w:val="-1"/>
        </w:rPr>
        <w:t>il</w:t>
      </w:r>
      <w:r w:rsidR="007B3FBD">
        <w:rPr>
          <w:rFonts w:ascii="Arial" w:eastAsia="Arial" w:hAnsi="Arial" w:cs="Arial"/>
        </w:rPr>
        <w:t>l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</w:rPr>
        <w:t>d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ens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on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-3"/>
        </w:rPr>
        <w:t>w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he p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  <w:spacing w:val="3"/>
        </w:rPr>
        <w:t>f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c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ency</w:t>
      </w:r>
      <w:r w:rsidR="007B3FBD">
        <w:rPr>
          <w:rFonts w:ascii="Arial" w:eastAsia="Arial" w:hAnsi="Arial" w:cs="Arial"/>
          <w:spacing w:val="-1"/>
        </w:rPr>
        <w:t xml:space="preserve"> l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2"/>
        </w:rPr>
        <w:t>v</w:t>
      </w:r>
      <w:r w:rsidR="007B3FBD">
        <w:rPr>
          <w:rFonts w:ascii="Arial" w:eastAsia="Arial" w:hAnsi="Arial" w:cs="Arial"/>
        </w:rPr>
        <w:t xml:space="preserve">el 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2"/>
        </w:rPr>
        <w:t>q</w:t>
      </w:r>
      <w:r w:rsidR="007B3FBD">
        <w:rPr>
          <w:rFonts w:ascii="Arial" w:eastAsia="Arial" w:hAnsi="Arial" w:cs="Arial"/>
        </w:rPr>
        <w:t>u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ed</w:t>
      </w:r>
      <w:r w:rsidR="007B3FBD">
        <w:rPr>
          <w:rFonts w:ascii="Arial" w:eastAsia="Arial" w:hAnsi="Arial" w:cs="Arial"/>
          <w:spacing w:val="-4"/>
        </w:rPr>
        <w:t xml:space="preserve"> </w:t>
      </w:r>
      <w:r w:rsidR="007B3FBD">
        <w:rPr>
          <w:rFonts w:ascii="Arial" w:eastAsia="Arial" w:hAnsi="Arial" w:cs="Arial"/>
          <w:spacing w:val="3"/>
        </w:rPr>
        <w:t>f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</w:rPr>
        <w:t>r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</w:rPr>
        <w:t>each</w:t>
      </w:r>
      <w:r w:rsidR="007B3FBD">
        <w:rPr>
          <w:rFonts w:ascii="Arial" w:eastAsia="Arial" w:hAnsi="Arial" w:cs="Arial"/>
          <w:spacing w:val="-2"/>
        </w:rPr>
        <w:t xml:space="preserve"> s</w:t>
      </w:r>
      <w:r w:rsidR="007B3FBD">
        <w:rPr>
          <w:rFonts w:ascii="Arial" w:eastAsia="Arial" w:hAnsi="Arial" w:cs="Arial"/>
          <w:spacing w:val="2"/>
        </w:rPr>
        <w:t>k</w:t>
      </w:r>
      <w:r w:rsidR="007B3FBD">
        <w:rPr>
          <w:rFonts w:ascii="Arial" w:eastAsia="Arial" w:hAnsi="Arial" w:cs="Arial"/>
          <w:spacing w:val="-1"/>
        </w:rPr>
        <w:t>ill</w:t>
      </w:r>
      <w:r w:rsidR="007B3FBD">
        <w:rPr>
          <w:rFonts w:ascii="Arial" w:eastAsia="Arial" w:hAnsi="Arial" w:cs="Arial"/>
        </w:rPr>
        <w:t>.</w:t>
      </w:r>
    </w:p>
    <w:p w:rsidR="00514D7B" w:rsidRDefault="00CE1EAD">
      <w:pPr>
        <w:spacing w:before="14" w:after="0" w:line="200" w:lineRule="exact"/>
        <w:rPr>
          <w:sz w:val="20"/>
          <w:szCs w:val="20"/>
        </w:rPr>
      </w:pPr>
      <w:r>
        <w:rPr>
          <w:noProof/>
          <w:sz w:val="20"/>
          <w:szCs w:val="20"/>
          <w:lang w:val="en-AU" w:eastAsia="en-AU"/>
        </w:rPr>
        <w:pict>
          <v:group id="_x0000_s1672" style="position:absolute;margin-left:198.2pt;margin-top:1.1pt;width:240.6pt;height:13.3pt;z-index:-251629056" coordorigin="4944,7627" coordsize="4812,266" o:regroupid="1">
            <v:shape id="_x0000_s1673" style="position:absolute;left:4944;top:7627;width:4812;height:266" coordorigin="4944,7627" coordsize="4812,266" path="m4944,7894r4812,l9756,7627r-4812,l4944,7894e" fillcolor="lime" stroked="f">
              <v:path arrowok="t"/>
            </v:shape>
          </v:group>
        </w:pict>
      </w:r>
    </w:p>
    <w:p w:rsidR="00514D7B" w:rsidDel="0000354C" w:rsidRDefault="007B3FBD">
      <w:pPr>
        <w:spacing w:before="32" w:after="0" w:line="240" w:lineRule="auto"/>
        <w:ind w:left="3779" w:right="4629"/>
        <w:jc w:val="center"/>
        <w:rPr>
          <w:del w:id="212" w:author="Kerrie Abercrombie" w:date="2016-02-23T14:29:00Z"/>
          <w:rFonts w:ascii="Arial" w:eastAsia="Arial" w:hAnsi="Arial" w:cs="Arial"/>
        </w:rPr>
      </w:pPr>
      <w:del w:id="213" w:author="Kerrie Abercrombie" w:date="2016-02-23T14:29:00Z">
        <w:r w:rsidDel="0000354C">
          <w:rPr>
            <w:rFonts w:ascii="Arial" w:eastAsia="Arial" w:hAnsi="Arial" w:cs="Arial"/>
            <w:spacing w:val="-1"/>
          </w:rPr>
          <w:delText>S</w:delText>
        </w:r>
        <w:r w:rsidDel="0000354C">
          <w:rPr>
            <w:rFonts w:ascii="Arial" w:eastAsia="Arial" w:hAnsi="Arial" w:cs="Arial"/>
          </w:rPr>
          <w:delText>e</w:delText>
        </w:r>
        <w:r w:rsidDel="0000354C">
          <w:rPr>
            <w:rFonts w:ascii="Arial" w:eastAsia="Arial" w:hAnsi="Arial" w:cs="Arial"/>
            <w:spacing w:val="-1"/>
          </w:rPr>
          <w:delText>l</w:delText>
        </w:r>
        <w:r w:rsidDel="0000354C">
          <w:rPr>
            <w:rFonts w:ascii="Arial" w:eastAsia="Arial" w:hAnsi="Arial" w:cs="Arial"/>
            <w:spacing w:val="1"/>
          </w:rPr>
          <w:delText>f</w:delText>
        </w:r>
        <w:r w:rsidDel="0000354C">
          <w:rPr>
            <w:rFonts w:ascii="Arial" w:eastAsia="Arial" w:hAnsi="Arial" w:cs="Arial"/>
          </w:rPr>
          <w:delText>-</w:delText>
        </w:r>
        <w:r w:rsidDel="0000354C">
          <w:rPr>
            <w:rFonts w:ascii="Arial" w:eastAsia="Arial" w:hAnsi="Arial" w:cs="Arial"/>
            <w:spacing w:val="2"/>
          </w:rPr>
          <w:delText xml:space="preserve"> </w:delText>
        </w:r>
        <w:commentRangeStart w:id="214"/>
        <w:r w:rsidDel="0000354C">
          <w:rPr>
            <w:rFonts w:ascii="Arial" w:eastAsia="Arial" w:hAnsi="Arial" w:cs="Arial"/>
            <w:spacing w:val="-1"/>
          </w:rPr>
          <w:delText>A</w:delText>
        </w:r>
        <w:r w:rsidDel="0000354C">
          <w:rPr>
            <w:rFonts w:ascii="Arial" w:eastAsia="Arial" w:hAnsi="Arial" w:cs="Arial"/>
          </w:rPr>
          <w:delText>ss</w:delText>
        </w:r>
        <w:r w:rsidDel="0000354C">
          <w:rPr>
            <w:rFonts w:ascii="Arial" w:eastAsia="Arial" w:hAnsi="Arial" w:cs="Arial"/>
            <w:spacing w:val="-3"/>
          </w:rPr>
          <w:delText>i</w:delText>
        </w:r>
        <w:r w:rsidDel="0000354C">
          <w:rPr>
            <w:rFonts w:ascii="Arial" w:eastAsia="Arial" w:hAnsi="Arial" w:cs="Arial"/>
            <w:spacing w:val="2"/>
          </w:rPr>
          <w:delText>g</w:delText>
        </w:r>
        <w:r w:rsidDel="0000354C">
          <w:rPr>
            <w:rFonts w:ascii="Arial" w:eastAsia="Arial" w:hAnsi="Arial" w:cs="Arial"/>
          </w:rPr>
          <w:delText>ned</w:delText>
        </w:r>
      </w:del>
      <w:commentRangeEnd w:id="214"/>
      <w:r w:rsidR="0000354C">
        <w:rPr>
          <w:rStyle w:val="CommentReference"/>
        </w:rPr>
        <w:commentReference w:id="214"/>
      </w:r>
    </w:p>
    <w:p w:rsidR="00514D7B" w:rsidDel="0000354C" w:rsidRDefault="00CE1EAD">
      <w:pPr>
        <w:spacing w:before="1" w:after="0" w:line="248" w:lineRule="exact"/>
        <w:ind w:left="3781" w:right="4558"/>
        <w:jc w:val="center"/>
        <w:rPr>
          <w:del w:id="215" w:author="Kerrie Abercrombie" w:date="2016-02-23T14:29:00Z"/>
          <w:rFonts w:ascii="Arial" w:eastAsia="Arial" w:hAnsi="Arial" w:cs="Arial"/>
        </w:rPr>
      </w:pPr>
      <w:del w:id="216" w:author="Kerrie Abercrombie" w:date="2016-02-23T14:29:00Z">
        <w:r>
          <w:rPr>
            <w:rFonts w:ascii="Arial" w:eastAsia="Arial" w:hAnsi="Arial" w:cs="Arial"/>
            <w:noProof/>
            <w:spacing w:val="2"/>
            <w:position w:val="-1"/>
            <w:lang w:val="en-AU" w:eastAsia="en-AU"/>
          </w:rPr>
          <w:pict>
            <v:group id="_x0000_s1670" style="position:absolute;left:0;text-align:left;margin-left:7.65pt;margin-top:2.2pt;width:481.9pt;height:12.6pt;z-index:-251628032" coordorigin="1133,8148" coordsize="9638,252" o:regroupid="1">
              <v:shape id="_x0000_s1671" style="position:absolute;left:1133;top:8148;width:9638;height:252" coordorigin="1133,8148" coordsize="9638,252" path="m1133,8400r9638,l10771,8148r-9638,l1133,8400e" fillcolor="lime" stroked="f">
                <v:path arrowok="t"/>
              </v:shape>
            </v:group>
          </w:pict>
        </w:r>
        <w:r w:rsidR="007B3FBD" w:rsidDel="0000354C">
          <w:rPr>
            <w:rFonts w:ascii="Arial" w:eastAsia="Arial" w:hAnsi="Arial" w:cs="Arial"/>
            <w:spacing w:val="2"/>
            <w:position w:val="-1"/>
          </w:rPr>
          <w:delText>T</w:delText>
        </w:r>
        <w:r w:rsidR="007B3FBD" w:rsidDel="0000354C">
          <w:rPr>
            <w:rFonts w:ascii="Arial" w:eastAsia="Arial" w:hAnsi="Arial" w:cs="Arial"/>
            <w:spacing w:val="1"/>
            <w:position w:val="-1"/>
          </w:rPr>
          <w:delText>r</w:delText>
        </w:r>
        <w:r w:rsidR="007B3FBD" w:rsidDel="0000354C">
          <w:rPr>
            <w:rFonts w:ascii="Arial" w:eastAsia="Arial" w:hAnsi="Arial" w:cs="Arial"/>
            <w:position w:val="-1"/>
          </w:rPr>
          <w:delText>a</w:delText>
        </w:r>
        <w:r w:rsidR="007B3FBD" w:rsidDel="0000354C">
          <w:rPr>
            <w:rFonts w:ascii="Arial" w:eastAsia="Arial" w:hAnsi="Arial" w:cs="Arial"/>
            <w:spacing w:val="-1"/>
            <w:position w:val="-1"/>
          </w:rPr>
          <w:delText>i</w:delText>
        </w:r>
        <w:r w:rsidR="007B3FBD" w:rsidDel="0000354C">
          <w:rPr>
            <w:rFonts w:ascii="Arial" w:eastAsia="Arial" w:hAnsi="Arial" w:cs="Arial"/>
            <w:position w:val="-1"/>
          </w:rPr>
          <w:delText>n</w:delText>
        </w:r>
        <w:r w:rsidR="007B3FBD" w:rsidDel="0000354C">
          <w:rPr>
            <w:rFonts w:ascii="Arial" w:eastAsia="Arial" w:hAnsi="Arial" w:cs="Arial"/>
            <w:spacing w:val="-1"/>
            <w:position w:val="-1"/>
          </w:rPr>
          <w:delText>i</w:delText>
        </w:r>
        <w:r w:rsidR="007B3FBD" w:rsidDel="0000354C">
          <w:rPr>
            <w:rFonts w:ascii="Arial" w:eastAsia="Arial" w:hAnsi="Arial" w:cs="Arial"/>
            <w:spacing w:val="-3"/>
            <w:position w:val="-1"/>
          </w:rPr>
          <w:delText>n</w:delText>
        </w:r>
        <w:r w:rsidR="007B3FBD" w:rsidDel="0000354C">
          <w:rPr>
            <w:rFonts w:ascii="Arial" w:eastAsia="Arial" w:hAnsi="Arial" w:cs="Arial"/>
            <w:position w:val="-1"/>
          </w:rPr>
          <w:delText>g</w:delText>
        </w:r>
        <w:r w:rsidR="007B3FBD" w:rsidDel="0000354C">
          <w:rPr>
            <w:rFonts w:ascii="Arial" w:eastAsia="Arial" w:hAnsi="Arial" w:cs="Arial"/>
            <w:spacing w:val="3"/>
            <w:position w:val="-1"/>
          </w:rPr>
          <w:delText xml:space="preserve"> </w:delText>
        </w:r>
        <w:r w:rsidR="007B3FBD" w:rsidDel="0000354C">
          <w:rPr>
            <w:rFonts w:ascii="Arial" w:eastAsia="Arial" w:hAnsi="Arial" w:cs="Arial"/>
            <w:spacing w:val="-1"/>
            <w:position w:val="-1"/>
          </w:rPr>
          <w:delText>N</w:delText>
        </w:r>
        <w:r w:rsidR="007B3FBD" w:rsidDel="0000354C">
          <w:rPr>
            <w:rFonts w:ascii="Arial" w:eastAsia="Arial" w:hAnsi="Arial" w:cs="Arial"/>
            <w:position w:val="-1"/>
          </w:rPr>
          <w:delText>eeds</w:delText>
        </w:r>
      </w:del>
    </w:p>
    <w:p w:rsidR="00514D7B" w:rsidDel="0000354C" w:rsidRDefault="00CE1EAD">
      <w:pPr>
        <w:spacing w:after="0" w:line="200" w:lineRule="exact"/>
        <w:rPr>
          <w:del w:id="217" w:author="Kerrie Abercrombie" w:date="2016-02-23T14:29:00Z"/>
          <w:sz w:val="20"/>
          <w:szCs w:val="20"/>
        </w:rPr>
      </w:pPr>
      <w:del w:id="218" w:author="Kerrie Abercrombie" w:date="2016-02-23T14:29:00Z">
        <w:r>
          <w:rPr>
            <w:noProof/>
            <w:sz w:val="20"/>
            <w:szCs w:val="20"/>
            <w:lang w:val="en-AU" w:eastAsia="en-AU"/>
          </w:rPr>
          <w:pict>
            <v:group id="_x0000_s1668" style="position:absolute;margin-left:7.65pt;margin-top:2.35pt;width:481.9pt;height:12.6pt;z-index:-251627008" coordorigin="1133,8400" coordsize="9638,252" o:regroupid="1">
              <v:shape id="_x0000_s1669" style="position:absolute;left:1133;top:8400;width:9638;height:252" coordorigin="1133,8400" coordsize="9638,252" path="m1133,8652r9638,l10771,8400r-9638,l1133,8652e" fillcolor="lime" stroked="f">
                <v:path arrowok="t"/>
              </v:shape>
            </v:group>
          </w:pict>
        </w:r>
      </w:del>
    </w:p>
    <w:p w:rsidR="00514D7B" w:rsidRDefault="00CE1EAD">
      <w:pPr>
        <w:spacing w:after="0" w:line="200" w:lineRule="exact"/>
        <w:rPr>
          <w:sz w:val="20"/>
          <w:szCs w:val="20"/>
        </w:rPr>
      </w:pPr>
      <w:r>
        <w:rPr>
          <w:noProof/>
          <w:sz w:val="20"/>
          <w:szCs w:val="20"/>
          <w:lang w:val="en-AU" w:eastAsia="en-AU"/>
        </w:rPr>
        <w:pict>
          <v:group id="_x0000_s1666" style="position:absolute;margin-left:7.65pt;margin-top:4.95pt;width:481.9pt;height:12.7pt;z-index:-251625984" coordorigin="1133,8652" coordsize="9638,254" o:regroupid="1">
            <v:shape id="_x0000_s1667" style="position:absolute;left:1133;top:8652;width:9638;height:254" coordorigin="1133,8652" coordsize="9638,254" path="m1133,8906r9638,l10771,8652r-9638,l1133,8906e" fillcolor="lime" stroked="f">
              <v:path arrowok="t"/>
            </v:shape>
          </v:group>
        </w:pict>
      </w:r>
    </w:p>
    <w:p w:rsidR="00514D7B" w:rsidRDefault="00CE1EAD">
      <w:pPr>
        <w:spacing w:before="8" w:after="0" w:line="240" w:lineRule="exact"/>
        <w:rPr>
          <w:sz w:val="24"/>
          <w:szCs w:val="24"/>
        </w:rPr>
      </w:pPr>
      <w:r>
        <w:rPr>
          <w:noProof/>
          <w:sz w:val="24"/>
          <w:szCs w:val="24"/>
          <w:lang w:val="en-AU" w:eastAsia="en-AU"/>
        </w:rPr>
        <w:pict>
          <v:group id="_x0000_s1664" style="position:absolute;margin-left:7.65pt;margin-top:7.65pt;width:481.9pt;height:12.6pt;z-index:-251624960" coordorigin="1133,8906" coordsize="9638,252" o:regroupid="1">
            <v:shape id="_x0000_s1665" style="position:absolute;left:1133;top:8906;width:9638;height:252" coordorigin="1133,8906" coordsize="9638,252" path="m1133,9158r9638,l10771,8906r-9638,l1133,9158e" fillcolor="lime" stroked="f">
              <v:path arrowok="t"/>
            </v:shape>
          </v:group>
        </w:pict>
      </w:r>
    </w:p>
    <w:p w:rsidR="00514D7B" w:rsidRDefault="00514D7B">
      <w:pPr>
        <w:spacing w:after="0"/>
        <w:sectPr w:rsidR="00514D7B">
          <w:pgSz w:w="11920" w:h="16860"/>
          <w:pgMar w:top="1220" w:right="1000" w:bottom="940" w:left="980" w:header="745" w:footer="749" w:gutter="0"/>
          <w:cols w:space="720"/>
        </w:sectPr>
      </w:pPr>
    </w:p>
    <w:p w:rsidR="00514D7B" w:rsidDel="0000354C" w:rsidRDefault="00CE1EAD">
      <w:pPr>
        <w:spacing w:before="32" w:after="0" w:line="240" w:lineRule="auto"/>
        <w:ind w:left="1617" w:right="-20"/>
        <w:rPr>
          <w:del w:id="219" w:author="Kerrie Abercrombie" w:date="2016-02-23T14:29:00Z"/>
          <w:rFonts w:ascii="Arial" w:eastAsia="Arial" w:hAnsi="Arial" w:cs="Arial"/>
        </w:rPr>
      </w:pPr>
      <w:r>
        <w:rPr>
          <w:rFonts w:ascii="Arial" w:eastAsia="Arial" w:hAnsi="Arial" w:cs="Arial"/>
          <w:noProof/>
          <w:spacing w:val="1"/>
          <w:lang w:val="en-AU" w:eastAsia="en-AU"/>
        </w:rPr>
        <w:lastRenderedPageBreak/>
        <w:pict>
          <v:group id="_x0000_s1662" style="position:absolute;left:0;text-align:left;margin-left:7.65pt;margin-top:7.85pt;width:39.25pt;height:12.7pt;z-index:-251623936" coordorigin="1133,9158" coordsize="785,254" o:regroupid="1">
            <v:shape id="_x0000_s1663" style="position:absolute;left:1133;top:9158;width:785;height:254" coordorigin="1133,9158" coordsize="785,254" path="m1133,9413r785,l1918,9158r-785,l1133,9413e" fillcolor="lime" stroked="f">
              <v:path arrowok="t"/>
            </v:shape>
          </v:group>
        </w:pict>
      </w:r>
      <w:del w:id="220" w:author="Kerrie Abercrombie" w:date="2016-02-23T14:29:00Z">
        <w:r w:rsidR="007B3FBD" w:rsidDel="0000354C">
          <w:rPr>
            <w:rFonts w:ascii="Arial" w:eastAsia="Arial" w:hAnsi="Arial" w:cs="Arial"/>
            <w:spacing w:val="1"/>
          </w:rPr>
          <w:delText>O</w:delText>
        </w:r>
        <w:r w:rsidR="007B3FBD" w:rsidDel="0000354C">
          <w:rPr>
            <w:rFonts w:ascii="Arial" w:eastAsia="Arial" w:hAnsi="Arial" w:cs="Arial"/>
          </w:rPr>
          <w:delText>u</w:delText>
        </w:r>
        <w:r w:rsidR="007B3FBD" w:rsidDel="0000354C">
          <w:rPr>
            <w:rFonts w:ascii="Arial" w:eastAsia="Arial" w:hAnsi="Arial" w:cs="Arial"/>
            <w:spacing w:val="1"/>
          </w:rPr>
          <w:delText>t</w:delText>
        </w:r>
        <w:r w:rsidR="007B3FBD" w:rsidDel="0000354C">
          <w:rPr>
            <w:rFonts w:ascii="Arial" w:eastAsia="Arial" w:hAnsi="Arial" w:cs="Arial"/>
          </w:rPr>
          <w:delText>p</w:delText>
        </w:r>
        <w:r w:rsidR="007B3FBD" w:rsidDel="0000354C">
          <w:rPr>
            <w:rFonts w:ascii="Arial" w:eastAsia="Arial" w:hAnsi="Arial" w:cs="Arial"/>
            <w:spacing w:val="-3"/>
          </w:rPr>
          <w:delText>u</w:delText>
        </w:r>
        <w:r w:rsidR="007B3FBD" w:rsidDel="0000354C">
          <w:rPr>
            <w:rFonts w:ascii="Arial" w:eastAsia="Arial" w:hAnsi="Arial" w:cs="Arial"/>
          </w:rPr>
          <w:delText>t</w:delText>
        </w:r>
      </w:del>
    </w:p>
    <w:p w:rsidR="00514D7B" w:rsidRDefault="007B3FBD">
      <w:pPr>
        <w:spacing w:before="32" w:after="0" w:line="240" w:lineRule="auto"/>
        <w:ind w:left="1617" w:right="-20"/>
        <w:rPr>
          <w:rFonts w:ascii="Arial" w:eastAsia="Arial" w:hAnsi="Arial" w:cs="Arial"/>
        </w:rPr>
        <w:pPrChange w:id="221" w:author="Kerrie Abercrombie" w:date="2016-02-23T14:29:00Z">
          <w:pPr>
            <w:spacing w:after="0" w:line="252" w:lineRule="exact"/>
            <w:ind w:left="1617" w:right="-73"/>
          </w:pPr>
        </w:pPrChange>
      </w:pPr>
      <w:del w:id="222" w:author="Kerrie Abercrombie" w:date="2016-02-23T14:29:00Z">
        <w:r w:rsidDel="0000354C">
          <w:rPr>
            <w:rFonts w:ascii="Arial" w:eastAsia="Arial" w:hAnsi="Arial" w:cs="Arial"/>
            <w:spacing w:val="-4"/>
          </w:rPr>
          <w:delText>M</w:delText>
        </w:r>
        <w:r w:rsidDel="0000354C">
          <w:rPr>
            <w:rFonts w:ascii="Arial" w:eastAsia="Arial" w:hAnsi="Arial" w:cs="Arial"/>
          </w:rPr>
          <w:delText>easu</w:delText>
        </w:r>
        <w:r w:rsidDel="0000354C">
          <w:rPr>
            <w:rFonts w:ascii="Arial" w:eastAsia="Arial" w:hAnsi="Arial" w:cs="Arial"/>
            <w:spacing w:val="1"/>
          </w:rPr>
          <w:delText>r</w:delText>
        </w:r>
        <w:r w:rsidDel="0000354C">
          <w:rPr>
            <w:rFonts w:ascii="Arial" w:eastAsia="Arial" w:hAnsi="Arial" w:cs="Arial"/>
          </w:rPr>
          <w:delText>es</w:delText>
        </w:r>
      </w:del>
    </w:p>
    <w:p w:rsidR="00514D7B" w:rsidRDefault="007B3FBD">
      <w:pPr>
        <w:spacing w:before="9" w:after="0" w:line="100" w:lineRule="exact"/>
        <w:rPr>
          <w:sz w:val="10"/>
          <w:szCs w:val="10"/>
        </w:rPr>
      </w:pPr>
      <w:r>
        <w:br w:type="column"/>
      </w:r>
    </w:p>
    <w:p w:rsidR="00514D7B" w:rsidDel="0000354C" w:rsidRDefault="007B3FBD">
      <w:pPr>
        <w:spacing w:after="0" w:line="240" w:lineRule="auto"/>
        <w:ind w:right="-20"/>
        <w:rPr>
          <w:del w:id="223" w:author="Kerrie Abercrombie" w:date="2016-02-23T14:29:00Z"/>
          <w:rFonts w:ascii="Arial" w:eastAsia="Arial" w:hAnsi="Arial" w:cs="Arial"/>
        </w:rPr>
      </w:pPr>
      <w:del w:id="224" w:author="Kerrie Abercrombie" w:date="2016-02-23T14:29:00Z">
        <w:r w:rsidDel="0000354C">
          <w:rPr>
            <w:rFonts w:ascii="Arial" w:eastAsia="Arial" w:hAnsi="Arial" w:cs="Arial"/>
            <w:spacing w:val="-1"/>
          </w:rPr>
          <w:delText>A</w:delText>
        </w:r>
        <w:r w:rsidDel="0000354C">
          <w:rPr>
            <w:rFonts w:ascii="Arial" w:eastAsia="Arial" w:hAnsi="Arial" w:cs="Arial"/>
            <w:spacing w:val="1"/>
          </w:rPr>
          <w:delText>tt</w:delText>
        </w:r>
        <w:r w:rsidDel="0000354C">
          <w:rPr>
            <w:rFonts w:ascii="Arial" w:eastAsia="Arial" w:hAnsi="Arial" w:cs="Arial"/>
            <w:spacing w:val="-1"/>
          </w:rPr>
          <w:delText>i</w:delText>
        </w:r>
        <w:r w:rsidDel="0000354C">
          <w:rPr>
            <w:rFonts w:ascii="Arial" w:eastAsia="Arial" w:hAnsi="Arial" w:cs="Arial"/>
            <w:spacing w:val="1"/>
          </w:rPr>
          <w:delText>t</w:delText>
        </w:r>
        <w:r w:rsidDel="0000354C">
          <w:rPr>
            <w:rFonts w:ascii="Arial" w:eastAsia="Arial" w:hAnsi="Arial" w:cs="Arial"/>
          </w:rPr>
          <w:delText>ude</w:delText>
        </w:r>
      </w:del>
    </w:p>
    <w:p w:rsidR="00514D7B" w:rsidRDefault="007B3FBD">
      <w:pPr>
        <w:spacing w:after="0" w:line="240" w:lineRule="auto"/>
        <w:ind w:right="-20"/>
        <w:rPr>
          <w:rFonts w:ascii="Arial" w:eastAsia="Arial" w:hAnsi="Arial" w:cs="Arial"/>
        </w:rPr>
        <w:pPrChange w:id="225" w:author="Kerrie Abercrombie" w:date="2016-02-23T14:29:00Z">
          <w:pPr>
            <w:spacing w:before="1" w:after="0" w:line="248" w:lineRule="exact"/>
            <w:ind w:right="-20"/>
          </w:pPr>
        </w:pPrChange>
      </w:pPr>
      <w:del w:id="226" w:author="Kerrie Abercrombie" w:date="2016-02-23T14:29:00Z">
        <w:r w:rsidDel="0000354C">
          <w:rPr>
            <w:rFonts w:ascii="Arial" w:eastAsia="Arial" w:hAnsi="Arial" w:cs="Arial"/>
            <w:spacing w:val="-1"/>
            <w:position w:val="-1"/>
          </w:rPr>
          <w:delText>S</w:delText>
        </w:r>
        <w:r w:rsidDel="0000354C">
          <w:rPr>
            <w:rFonts w:ascii="Arial" w:eastAsia="Arial" w:hAnsi="Arial" w:cs="Arial"/>
            <w:position w:val="-1"/>
          </w:rPr>
          <w:delText>u</w:delText>
        </w:r>
        <w:r w:rsidDel="0000354C">
          <w:rPr>
            <w:rFonts w:ascii="Arial" w:eastAsia="Arial" w:hAnsi="Arial" w:cs="Arial"/>
            <w:spacing w:val="1"/>
            <w:position w:val="-1"/>
          </w:rPr>
          <w:delText>r</w:delText>
        </w:r>
        <w:r w:rsidDel="0000354C">
          <w:rPr>
            <w:rFonts w:ascii="Arial" w:eastAsia="Arial" w:hAnsi="Arial" w:cs="Arial"/>
            <w:spacing w:val="-2"/>
            <w:position w:val="-1"/>
          </w:rPr>
          <w:delText>v</w:delText>
        </w:r>
        <w:r w:rsidDel="0000354C">
          <w:rPr>
            <w:rFonts w:ascii="Arial" w:eastAsia="Arial" w:hAnsi="Arial" w:cs="Arial"/>
            <w:position w:val="-1"/>
          </w:rPr>
          <w:delText>ey</w:delText>
        </w:r>
      </w:del>
    </w:p>
    <w:p w:rsidR="00514D7B" w:rsidRDefault="00514D7B">
      <w:pPr>
        <w:spacing w:after="0"/>
        <w:sectPr w:rsidR="00514D7B">
          <w:type w:val="continuous"/>
          <w:pgSz w:w="11920" w:h="16860"/>
          <w:pgMar w:top="1220" w:right="1000" w:bottom="940" w:left="980" w:header="720" w:footer="720" w:gutter="0"/>
          <w:cols w:num="2" w:space="720" w:equalWidth="0">
            <w:col w:w="2581" w:space="3987"/>
            <w:col w:w="3372"/>
          </w:cols>
        </w:sectPr>
      </w:pPr>
    </w:p>
    <w:p w:rsidR="00514D7B" w:rsidRDefault="00CE1EAD">
      <w:pPr>
        <w:spacing w:before="15" w:after="0" w:line="220" w:lineRule="exact"/>
      </w:pPr>
      <w:r>
        <w:rPr>
          <w:noProof/>
          <w:lang w:val="en-AU" w:eastAsia="en-AU"/>
        </w:rPr>
        <w:lastRenderedPageBreak/>
        <w:pict>
          <v:group id="_x0000_s1660" style="position:absolute;margin-left:7.65pt;margin-top:2.65pt;width:242.15pt;height:12.6pt;z-index:-251622912" coordorigin="1133,9665" coordsize="4843,252" o:regroupid="1">
            <v:shape id="_x0000_s1661" style="position:absolute;left:1133;top:9665;width:4843;height:252" coordorigin="1133,9665" coordsize="4843,252" path="m1133,9917r4843,l5976,9665r-4843,l1133,9917e" fillcolor="lime" stroked="f">
              <v:path arrowok="t"/>
            </v:shape>
          </v:group>
        </w:pict>
      </w:r>
    </w:p>
    <w:p w:rsidR="00514D7B" w:rsidRDefault="00CE1EAD">
      <w:pPr>
        <w:spacing w:before="32" w:after="0" w:line="239" w:lineRule="auto"/>
        <w:ind w:left="153" w:right="7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  <w:lang w:val="en-AU" w:eastAsia="en-AU"/>
        </w:rPr>
        <w:pict>
          <v:group id="_x0000_s1652" style="position:absolute;left:0;text-align:left;margin-left:43.65pt;margin-top:41.55pt;width:47.75pt;height:12.6pt;z-index:-251621888" coordorigin="1853,10678" coordsize="955,252" o:regroupid="1">
            <v:shape id="_x0000_s1653" style="position:absolute;left:1853;top:10678;width:955;height:252" coordorigin="1853,10678" coordsize="955,252" path="m1853,10930r955,l2808,10678r-955,l1853,10930e" fillcolor="lime" stroked="f">
              <v:path arrowok="t"/>
            </v:shape>
          </v:group>
        </w:pict>
      </w:r>
      <w:r>
        <w:rPr>
          <w:rFonts w:ascii="Arial" w:eastAsia="Arial" w:hAnsi="Arial" w:cs="Arial"/>
          <w:noProof/>
          <w:lang w:val="en-AU" w:eastAsia="en-AU"/>
        </w:rPr>
        <w:pict>
          <v:group id="_x0000_s1654" style="position:absolute;left:0;text-align:left;margin-left:25.65pt;margin-top:28.8pt;width:463.9pt;height:12.7pt;z-index:-251620864" coordorigin="1493,10423" coordsize="9278,254" o:regroupid="1">
            <v:shape id="_x0000_s1655" style="position:absolute;left:1493;top:10423;width:9278;height:254" coordorigin="1493,10423" coordsize="9278,254" path="m1493,10678r9278,l10771,10423r-9278,l1493,10678e" fillcolor="lime" stroked="f">
              <v:path arrowok="t"/>
            </v:shape>
          </v:group>
        </w:pict>
      </w:r>
      <w:r>
        <w:rPr>
          <w:rFonts w:ascii="Arial" w:eastAsia="Arial" w:hAnsi="Arial" w:cs="Arial"/>
          <w:noProof/>
          <w:lang w:val="en-AU" w:eastAsia="en-AU"/>
        </w:rPr>
        <w:pict>
          <v:group id="_x0000_s1656" style="position:absolute;left:0;text-align:left;margin-left:25.65pt;margin-top:16.2pt;width:236.3pt;height:12.6pt;z-index:-251619840" coordorigin="1493,10171" coordsize="4726,252" o:regroupid="1">
            <v:shape id="_x0000_s1657" style="position:absolute;left:1493;top:10171;width:4726;height:252" coordorigin="1493,10171" coordsize="4726,252" path="m1493,10423r4725,l6218,10171r-4725,l1493,10423e" fillcolor="lime" stroked="f">
              <v:path arrowok="t"/>
            </v:shape>
          </v:group>
        </w:pict>
      </w:r>
      <w:r>
        <w:rPr>
          <w:rFonts w:ascii="Arial" w:eastAsia="Arial" w:hAnsi="Arial" w:cs="Arial"/>
          <w:noProof/>
          <w:lang w:val="en-AU" w:eastAsia="en-AU"/>
        </w:rPr>
        <w:pict>
          <v:group id="_x0000_s1658" style="position:absolute;left:0;text-align:left;margin-left:25.65pt;margin-top:3.5pt;width:191.75pt;height:12.7pt;z-index:-251618816" coordorigin="1493,9917" coordsize="3835,254" o:regroupid="1">
            <v:shape id="_x0000_s1659" style="position:absolute;left:1493;top:9917;width:3835;height:254" coordorigin="1493,9917" coordsize="3835,254" path="m1493,10171r3835,l5328,9917r-3835,l1493,10171e" fillcolor="lime" stroked="f">
              <v:path arrowok="t"/>
            </v:shape>
          </v:group>
        </w:pic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-4"/>
        </w:rPr>
        <w:t>w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k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</w:rPr>
        <w:t>ana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  <w:spacing w:val="-2"/>
        </w:rPr>
        <w:t>y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1"/>
        </w:rPr>
        <w:t xml:space="preserve"> </w:t>
      </w:r>
      <w:ins w:id="227" w:author="Kerrie Abercrombie" w:date="2016-02-23T14:27:00Z">
        <w:r w:rsidR="0000354C">
          <w:rPr>
            <w:rFonts w:ascii="Arial" w:eastAsia="Arial" w:hAnsi="Arial" w:cs="Arial"/>
            <w:spacing w:val="1"/>
          </w:rPr>
          <w:t xml:space="preserve">identifies </w:t>
        </w:r>
      </w:ins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</w:rPr>
        <w:t>an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2"/>
        </w:rPr>
        <w:t>n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  <w:spacing w:val="-2"/>
        </w:rPr>
        <w:t>y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</w:rPr>
        <w:t>of</w:t>
      </w:r>
      <w:r w:rsidR="007B3FBD">
        <w:rPr>
          <w:rFonts w:ascii="Arial" w:eastAsia="Arial" w:hAnsi="Arial" w:cs="Arial"/>
          <w:spacing w:val="4"/>
        </w:rPr>
        <w:t xml:space="preserve">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 xml:space="preserve">he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3"/>
        </w:rPr>
        <w:t>a</w:t>
      </w:r>
      <w:r w:rsidR="007B3FBD">
        <w:rPr>
          <w:rFonts w:ascii="Arial" w:eastAsia="Arial" w:hAnsi="Arial" w:cs="Arial"/>
          <w:spacing w:val="-2"/>
        </w:rPr>
        <w:t>s</w:t>
      </w:r>
      <w:r w:rsidR="007B3FBD">
        <w:rPr>
          <w:rFonts w:ascii="Arial" w:eastAsia="Arial" w:hAnsi="Arial" w:cs="Arial"/>
          <w:spacing w:val="2"/>
        </w:rPr>
        <w:t>k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</w:rPr>
        <w:t>be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ng pe</w:t>
      </w:r>
      <w:r w:rsidR="007B3FBD">
        <w:rPr>
          <w:rFonts w:ascii="Arial" w:eastAsia="Arial" w:hAnsi="Arial" w:cs="Arial"/>
          <w:spacing w:val="-2"/>
        </w:rPr>
        <w:t>r</w:t>
      </w:r>
      <w:r w:rsidR="007B3FBD">
        <w:rPr>
          <w:rFonts w:ascii="Arial" w:eastAsia="Arial" w:hAnsi="Arial" w:cs="Arial"/>
          <w:spacing w:val="3"/>
        </w:rPr>
        <w:t>f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  <w:spacing w:val="1"/>
        </w:rPr>
        <w:t>rm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3"/>
        </w:rPr>
        <w:t>d</w:t>
      </w:r>
      <w:r w:rsidR="007B3FBD">
        <w:rPr>
          <w:rFonts w:ascii="Arial" w:eastAsia="Arial" w:hAnsi="Arial" w:cs="Arial"/>
        </w:rPr>
        <w:t>.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1"/>
        </w:rPr>
        <w:t>I</w:t>
      </w:r>
      <w:r w:rsidR="007B3FBD">
        <w:rPr>
          <w:rFonts w:ascii="Arial" w:eastAsia="Arial" w:hAnsi="Arial" w:cs="Arial"/>
        </w:rPr>
        <w:t>t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-2"/>
        </w:rPr>
        <w:t>v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  <w:spacing w:val="-2"/>
        </w:rPr>
        <w:t>v</w:t>
      </w:r>
      <w:r w:rsidR="007B3FBD">
        <w:rPr>
          <w:rFonts w:ascii="Arial" w:eastAsia="Arial" w:hAnsi="Arial" w:cs="Arial"/>
        </w:rPr>
        <w:t>es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  <w:spacing w:val="2"/>
        </w:rPr>
        <w:t>e</w:t>
      </w:r>
      <w:r w:rsidR="007B3FBD">
        <w:rPr>
          <w:rFonts w:ascii="Arial" w:eastAsia="Arial" w:hAnsi="Arial" w:cs="Arial"/>
        </w:rPr>
        <w:t>xa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ng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</w:rPr>
        <w:t>ac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-2"/>
        </w:rPr>
        <w:t>v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es,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2"/>
        </w:rPr>
        <w:t>s</w:t>
      </w:r>
      <w:r w:rsidR="007B3FBD">
        <w:rPr>
          <w:rFonts w:ascii="Arial" w:eastAsia="Arial" w:hAnsi="Arial" w:cs="Arial"/>
        </w:rPr>
        <w:t>ks and</w:t>
      </w:r>
      <w:r w:rsidR="007B3FBD">
        <w:rPr>
          <w:rFonts w:ascii="Arial" w:eastAsia="Arial" w:hAnsi="Arial" w:cs="Arial"/>
          <w:spacing w:val="30"/>
        </w:rPr>
        <w:t xml:space="preserve"> 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</w:rPr>
        <w:t>es</w:t>
      </w:r>
      <w:r w:rsidR="007B3FBD">
        <w:rPr>
          <w:rFonts w:ascii="Arial" w:eastAsia="Arial" w:hAnsi="Arial" w:cs="Arial"/>
          <w:spacing w:val="30"/>
        </w:rPr>
        <w:t xml:space="preserve"> 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</w:rPr>
        <w:t>f</w:t>
      </w:r>
      <w:r w:rsidR="007B3FBD">
        <w:rPr>
          <w:rFonts w:ascii="Arial" w:eastAsia="Arial" w:hAnsi="Arial" w:cs="Arial"/>
          <w:spacing w:val="33"/>
        </w:rPr>
        <w:t xml:space="preserve">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he</w:t>
      </w:r>
      <w:r w:rsidR="007B3FBD">
        <w:rPr>
          <w:rFonts w:ascii="Arial" w:eastAsia="Arial" w:hAnsi="Arial" w:cs="Arial"/>
          <w:spacing w:val="27"/>
        </w:rPr>
        <w:t xml:space="preserve"> </w:t>
      </w:r>
      <w:r w:rsidR="007B3FBD">
        <w:rPr>
          <w:rFonts w:ascii="Arial" w:eastAsia="Arial" w:hAnsi="Arial" w:cs="Arial"/>
          <w:spacing w:val="1"/>
        </w:rPr>
        <w:t>j</w:t>
      </w:r>
      <w:r w:rsidR="007B3FBD">
        <w:rPr>
          <w:rFonts w:ascii="Arial" w:eastAsia="Arial" w:hAnsi="Arial" w:cs="Arial"/>
        </w:rPr>
        <w:t>ob</w:t>
      </w:r>
      <w:r w:rsidR="007B3FBD">
        <w:rPr>
          <w:rFonts w:ascii="Arial" w:eastAsia="Arial" w:hAnsi="Arial" w:cs="Arial"/>
          <w:spacing w:val="30"/>
        </w:rPr>
        <w:t xml:space="preserve"> </w:t>
      </w:r>
      <w:r w:rsidR="007B3FBD">
        <w:rPr>
          <w:rFonts w:ascii="Arial" w:eastAsia="Arial" w:hAnsi="Arial" w:cs="Arial"/>
        </w:rPr>
        <w:t>and</w:t>
      </w:r>
      <w:r w:rsidR="007B3FBD">
        <w:rPr>
          <w:rFonts w:ascii="Arial" w:eastAsia="Arial" w:hAnsi="Arial" w:cs="Arial"/>
          <w:spacing w:val="27"/>
        </w:rPr>
        <w:t xml:space="preserve">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he</w:t>
      </w:r>
      <w:r w:rsidR="007B3FBD">
        <w:rPr>
          <w:rFonts w:ascii="Arial" w:eastAsia="Arial" w:hAnsi="Arial" w:cs="Arial"/>
          <w:spacing w:val="30"/>
        </w:rPr>
        <w:t xml:space="preserve"> </w:t>
      </w:r>
      <w:r w:rsidR="007B3FBD">
        <w:rPr>
          <w:rFonts w:ascii="Arial" w:eastAsia="Arial" w:hAnsi="Arial" w:cs="Arial"/>
        </w:rPr>
        <w:t>co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p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ency</w:t>
      </w:r>
      <w:r w:rsidR="007B3FBD">
        <w:rPr>
          <w:rFonts w:ascii="Arial" w:eastAsia="Arial" w:hAnsi="Arial" w:cs="Arial"/>
          <w:spacing w:val="28"/>
        </w:rPr>
        <w:t xml:space="preserve"> 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2"/>
        </w:rPr>
        <w:t>q</w:t>
      </w:r>
      <w:r w:rsidR="007B3FBD">
        <w:rPr>
          <w:rFonts w:ascii="Arial" w:eastAsia="Arial" w:hAnsi="Arial" w:cs="Arial"/>
        </w:rPr>
        <w:t>u</w:t>
      </w:r>
      <w:r w:rsidR="007B3FBD">
        <w:rPr>
          <w:rFonts w:ascii="Arial" w:eastAsia="Arial" w:hAnsi="Arial" w:cs="Arial"/>
          <w:spacing w:val="-4"/>
        </w:rPr>
        <w:t>i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en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28"/>
        </w:rPr>
        <w:t xml:space="preserve"> </w:t>
      </w:r>
      <w:r w:rsidR="007B3FBD">
        <w:rPr>
          <w:rFonts w:ascii="Arial" w:eastAsia="Arial" w:hAnsi="Arial" w:cs="Arial"/>
          <w:spacing w:val="1"/>
        </w:rPr>
        <w:t>f</w:t>
      </w:r>
      <w:r w:rsidR="007B3FBD">
        <w:rPr>
          <w:rFonts w:ascii="Arial" w:eastAsia="Arial" w:hAnsi="Arial" w:cs="Arial"/>
        </w:rPr>
        <w:t>or</w:t>
      </w:r>
      <w:r w:rsidR="007B3FBD">
        <w:rPr>
          <w:rFonts w:ascii="Arial" w:eastAsia="Arial" w:hAnsi="Arial" w:cs="Arial"/>
          <w:spacing w:val="31"/>
        </w:rPr>
        <w:t xml:space="preserve"> 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  <w:spacing w:val="1"/>
        </w:rPr>
        <w:t>ff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2"/>
        </w:rPr>
        <w:t>c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-2"/>
        </w:rPr>
        <w:t>v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30"/>
        </w:rPr>
        <w:t xml:space="preserve"> </w:t>
      </w:r>
      <w:r w:rsidR="007B3FBD">
        <w:rPr>
          <w:rFonts w:ascii="Arial" w:eastAsia="Arial" w:hAnsi="Arial" w:cs="Arial"/>
        </w:rPr>
        <w:t>pe</w:t>
      </w:r>
      <w:r w:rsidR="007B3FBD">
        <w:rPr>
          <w:rFonts w:ascii="Arial" w:eastAsia="Arial" w:hAnsi="Arial" w:cs="Arial"/>
          <w:spacing w:val="-2"/>
        </w:rPr>
        <w:t>r</w:t>
      </w:r>
      <w:r w:rsidR="007B3FBD">
        <w:rPr>
          <w:rFonts w:ascii="Arial" w:eastAsia="Arial" w:hAnsi="Arial" w:cs="Arial"/>
          <w:spacing w:val="3"/>
        </w:rPr>
        <w:t>f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  <w:spacing w:val="1"/>
        </w:rPr>
        <w:t>rm</w:t>
      </w:r>
      <w:r w:rsidR="007B3FBD">
        <w:rPr>
          <w:rFonts w:ascii="Arial" w:eastAsia="Arial" w:hAnsi="Arial" w:cs="Arial"/>
        </w:rPr>
        <w:t>anc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</w:rPr>
        <w:t>.</w:t>
      </w:r>
      <w:r w:rsidR="007B3FBD">
        <w:rPr>
          <w:rFonts w:ascii="Arial" w:eastAsia="Arial" w:hAnsi="Arial" w:cs="Arial"/>
          <w:spacing w:val="26"/>
        </w:rPr>
        <w:t xml:space="preserve"> </w:t>
      </w:r>
      <w:r w:rsidR="007B3FBD">
        <w:rPr>
          <w:rFonts w:ascii="Arial" w:eastAsia="Arial" w:hAnsi="Arial" w:cs="Arial"/>
          <w:spacing w:val="8"/>
        </w:rPr>
        <w:t>W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  <w:spacing w:val="-2"/>
        </w:rPr>
        <w:t>r</w:t>
      </w:r>
      <w:r w:rsidR="007B3FBD">
        <w:rPr>
          <w:rFonts w:ascii="Arial" w:eastAsia="Arial" w:hAnsi="Arial" w:cs="Arial"/>
        </w:rPr>
        <w:t>k</w:t>
      </w:r>
      <w:r w:rsidR="007B3FBD">
        <w:rPr>
          <w:rFonts w:ascii="Arial" w:eastAsia="Arial" w:hAnsi="Arial" w:cs="Arial"/>
          <w:spacing w:val="30"/>
        </w:rPr>
        <w:t xml:space="preserve"> </w:t>
      </w:r>
      <w:r w:rsidR="007B3FBD">
        <w:rPr>
          <w:rFonts w:ascii="Arial" w:eastAsia="Arial" w:hAnsi="Arial" w:cs="Arial"/>
        </w:rPr>
        <w:t>ana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  <w:spacing w:val="-2"/>
        </w:rPr>
        <w:t>y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s he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</w:rPr>
        <w:t>ps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 ensu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ng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hat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</w:rPr>
        <w:t xml:space="preserve">a </w:t>
      </w:r>
      <w:r w:rsidR="007B3FBD">
        <w:rPr>
          <w:rFonts w:ascii="Arial" w:eastAsia="Arial" w:hAnsi="Arial" w:cs="Arial"/>
          <w:spacing w:val="2"/>
        </w:rPr>
        <w:t>g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-2"/>
        </w:rPr>
        <w:t>v</w:t>
      </w:r>
      <w:r w:rsidR="007B3FBD">
        <w:rPr>
          <w:rFonts w:ascii="Arial" w:eastAsia="Arial" w:hAnsi="Arial" w:cs="Arial"/>
        </w:rPr>
        <w:t xml:space="preserve">en </w:t>
      </w:r>
      <w:r w:rsidR="007B3FBD">
        <w:rPr>
          <w:rFonts w:ascii="Arial" w:eastAsia="Arial" w:hAnsi="Arial" w:cs="Arial"/>
          <w:spacing w:val="1"/>
        </w:rPr>
        <w:t>tr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ng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3"/>
        </w:rPr>
        <w:t>h</w:t>
      </w:r>
      <w:r w:rsidR="007B3FBD">
        <w:rPr>
          <w:rFonts w:ascii="Arial" w:eastAsia="Arial" w:hAnsi="Arial" w:cs="Arial"/>
        </w:rPr>
        <w:t>od and con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2"/>
        </w:rPr>
        <w:t>x</w:t>
      </w:r>
      <w:r w:rsidR="007B3FBD">
        <w:rPr>
          <w:rFonts w:ascii="Arial" w:eastAsia="Arial" w:hAnsi="Arial" w:cs="Arial"/>
        </w:rPr>
        <w:t>t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e a</w:t>
      </w:r>
      <w:r w:rsidR="007B3FBD">
        <w:rPr>
          <w:rFonts w:ascii="Arial" w:eastAsia="Arial" w:hAnsi="Arial" w:cs="Arial"/>
          <w:spacing w:val="-1"/>
        </w:rPr>
        <w:t>li</w:t>
      </w:r>
      <w:r w:rsidR="007B3FBD">
        <w:rPr>
          <w:rFonts w:ascii="Arial" w:eastAsia="Arial" w:hAnsi="Arial" w:cs="Arial"/>
          <w:spacing w:val="2"/>
        </w:rPr>
        <w:t>g</w:t>
      </w:r>
      <w:r w:rsidR="007B3FBD">
        <w:rPr>
          <w:rFonts w:ascii="Arial" w:eastAsia="Arial" w:hAnsi="Arial" w:cs="Arial"/>
        </w:rPr>
        <w:t xml:space="preserve">ned </w:t>
      </w:r>
      <w:r w:rsidR="007B3FBD">
        <w:rPr>
          <w:rFonts w:ascii="Arial" w:eastAsia="Arial" w:hAnsi="Arial" w:cs="Arial"/>
          <w:spacing w:val="-1"/>
        </w:rPr>
        <w:t>wi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 xml:space="preserve">h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 xml:space="preserve">he 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2"/>
        </w:rPr>
        <w:t>v</w:t>
      </w:r>
      <w:r w:rsidR="007B3FBD">
        <w:rPr>
          <w:rFonts w:ascii="Arial" w:eastAsia="Arial" w:hAnsi="Arial" w:cs="Arial"/>
        </w:rPr>
        <w:t>ant</w:t>
      </w:r>
      <w:r w:rsidR="007B3FBD">
        <w:rPr>
          <w:rFonts w:ascii="Arial" w:eastAsia="Arial" w:hAnsi="Arial" w:cs="Arial"/>
          <w:spacing w:val="1"/>
        </w:rPr>
        <w:t xml:space="preserve"> j</w:t>
      </w:r>
      <w:r w:rsidR="007B3FBD">
        <w:rPr>
          <w:rFonts w:ascii="Arial" w:eastAsia="Arial" w:hAnsi="Arial" w:cs="Arial"/>
        </w:rPr>
        <w:t xml:space="preserve">ob 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1"/>
        </w:rPr>
        <w:t>l</w:t>
      </w:r>
      <w:r w:rsidR="007B3FBD">
        <w:rPr>
          <w:rFonts w:ascii="Arial" w:eastAsia="Arial" w:hAnsi="Arial" w:cs="Arial"/>
        </w:rPr>
        <w:t xml:space="preserve">e. </w:t>
      </w:r>
      <w:r w:rsidR="007B3FBD">
        <w:rPr>
          <w:rFonts w:ascii="Arial" w:eastAsia="Arial" w:hAnsi="Arial" w:cs="Arial"/>
          <w:spacing w:val="5"/>
        </w:rPr>
        <w:t>W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  <w:spacing w:val="-2"/>
        </w:rPr>
        <w:t>r</w:t>
      </w:r>
      <w:r w:rsidR="007B3FBD">
        <w:rPr>
          <w:rFonts w:ascii="Arial" w:eastAsia="Arial" w:hAnsi="Arial" w:cs="Arial"/>
        </w:rPr>
        <w:t>k</w:t>
      </w:r>
      <w:r w:rsidR="007B3FBD">
        <w:rPr>
          <w:rFonts w:ascii="Arial" w:eastAsia="Arial" w:hAnsi="Arial" w:cs="Arial"/>
          <w:spacing w:val="-1"/>
        </w:rPr>
        <w:t xml:space="preserve"> </w:t>
      </w:r>
      <w:r w:rsidR="007B3FBD">
        <w:rPr>
          <w:rFonts w:ascii="Arial" w:eastAsia="Arial" w:hAnsi="Arial" w:cs="Arial"/>
        </w:rPr>
        <w:t>ana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  <w:spacing w:val="-2"/>
        </w:rPr>
        <w:t>y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</w:rPr>
        <w:t>seeks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</w:rPr>
        <w:t>an</w:t>
      </w:r>
      <w:r w:rsidR="007B3FBD">
        <w:rPr>
          <w:rFonts w:ascii="Arial" w:eastAsia="Arial" w:hAnsi="Arial" w:cs="Arial"/>
          <w:spacing w:val="-2"/>
        </w:rPr>
        <w:t>s</w:t>
      </w:r>
      <w:r w:rsidR="007B3FBD">
        <w:rPr>
          <w:rFonts w:ascii="Arial" w:eastAsia="Arial" w:hAnsi="Arial" w:cs="Arial"/>
          <w:spacing w:val="-4"/>
        </w:rPr>
        <w:t>w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1"/>
        </w:rPr>
        <w:t xml:space="preserve"> t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-2"/>
        </w:rPr>
        <w:t xml:space="preserve">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he</w:t>
      </w:r>
      <w:r w:rsidR="007B3FBD">
        <w:rPr>
          <w:rFonts w:ascii="Arial" w:eastAsia="Arial" w:hAnsi="Arial" w:cs="Arial"/>
          <w:spacing w:val="-2"/>
        </w:rPr>
        <w:t xml:space="preserve"> </w:t>
      </w:r>
      <w:r w:rsidR="007B3FBD">
        <w:rPr>
          <w:rFonts w:ascii="Arial" w:eastAsia="Arial" w:hAnsi="Arial" w:cs="Arial"/>
          <w:spacing w:val="1"/>
        </w:rPr>
        <w:t>f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-1"/>
        </w:rPr>
        <w:t>ll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-1"/>
        </w:rPr>
        <w:t>wi</w:t>
      </w:r>
      <w:r w:rsidR="007B3FBD">
        <w:rPr>
          <w:rFonts w:ascii="Arial" w:eastAsia="Arial" w:hAnsi="Arial" w:cs="Arial"/>
        </w:rPr>
        <w:t>ng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  <w:spacing w:val="2"/>
        </w:rPr>
        <w:t>q</w:t>
      </w:r>
      <w:r w:rsidR="007B3FBD">
        <w:rPr>
          <w:rFonts w:ascii="Arial" w:eastAsia="Arial" w:hAnsi="Arial" w:cs="Arial"/>
        </w:rPr>
        <w:t>u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ons:</w:t>
      </w:r>
    </w:p>
    <w:p w:rsidR="00514D7B" w:rsidRDefault="00CE1EAD">
      <w:pPr>
        <w:tabs>
          <w:tab w:val="left" w:pos="4320"/>
        </w:tabs>
        <w:spacing w:before="16" w:after="0" w:line="240" w:lineRule="auto"/>
        <w:ind w:left="3964" w:right="-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noProof/>
          <w:lang w:val="en-AU" w:eastAsia="en-AU"/>
        </w:rPr>
        <w:pict>
          <v:group id="_x0000_s1650" style="position:absolute;left:0;text-align:left;margin-left:25.65pt;margin-top:2.15pt;width:144.6pt;height:12.6pt;z-index:-251617792" coordorigin="1493,10930" coordsize="2892,252" o:regroupid="1">
            <v:shape id="_x0000_s1651" style="position:absolute;left:1493;top:10930;width:2892;height:252" coordorigin="1493,10930" coordsize="2892,252" path="m1493,11182r2892,l4385,10930r-2892,l1493,11182e" fillcolor="lime" stroked="f">
              <v:path arrowok="t"/>
            </v:shape>
          </v:group>
        </w:pict>
      </w:r>
      <w:r w:rsidR="007B3FBD">
        <w:rPr>
          <w:rFonts w:ascii="Times New Roman" w:eastAsia="Times New Roman" w:hAnsi="Times New Roman" w:cs="Times New Roman"/>
          <w:w w:val="131"/>
        </w:rPr>
        <w:t>•</w:t>
      </w:r>
      <w:r w:rsidR="007B3FBD">
        <w:rPr>
          <w:rFonts w:ascii="Times New Roman" w:eastAsia="Times New Roman" w:hAnsi="Times New Roman" w:cs="Times New Roman"/>
        </w:rPr>
        <w:tab/>
      </w:r>
      <w:r w:rsidR="007B3FBD">
        <w:rPr>
          <w:rFonts w:ascii="Arial" w:eastAsia="Arial" w:hAnsi="Arial" w:cs="Arial"/>
          <w:spacing w:val="5"/>
        </w:rPr>
        <w:t>W</w:t>
      </w:r>
      <w:r w:rsidR="007B3FBD">
        <w:rPr>
          <w:rFonts w:ascii="Arial" w:eastAsia="Arial" w:hAnsi="Arial" w:cs="Arial"/>
          <w:spacing w:val="-3"/>
        </w:rPr>
        <w:t>ha</w:t>
      </w:r>
      <w:r w:rsidR="007B3FBD">
        <w:rPr>
          <w:rFonts w:ascii="Arial" w:eastAsia="Arial" w:hAnsi="Arial" w:cs="Arial"/>
        </w:rPr>
        <w:t>t a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2"/>
        </w:rPr>
        <w:t xml:space="preserve">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he</w:t>
      </w:r>
      <w:r w:rsidR="007B3FBD">
        <w:rPr>
          <w:rFonts w:ascii="Arial" w:eastAsia="Arial" w:hAnsi="Arial" w:cs="Arial"/>
          <w:spacing w:val="-2"/>
        </w:rPr>
        <w:t xml:space="preserve"> 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-2"/>
        </w:rPr>
        <w:t xml:space="preserve"> </w:t>
      </w:r>
      <w:ins w:id="228" w:author="Kerrie Abercrombie" w:date="2016-02-23T14:31:00Z">
        <w:r w:rsidR="00FA171D">
          <w:rPr>
            <w:rFonts w:ascii="Arial" w:eastAsia="Arial" w:hAnsi="Arial" w:cs="Arial"/>
            <w:spacing w:val="-2"/>
          </w:rPr>
          <w:t>duties</w:t>
        </w:r>
      </w:ins>
      <w:del w:id="229" w:author="Kerrie Abercrombie" w:date="2016-02-23T14:31:00Z">
        <w:r w:rsidR="007B3FBD" w:rsidDel="00FA171D">
          <w:rPr>
            <w:rFonts w:ascii="Arial" w:eastAsia="Arial" w:hAnsi="Arial" w:cs="Arial"/>
          </w:rPr>
          <w:delText>du</w:delText>
        </w:r>
        <w:r w:rsidR="007B3FBD" w:rsidDel="00FA171D">
          <w:rPr>
            <w:rFonts w:ascii="Arial" w:eastAsia="Arial" w:hAnsi="Arial" w:cs="Arial"/>
            <w:spacing w:val="1"/>
          </w:rPr>
          <w:delText>t</w:delText>
        </w:r>
        <w:r w:rsidR="007B3FBD" w:rsidDel="00FA171D">
          <w:rPr>
            <w:rFonts w:ascii="Arial" w:eastAsia="Arial" w:hAnsi="Arial" w:cs="Arial"/>
            <w:spacing w:val="-1"/>
          </w:rPr>
          <w:delText>i</w:delText>
        </w:r>
        <w:r w:rsidR="007B3FBD" w:rsidDel="00FA171D">
          <w:rPr>
            <w:rFonts w:ascii="Arial" w:eastAsia="Arial" w:hAnsi="Arial" w:cs="Arial"/>
            <w:spacing w:val="-3"/>
          </w:rPr>
          <w:delText>n</w:delText>
        </w:r>
        <w:r w:rsidR="007B3FBD" w:rsidDel="00FA171D">
          <w:rPr>
            <w:rFonts w:ascii="Arial" w:eastAsia="Arial" w:hAnsi="Arial" w:cs="Arial"/>
            <w:spacing w:val="2"/>
          </w:rPr>
          <w:delText>g</w:delText>
        </w:r>
        <w:r w:rsidR="007B3FBD" w:rsidDel="00FA171D">
          <w:rPr>
            <w:rFonts w:ascii="Arial" w:eastAsia="Arial" w:hAnsi="Arial" w:cs="Arial"/>
          </w:rPr>
          <w:delText>s</w:delText>
        </w:r>
      </w:del>
      <w:r w:rsidR="007B3FBD">
        <w:rPr>
          <w:rFonts w:ascii="Arial" w:eastAsia="Arial" w:hAnsi="Arial" w:cs="Arial"/>
        </w:rPr>
        <w:t xml:space="preserve"> ?</w:t>
      </w:r>
    </w:p>
    <w:p w:rsidR="00514D7B" w:rsidRDefault="007B3FBD">
      <w:pPr>
        <w:tabs>
          <w:tab w:val="left" w:pos="4320"/>
        </w:tabs>
        <w:spacing w:before="12" w:after="0" w:line="240" w:lineRule="auto"/>
        <w:ind w:left="3964" w:right="-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spacing w:val="5"/>
        </w:rPr>
        <w:t>W</w:t>
      </w:r>
      <w:r>
        <w:rPr>
          <w:rFonts w:ascii="Arial" w:eastAsia="Arial" w:hAnsi="Arial" w:cs="Arial"/>
          <w:spacing w:val="-3"/>
        </w:rPr>
        <w:t>ha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e,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ill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ude</w:t>
      </w:r>
      <w:r>
        <w:rPr>
          <w:rFonts w:ascii="Arial" w:eastAsia="Arial" w:hAnsi="Arial" w:cs="Arial"/>
          <w:spacing w:val="-2"/>
        </w:rPr>
        <w:t xml:space="preserve"> </w:t>
      </w:r>
      <w:proofErr w:type="gram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 ?</w:t>
      </w:r>
      <w:proofErr w:type="gramEnd"/>
    </w:p>
    <w:p w:rsidR="00514D7B" w:rsidRDefault="007B3FBD">
      <w:pPr>
        <w:tabs>
          <w:tab w:val="left" w:pos="4320"/>
        </w:tabs>
        <w:spacing w:before="15" w:after="0" w:line="240" w:lineRule="auto"/>
        <w:ind w:left="3964" w:right="-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hat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eop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</w:rPr>
        <w:t>pec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proofErr w:type="gramStart"/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?</w:t>
      </w:r>
      <w:proofErr w:type="gramEnd"/>
    </w:p>
    <w:p w:rsidR="00514D7B" w:rsidRDefault="007B3FBD">
      <w:pPr>
        <w:tabs>
          <w:tab w:val="left" w:pos="4320"/>
        </w:tabs>
        <w:spacing w:before="15" w:after="0" w:line="248" w:lineRule="exact"/>
        <w:ind w:left="3964" w:right="-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w w:val="131"/>
          <w:position w:val="-1"/>
        </w:rPr>
        <w:t>•</w:t>
      </w:r>
      <w:r>
        <w:rPr>
          <w:rFonts w:ascii="Times New Roman" w:eastAsia="Times New Roman" w:hAnsi="Times New Roman" w:cs="Times New Roman"/>
          <w:position w:val="-1"/>
        </w:rPr>
        <w:tab/>
      </w:r>
      <w:r>
        <w:rPr>
          <w:rFonts w:ascii="Arial" w:eastAsia="Arial" w:hAnsi="Arial" w:cs="Arial"/>
          <w:spacing w:val="1"/>
          <w:position w:val="-1"/>
        </w:rPr>
        <w:t>I</w:t>
      </w:r>
      <w:r>
        <w:rPr>
          <w:rFonts w:ascii="Arial" w:eastAsia="Arial" w:hAnsi="Arial" w:cs="Arial"/>
          <w:position w:val="-1"/>
        </w:rPr>
        <w:t>s</w:t>
      </w:r>
      <w:r>
        <w:rPr>
          <w:rFonts w:ascii="Arial" w:eastAsia="Arial" w:hAnsi="Arial" w:cs="Arial"/>
          <w:spacing w:val="-1"/>
          <w:position w:val="-1"/>
        </w:rPr>
        <w:t xml:space="preserve"> </w:t>
      </w:r>
      <w:r>
        <w:rPr>
          <w:rFonts w:ascii="Arial" w:eastAsia="Arial" w:hAnsi="Arial" w:cs="Arial"/>
          <w:spacing w:val="1"/>
          <w:position w:val="-1"/>
        </w:rPr>
        <w:t>t</w:t>
      </w:r>
      <w:r>
        <w:rPr>
          <w:rFonts w:ascii="Arial" w:eastAsia="Arial" w:hAnsi="Arial" w:cs="Arial"/>
          <w:position w:val="-1"/>
        </w:rPr>
        <w:t>he</w:t>
      </w:r>
      <w:r>
        <w:rPr>
          <w:rFonts w:ascii="Arial" w:eastAsia="Arial" w:hAnsi="Arial" w:cs="Arial"/>
          <w:spacing w:val="1"/>
          <w:position w:val="-1"/>
        </w:rPr>
        <w:t xml:space="preserve"> </w:t>
      </w:r>
      <w:r>
        <w:rPr>
          <w:rFonts w:ascii="Arial" w:eastAsia="Arial" w:hAnsi="Arial" w:cs="Arial"/>
          <w:spacing w:val="-3"/>
          <w:position w:val="-1"/>
        </w:rPr>
        <w:t>V</w:t>
      </w:r>
      <w:r>
        <w:rPr>
          <w:rFonts w:ascii="Arial" w:eastAsia="Arial" w:hAnsi="Arial" w:cs="Arial"/>
          <w:spacing w:val="2"/>
          <w:position w:val="-1"/>
        </w:rPr>
        <w:t>T</w:t>
      </w:r>
      <w:r>
        <w:rPr>
          <w:rFonts w:ascii="Arial" w:eastAsia="Arial" w:hAnsi="Arial" w:cs="Arial"/>
          <w:spacing w:val="-3"/>
          <w:position w:val="-1"/>
        </w:rPr>
        <w:t>S</w:t>
      </w:r>
      <w:r>
        <w:rPr>
          <w:rFonts w:ascii="Arial" w:eastAsia="Arial" w:hAnsi="Arial" w:cs="Arial"/>
          <w:position w:val="-1"/>
        </w:rPr>
        <w:t>O</w:t>
      </w:r>
      <w:r>
        <w:rPr>
          <w:rFonts w:ascii="Arial" w:eastAsia="Arial" w:hAnsi="Arial" w:cs="Arial"/>
          <w:spacing w:val="2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c</w:t>
      </w:r>
      <w:r>
        <w:rPr>
          <w:rFonts w:ascii="Arial" w:eastAsia="Arial" w:hAnsi="Arial" w:cs="Arial"/>
          <w:spacing w:val="-3"/>
          <w:position w:val="-1"/>
        </w:rPr>
        <w:t>u</w:t>
      </w:r>
      <w:r>
        <w:rPr>
          <w:rFonts w:ascii="Arial" w:eastAsia="Arial" w:hAnsi="Arial" w:cs="Arial"/>
          <w:spacing w:val="1"/>
          <w:position w:val="-1"/>
        </w:rPr>
        <w:t>rr</w:t>
      </w:r>
      <w:r>
        <w:rPr>
          <w:rFonts w:ascii="Arial" w:eastAsia="Arial" w:hAnsi="Arial" w:cs="Arial"/>
          <w:position w:val="-1"/>
        </w:rPr>
        <w:t>e</w:t>
      </w:r>
      <w:r>
        <w:rPr>
          <w:rFonts w:ascii="Arial" w:eastAsia="Arial" w:hAnsi="Arial" w:cs="Arial"/>
          <w:spacing w:val="-3"/>
          <w:position w:val="-1"/>
        </w:rPr>
        <w:t>n</w:t>
      </w:r>
      <w:r>
        <w:rPr>
          <w:rFonts w:ascii="Arial" w:eastAsia="Arial" w:hAnsi="Arial" w:cs="Arial"/>
          <w:spacing w:val="1"/>
          <w:position w:val="-1"/>
        </w:rPr>
        <w:t>t</w:t>
      </w:r>
      <w:r>
        <w:rPr>
          <w:rFonts w:ascii="Arial" w:eastAsia="Arial" w:hAnsi="Arial" w:cs="Arial"/>
          <w:spacing w:val="-1"/>
          <w:position w:val="-1"/>
        </w:rPr>
        <w:t>l</w:t>
      </w:r>
      <w:r>
        <w:rPr>
          <w:rFonts w:ascii="Arial" w:eastAsia="Arial" w:hAnsi="Arial" w:cs="Arial"/>
          <w:position w:val="-1"/>
        </w:rPr>
        <w:t>y</w:t>
      </w:r>
      <w:r>
        <w:rPr>
          <w:rFonts w:ascii="Arial" w:eastAsia="Arial" w:hAnsi="Arial" w:cs="Arial"/>
          <w:spacing w:val="-1"/>
          <w:position w:val="-1"/>
        </w:rPr>
        <w:t xml:space="preserve"> </w:t>
      </w:r>
      <w:r>
        <w:rPr>
          <w:rFonts w:ascii="Arial" w:eastAsia="Arial" w:hAnsi="Arial" w:cs="Arial"/>
          <w:spacing w:val="-2"/>
          <w:position w:val="-1"/>
        </w:rPr>
        <w:t>m</w:t>
      </w:r>
      <w:r>
        <w:rPr>
          <w:rFonts w:ascii="Arial" w:eastAsia="Arial" w:hAnsi="Arial" w:cs="Arial"/>
          <w:position w:val="-1"/>
        </w:rPr>
        <w:t>ee</w:t>
      </w:r>
      <w:r>
        <w:rPr>
          <w:rFonts w:ascii="Arial" w:eastAsia="Arial" w:hAnsi="Arial" w:cs="Arial"/>
          <w:spacing w:val="1"/>
          <w:position w:val="-1"/>
        </w:rPr>
        <w:t>t</w:t>
      </w:r>
      <w:r>
        <w:rPr>
          <w:rFonts w:ascii="Arial" w:eastAsia="Arial" w:hAnsi="Arial" w:cs="Arial"/>
          <w:spacing w:val="-1"/>
          <w:position w:val="-1"/>
        </w:rPr>
        <w:t>i</w:t>
      </w:r>
      <w:r>
        <w:rPr>
          <w:rFonts w:ascii="Arial" w:eastAsia="Arial" w:hAnsi="Arial" w:cs="Arial"/>
          <w:position w:val="-1"/>
        </w:rPr>
        <w:t>ng</w:t>
      </w:r>
      <w:r>
        <w:rPr>
          <w:rFonts w:ascii="Arial" w:eastAsia="Arial" w:hAnsi="Arial" w:cs="Arial"/>
          <w:spacing w:val="1"/>
          <w:position w:val="-1"/>
        </w:rPr>
        <w:t xml:space="preserve"> t</w:t>
      </w:r>
      <w:r>
        <w:rPr>
          <w:rFonts w:ascii="Arial" w:eastAsia="Arial" w:hAnsi="Arial" w:cs="Arial"/>
          <w:position w:val="-1"/>
        </w:rPr>
        <w:t>h</w:t>
      </w:r>
      <w:r>
        <w:rPr>
          <w:rFonts w:ascii="Arial" w:eastAsia="Arial" w:hAnsi="Arial" w:cs="Arial"/>
          <w:spacing w:val="-1"/>
          <w:position w:val="-1"/>
        </w:rPr>
        <w:t>i</w:t>
      </w:r>
      <w:r>
        <w:rPr>
          <w:rFonts w:ascii="Arial" w:eastAsia="Arial" w:hAnsi="Arial" w:cs="Arial"/>
          <w:position w:val="-1"/>
        </w:rPr>
        <w:t>s</w:t>
      </w:r>
      <w:r>
        <w:rPr>
          <w:rFonts w:ascii="Arial" w:eastAsia="Arial" w:hAnsi="Arial" w:cs="Arial"/>
          <w:spacing w:val="-1"/>
          <w:position w:val="-1"/>
        </w:rPr>
        <w:t xml:space="preserve"> </w:t>
      </w:r>
      <w:proofErr w:type="gramStart"/>
      <w:r>
        <w:rPr>
          <w:rFonts w:ascii="Arial" w:eastAsia="Arial" w:hAnsi="Arial" w:cs="Arial"/>
          <w:position w:val="-1"/>
        </w:rPr>
        <w:t>s</w:t>
      </w:r>
      <w:r>
        <w:rPr>
          <w:rFonts w:ascii="Arial" w:eastAsia="Arial" w:hAnsi="Arial" w:cs="Arial"/>
          <w:spacing w:val="1"/>
          <w:position w:val="-1"/>
        </w:rPr>
        <w:t>t</w:t>
      </w:r>
      <w:r>
        <w:rPr>
          <w:rFonts w:ascii="Arial" w:eastAsia="Arial" w:hAnsi="Arial" w:cs="Arial"/>
          <w:position w:val="-1"/>
        </w:rPr>
        <w:t>and</w:t>
      </w:r>
      <w:r>
        <w:rPr>
          <w:rFonts w:ascii="Arial" w:eastAsia="Arial" w:hAnsi="Arial" w:cs="Arial"/>
          <w:spacing w:val="-3"/>
          <w:position w:val="-1"/>
        </w:rPr>
        <w:t>a</w:t>
      </w:r>
      <w:r>
        <w:rPr>
          <w:rFonts w:ascii="Arial" w:eastAsia="Arial" w:hAnsi="Arial" w:cs="Arial"/>
          <w:spacing w:val="1"/>
          <w:position w:val="-1"/>
        </w:rPr>
        <w:t>r</w:t>
      </w:r>
      <w:r>
        <w:rPr>
          <w:rFonts w:ascii="Arial" w:eastAsia="Arial" w:hAnsi="Arial" w:cs="Arial"/>
          <w:position w:val="-1"/>
        </w:rPr>
        <w:t>d</w:t>
      </w:r>
      <w:r>
        <w:rPr>
          <w:rFonts w:ascii="Arial" w:eastAsia="Arial" w:hAnsi="Arial" w:cs="Arial"/>
          <w:spacing w:val="1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?</w:t>
      </w:r>
      <w:proofErr w:type="gramEnd"/>
    </w:p>
    <w:p w:rsidR="00514D7B" w:rsidDel="006F3D04" w:rsidRDefault="00514D7B">
      <w:pPr>
        <w:spacing w:before="6" w:after="0" w:line="220" w:lineRule="exact"/>
        <w:rPr>
          <w:del w:id="230" w:author="Kerrie Abercrombie" w:date="2016-02-23T15:00:00Z"/>
        </w:rPr>
      </w:pPr>
    </w:p>
    <w:p w:rsidR="006F3D04" w:rsidRDefault="006F3D04" w:rsidP="006F3D04">
      <w:pPr>
        <w:spacing w:before="6" w:after="0" w:line="220" w:lineRule="exact"/>
        <w:rPr>
          <w:ins w:id="231" w:author="Kerrie Abercrombie" w:date="2016-02-23T15:02:00Z"/>
          <w:rFonts w:ascii="Arial" w:eastAsia="Arial" w:hAnsi="Arial" w:cs="Arial"/>
        </w:rPr>
      </w:pPr>
      <w:commentRangeStart w:id="232"/>
      <w:ins w:id="233" w:author="Kerrie Abercrombie" w:date="2016-02-23T14:57:00Z">
        <w:r>
          <w:rPr>
            <w:rFonts w:ascii="Arial" w:eastAsia="Arial" w:hAnsi="Arial" w:cs="Arial"/>
            <w:spacing w:val="2"/>
          </w:rPr>
          <w:t>Where</w:t>
        </w:r>
      </w:ins>
      <w:commentRangeEnd w:id="232"/>
      <w:ins w:id="234" w:author="Kerrie Abercrombie" w:date="2016-02-25T11:11:00Z">
        <w:r w:rsidR="00B1680E">
          <w:rPr>
            <w:rStyle w:val="CommentReference"/>
          </w:rPr>
          <w:commentReference w:id="232"/>
        </w:r>
      </w:ins>
      <w:ins w:id="235" w:author="Kerrie Abercrombie" w:date="2016-02-23T14:57:00Z">
        <w:r>
          <w:rPr>
            <w:rFonts w:ascii="Arial" w:eastAsia="Arial" w:hAnsi="Arial" w:cs="Arial"/>
            <w:spacing w:val="2"/>
          </w:rPr>
          <w:t xml:space="preserve"> performance problems have been </w:t>
        </w:r>
      </w:ins>
      <w:ins w:id="236" w:author="Kerrie Abercrombie" w:date="2016-02-23T14:58:00Z">
        <w:r>
          <w:rPr>
            <w:rFonts w:ascii="Arial" w:eastAsia="Arial" w:hAnsi="Arial" w:cs="Arial"/>
            <w:spacing w:val="2"/>
          </w:rPr>
          <w:t>identified</w:t>
        </w:r>
      </w:ins>
      <w:ins w:id="237" w:author="Kerrie Abercrombie" w:date="2016-02-23T14:57:00Z">
        <w:r>
          <w:rPr>
            <w:rFonts w:ascii="Arial" w:eastAsia="Arial" w:hAnsi="Arial" w:cs="Arial"/>
            <w:spacing w:val="2"/>
          </w:rPr>
          <w:t xml:space="preserve"> </w:t>
        </w:r>
      </w:ins>
      <w:ins w:id="238" w:author="Kerrie Abercrombie" w:date="2016-02-23T14:58:00Z">
        <w:r>
          <w:rPr>
            <w:rFonts w:ascii="Arial" w:eastAsia="Arial" w:hAnsi="Arial" w:cs="Arial"/>
            <w:spacing w:val="2"/>
          </w:rPr>
          <w:t xml:space="preserve">with VTS personnel it is important to </w:t>
        </w:r>
      </w:ins>
      <w:ins w:id="239" w:author="Kerrie Abercrombie" w:date="2016-02-23T15:01:00Z">
        <w:r>
          <w:rPr>
            <w:rFonts w:ascii="Arial" w:eastAsia="Arial" w:hAnsi="Arial" w:cs="Arial"/>
          </w:rPr>
          <w:t xml:space="preserve">assess </w:t>
        </w:r>
      </w:ins>
      <w:ins w:id="240" w:author="Kerrie Abercrombie" w:date="2016-02-23T15:02:00Z">
        <w:r>
          <w:rPr>
            <w:rFonts w:ascii="Arial" w:eastAsia="Arial" w:hAnsi="Arial" w:cs="Arial"/>
          </w:rPr>
          <w:t xml:space="preserve">and </w:t>
        </w:r>
        <w:r>
          <w:rPr>
            <w:rFonts w:ascii="Arial" w:eastAsia="Arial" w:hAnsi="Arial" w:cs="Arial"/>
            <w:spacing w:val="2"/>
          </w:rPr>
          <w:t>q</w:t>
        </w:r>
        <w:r>
          <w:rPr>
            <w:rFonts w:ascii="Arial" w:eastAsia="Arial" w:hAnsi="Arial" w:cs="Arial"/>
          </w:rPr>
          <w:t>ues</w:t>
        </w:r>
        <w:r>
          <w:rPr>
            <w:rFonts w:ascii="Arial" w:eastAsia="Arial" w:hAnsi="Arial" w:cs="Arial"/>
            <w:spacing w:val="1"/>
          </w:rPr>
          <w:t>t</w:t>
        </w:r>
        <w:r>
          <w:rPr>
            <w:rFonts w:ascii="Arial" w:eastAsia="Arial" w:hAnsi="Arial" w:cs="Arial"/>
            <w:spacing w:val="-1"/>
          </w:rPr>
          <w:t>i</w:t>
        </w:r>
        <w:r>
          <w:rPr>
            <w:rFonts w:ascii="Arial" w:eastAsia="Arial" w:hAnsi="Arial" w:cs="Arial"/>
          </w:rPr>
          <w:t>on</w:t>
        </w:r>
        <w:r>
          <w:rPr>
            <w:rFonts w:ascii="Arial" w:eastAsia="Arial" w:hAnsi="Arial" w:cs="Arial"/>
            <w:spacing w:val="30"/>
          </w:rPr>
          <w:t xml:space="preserve"> </w:t>
        </w:r>
        <w:r>
          <w:rPr>
            <w:rFonts w:ascii="Arial" w:eastAsia="Arial" w:hAnsi="Arial" w:cs="Arial"/>
            <w:spacing w:val="-4"/>
          </w:rPr>
          <w:t>w</w:t>
        </w:r>
        <w:r>
          <w:rPr>
            <w:rFonts w:ascii="Arial" w:eastAsia="Arial" w:hAnsi="Arial" w:cs="Arial"/>
          </w:rPr>
          <w:t>he</w:t>
        </w:r>
        <w:r>
          <w:rPr>
            <w:rFonts w:ascii="Arial" w:eastAsia="Arial" w:hAnsi="Arial" w:cs="Arial"/>
            <w:spacing w:val="1"/>
          </w:rPr>
          <w:t>t</w:t>
        </w:r>
        <w:r>
          <w:rPr>
            <w:rFonts w:ascii="Arial" w:eastAsia="Arial" w:hAnsi="Arial" w:cs="Arial"/>
          </w:rPr>
          <w:t>her</w:t>
        </w:r>
        <w:r>
          <w:rPr>
            <w:rFonts w:ascii="Arial" w:eastAsia="Arial" w:hAnsi="Arial" w:cs="Arial"/>
            <w:spacing w:val="28"/>
          </w:rPr>
          <w:t xml:space="preserve"> </w:t>
        </w:r>
        <w:r>
          <w:rPr>
            <w:rFonts w:ascii="Arial" w:eastAsia="Arial" w:hAnsi="Arial" w:cs="Arial"/>
            <w:spacing w:val="1"/>
          </w:rPr>
          <w:t>t</w:t>
        </w:r>
        <w:r>
          <w:rPr>
            <w:rFonts w:ascii="Arial" w:eastAsia="Arial" w:hAnsi="Arial" w:cs="Arial"/>
            <w:spacing w:val="-3"/>
          </w:rPr>
          <w:t>h</w:t>
        </w:r>
        <w:r>
          <w:rPr>
            <w:rFonts w:ascii="Arial" w:eastAsia="Arial" w:hAnsi="Arial" w:cs="Arial"/>
          </w:rPr>
          <w:t>e</w:t>
        </w:r>
        <w:r>
          <w:rPr>
            <w:rFonts w:ascii="Arial" w:eastAsia="Arial" w:hAnsi="Arial" w:cs="Arial"/>
            <w:spacing w:val="30"/>
          </w:rPr>
          <w:t xml:space="preserve"> </w:t>
        </w:r>
        <w:r>
          <w:rPr>
            <w:rFonts w:ascii="Arial" w:eastAsia="Arial" w:hAnsi="Arial" w:cs="Arial"/>
          </w:rPr>
          <w:t>non</w:t>
        </w:r>
        <w:r>
          <w:rPr>
            <w:rFonts w:ascii="Arial" w:eastAsia="Arial" w:hAnsi="Arial" w:cs="Arial"/>
            <w:spacing w:val="2"/>
          </w:rPr>
          <w:t>-</w:t>
        </w:r>
        <w:r>
          <w:rPr>
            <w:rFonts w:ascii="Arial" w:eastAsia="Arial" w:hAnsi="Arial" w:cs="Arial"/>
          </w:rPr>
          <w:t>pe</w:t>
        </w:r>
        <w:r>
          <w:rPr>
            <w:rFonts w:ascii="Arial" w:eastAsia="Arial" w:hAnsi="Arial" w:cs="Arial"/>
            <w:spacing w:val="-2"/>
          </w:rPr>
          <w:t>r</w:t>
        </w:r>
        <w:r>
          <w:rPr>
            <w:rFonts w:ascii="Arial" w:eastAsia="Arial" w:hAnsi="Arial" w:cs="Arial"/>
            <w:spacing w:val="1"/>
          </w:rPr>
          <w:t>f</w:t>
        </w:r>
        <w:r>
          <w:rPr>
            <w:rFonts w:ascii="Arial" w:eastAsia="Arial" w:hAnsi="Arial" w:cs="Arial"/>
          </w:rPr>
          <w:t>o</w:t>
        </w:r>
        <w:r>
          <w:rPr>
            <w:rFonts w:ascii="Arial" w:eastAsia="Arial" w:hAnsi="Arial" w:cs="Arial"/>
            <w:spacing w:val="-2"/>
          </w:rPr>
          <w:t>r</w:t>
        </w:r>
        <w:r>
          <w:rPr>
            <w:rFonts w:ascii="Arial" w:eastAsia="Arial" w:hAnsi="Arial" w:cs="Arial"/>
            <w:spacing w:val="1"/>
          </w:rPr>
          <w:t>m</w:t>
        </w:r>
        <w:r>
          <w:rPr>
            <w:rFonts w:ascii="Arial" w:eastAsia="Arial" w:hAnsi="Arial" w:cs="Arial"/>
          </w:rPr>
          <w:t>ance</w:t>
        </w:r>
        <w:r>
          <w:rPr>
            <w:rFonts w:ascii="Arial" w:eastAsia="Arial" w:hAnsi="Arial" w:cs="Arial"/>
            <w:spacing w:val="30"/>
          </w:rPr>
          <w:t xml:space="preserve"> </w:t>
        </w:r>
        <w:r>
          <w:rPr>
            <w:rFonts w:ascii="Arial" w:eastAsia="Arial" w:hAnsi="Arial" w:cs="Arial"/>
            <w:spacing w:val="-1"/>
          </w:rPr>
          <w:t>i</w:t>
        </w:r>
        <w:r>
          <w:rPr>
            <w:rFonts w:ascii="Arial" w:eastAsia="Arial" w:hAnsi="Arial" w:cs="Arial"/>
          </w:rPr>
          <w:t>s</w:t>
        </w:r>
        <w:r>
          <w:rPr>
            <w:rFonts w:ascii="Arial" w:eastAsia="Arial" w:hAnsi="Arial" w:cs="Arial"/>
            <w:spacing w:val="30"/>
          </w:rPr>
          <w:t xml:space="preserve"> </w:t>
        </w:r>
        <w:r>
          <w:rPr>
            <w:rFonts w:ascii="Arial" w:eastAsia="Arial" w:hAnsi="Arial" w:cs="Arial"/>
            <w:spacing w:val="-3"/>
          </w:rPr>
          <w:t>d</w:t>
        </w:r>
        <w:r>
          <w:rPr>
            <w:rFonts w:ascii="Arial" w:eastAsia="Arial" w:hAnsi="Arial" w:cs="Arial"/>
          </w:rPr>
          <w:t>ue</w:t>
        </w:r>
        <w:r>
          <w:rPr>
            <w:rFonts w:ascii="Arial" w:eastAsia="Arial" w:hAnsi="Arial" w:cs="Arial"/>
            <w:spacing w:val="30"/>
          </w:rPr>
          <w:t xml:space="preserve"> </w:t>
        </w:r>
        <w:r>
          <w:rPr>
            <w:rFonts w:ascii="Arial" w:eastAsia="Arial" w:hAnsi="Arial" w:cs="Arial"/>
            <w:spacing w:val="1"/>
          </w:rPr>
          <w:t>t</w:t>
        </w:r>
        <w:r>
          <w:rPr>
            <w:rFonts w:ascii="Arial" w:eastAsia="Arial" w:hAnsi="Arial" w:cs="Arial"/>
          </w:rPr>
          <w:t>o</w:t>
        </w:r>
        <w:r>
          <w:rPr>
            <w:rFonts w:ascii="Arial" w:eastAsia="Arial" w:hAnsi="Arial" w:cs="Arial"/>
            <w:spacing w:val="30"/>
          </w:rPr>
          <w:t xml:space="preserve"> </w:t>
        </w:r>
        <w:r>
          <w:rPr>
            <w:rFonts w:ascii="Arial" w:eastAsia="Arial" w:hAnsi="Arial" w:cs="Arial"/>
          </w:rPr>
          <w:t>a</w:t>
        </w:r>
        <w:r>
          <w:rPr>
            <w:rFonts w:ascii="Arial" w:eastAsia="Arial" w:hAnsi="Arial" w:cs="Arial"/>
            <w:spacing w:val="30"/>
          </w:rPr>
          <w:t xml:space="preserve"> </w:t>
        </w:r>
        <w:r>
          <w:rPr>
            <w:rFonts w:ascii="Arial" w:eastAsia="Arial" w:hAnsi="Arial" w:cs="Arial"/>
            <w:spacing w:val="-1"/>
          </w:rPr>
          <w:t>l</w:t>
        </w:r>
        <w:r>
          <w:rPr>
            <w:rFonts w:ascii="Arial" w:eastAsia="Arial" w:hAnsi="Arial" w:cs="Arial"/>
          </w:rPr>
          <w:t>ack</w:t>
        </w:r>
        <w:r>
          <w:rPr>
            <w:rFonts w:ascii="Arial" w:eastAsia="Arial" w:hAnsi="Arial" w:cs="Arial"/>
            <w:spacing w:val="32"/>
          </w:rPr>
          <w:t xml:space="preserve"> </w:t>
        </w:r>
        <w:r>
          <w:rPr>
            <w:rFonts w:ascii="Arial" w:eastAsia="Arial" w:hAnsi="Arial" w:cs="Arial"/>
            <w:spacing w:val="-3"/>
          </w:rPr>
          <w:t>o</w:t>
        </w:r>
        <w:r>
          <w:rPr>
            <w:rFonts w:ascii="Arial" w:eastAsia="Arial" w:hAnsi="Arial" w:cs="Arial"/>
          </w:rPr>
          <w:t>f</w:t>
        </w:r>
        <w:r>
          <w:rPr>
            <w:rFonts w:ascii="Arial" w:eastAsia="Arial" w:hAnsi="Arial" w:cs="Arial"/>
            <w:spacing w:val="29"/>
          </w:rPr>
          <w:t xml:space="preserve"> </w:t>
        </w:r>
        <w:r>
          <w:rPr>
            <w:rFonts w:ascii="Arial" w:eastAsia="Arial" w:hAnsi="Arial" w:cs="Arial"/>
            <w:spacing w:val="2"/>
          </w:rPr>
          <w:t>k</w:t>
        </w:r>
        <w:r>
          <w:rPr>
            <w:rFonts w:ascii="Arial" w:eastAsia="Arial" w:hAnsi="Arial" w:cs="Arial"/>
          </w:rPr>
          <w:t>no</w:t>
        </w:r>
        <w:r>
          <w:rPr>
            <w:rFonts w:ascii="Arial" w:eastAsia="Arial" w:hAnsi="Arial" w:cs="Arial"/>
            <w:spacing w:val="-4"/>
          </w:rPr>
          <w:t>w</w:t>
        </w:r>
        <w:r>
          <w:rPr>
            <w:rFonts w:ascii="Arial" w:eastAsia="Arial" w:hAnsi="Arial" w:cs="Arial"/>
            <w:spacing w:val="-1"/>
          </w:rPr>
          <w:t>l</w:t>
        </w:r>
        <w:r>
          <w:rPr>
            <w:rFonts w:ascii="Arial" w:eastAsia="Arial" w:hAnsi="Arial" w:cs="Arial"/>
          </w:rPr>
          <w:t>ed</w:t>
        </w:r>
        <w:r>
          <w:rPr>
            <w:rFonts w:ascii="Arial" w:eastAsia="Arial" w:hAnsi="Arial" w:cs="Arial"/>
            <w:spacing w:val="2"/>
          </w:rPr>
          <w:t>g</w:t>
        </w:r>
        <w:r>
          <w:rPr>
            <w:rFonts w:ascii="Arial" w:eastAsia="Arial" w:hAnsi="Arial" w:cs="Arial"/>
          </w:rPr>
          <w:t>e,</w:t>
        </w:r>
        <w:r>
          <w:rPr>
            <w:rFonts w:ascii="Arial" w:eastAsia="Arial" w:hAnsi="Arial" w:cs="Arial"/>
            <w:spacing w:val="29"/>
          </w:rPr>
          <w:t xml:space="preserve"> </w:t>
        </w:r>
        <w:r>
          <w:rPr>
            <w:rFonts w:ascii="Arial" w:eastAsia="Arial" w:hAnsi="Arial" w:cs="Arial"/>
            <w:spacing w:val="-2"/>
          </w:rPr>
          <w:t>s</w:t>
        </w:r>
        <w:r>
          <w:rPr>
            <w:rFonts w:ascii="Arial" w:eastAsia="Arial" w:hAnsi="Arial" w:cs="Arial"/>
            <w:spacing w:val="2"/>
          </w:rPr>
          <w:t>k</w:t>
        </w:r>
        <w:r>
          <w:rPr>
            <w:rFonts w:ascii="Arial" w:eastAsia="Arial" w:hAnsi="Arial" w:cs="Arial"/>
            <w:spacing w:val="-1"/>
          </w:rPr>
          <w:t>ill</w:t>
        </w:r>
        <w:r>
          <w:rPr>
            <w:rFonts w:ascii="Arial" w:eastAsia="Arial" w:hAnsi="Arial" w:cs="Arial"/>
          </w:rPr>
          <w:t>s</w:t>
        </w:r>
        <w:r>
          <w:rPr>
            <w:rFonts w:ascii="Arial" w:eastAsia="Arial" w:hAnsi="Arial" w:cs="Arial"/>
            <w:spacing w:val="30"/>
          </w:rPr>
          <w:t xml:space="preserve"> </w:t>
        </w:r>
        <w:r>
          <w:rPr>
            <w:rFonts w:ascii="Arial" w:eastAsia="Arial" w:hAnsi="Arial" w:cs="Arial"/>
          </w:rPr>
          <w:t>and</w:t>
        </w:r>
        <w:r>
          <w:rPr>
            <w:rFonts w:ascii="Arial" w:eastAsia="Arial" w:hAnsi="Arial" w:cs="Arial"/>
            <w:spacing w:val="1"/>
          </w:rPr>
          <w:t>/</w:t>
        </w:r>
        <w:r>
          <w:rPr>
            <w:rFonts w:ascii="Arial" w:eastAsia="Arial" w:hAnsi="Arial" w:cs="Arial"/>
          </w:rPr>
          <w:t>or a</w:t>
        </w:r>
        <w:r>
          <w:rPr>
            <w:rFonts w:ascii="Arial" w:eastAsia="Arial" w:hAnsi="Arial" w:cs="Arial"/>
            <w:spacing w:val="1"/>
          </w:rPr>
          <w:t>tt</w:t>
        </w:r>
        <w:r>
          <w:rPr>
            <w:rFonts w:ascii="Arial" w:eastAsia="Arial" w:hAnsi="Arial" w:cs="Arial"/>
            <w:spacing w:val="-1"/>
          </w:rPr>
          <w:t>i</w:t>
        </w:r>
        <w:r>
          <w:rPr>
            <w:rFonts w:ascii="Arial" w:eastAsia="Arial" w:hAnsi="Arial" w:cs="Arial"/>
            <w:spacing w:val="1"/>
          </w:rPr>
          <w:t>t</w:t>
        </w:r>
        <w:r>
          <w:rPr>
            <w:rFonts w:ascii="Arial" w:eastAsia="Arial" w:hAnsi="Arial" w:cs="Arial"/>
          </w:rPr>
          <w:t>ud</w:t>
        </w:r>
        <w:r>
          <w:rPr>
            <w:rFonts w:ascii="Arial" w:eastAsia="Arial" w:hAnsi="Arial" w:cs="Arial"/>
            <w:spacing w:val="-3"/>
          </w:rPr>
          <w:t xml:space="preserve">e.  </w:t>
        </w:r>
        <w:r>
          <w:rPr>
            <w:rFonts w:ascii="Arial" w:eastAsia="Arial" w:hAnsi="Arial" w:cs="Arial"/>
          </w:rPr>
          <w:t xml:space="preserve"> T</w:t>
        </w:r>
        <w:r>
          <w:rPr>
            <w:rFonts w:ascii="Arial" w:eastAsia="Arial" w:hAnsi="Arial" w:cs="Arial"/>
            <w:spacing w:val="1"/>
          </w:rPr>
          <w:t>r</w:t>
        </w:r>
        <w:r>
          <w:rPr>
            <w:rFonts w:ascii="Arial" w:eastAsia="Arial" w:hAnsi="Arial" w:cs="Arial"/>
          </w:rPr>
          <w:t>a</w:t>
        </w:r>
        <w:r>
          <w:rPr>
            <w:rFonts w:ascii="Arial" w:eastAsia="Arial" w:hAnsi="Arial" w:cs="Arial"/>
            <w:spacing w:val="-1"/>
          </w:rPr>
          <w:t>i</w:t>
        </w:r>
        <w:r>
          <w:rPr>
            <w:rFonts w:ascii="Arial" w:eastAsia="Arial" w:hAnsi="Arial" w:cs="Arial"/>
          </w:rPr>
          <w:t>n</w:t>
        </w:r>
        <w:r>
          <w:rPr>
            <w:rFonts w:ascii="Arial" w:eastAsia="Arial" w:hAnsi="Arial" w:cs="Arial"/>
            <w:spacing w:val="-1"/>
          </w:rPr>
          <w:t>i</w:t>
        </w:r>
        <w:r>
          <w:rPr>
            <w:rFonts w:ascii="Arial" w:eastAsia="Arial" w:hAnsi="Arial" w:cs="Arial"/>
          </w:rPr>
          <w:t>ng</w:t>
        </w:r>
        <w:r>
          <w:rPr>
            <w:rFonts w:ascii="Arial" w:eastAsia="Arial" w:hAnsi="Arial" w:cs="Arial"/>
            <w:spacing w:val="5"/>
          </w:rPr>
          <w:t xml:space="preserve"> </w:t>
        </w:r>
        <w:r>
          <w:rPr>
            <w:rFonts w:ascii="Arial" w:eastAsia="Arial" w:hAnsi="Arial" w:cs="Arial"/>
            <w:spacing w:val="-1"/>
          </w:rPr>
          <w:t>i</w:t>
        </w:r>
        <w:r>
          <w:rPr>
            <w:rFonts w:ascii="Arial" w:eastAsia="Arial" w:hAnsi="Arial" w:cs="Arial"/>
          </w:rPr>
          <w:t>s</w:t>
        </w:r>
        <w:r>
          <w:rPr>
            <w:rFonts w:ascii="Arial" w:eastAsia="Arial" w:hAnsi="Arial" w:cs="Arial"/>
            <w:spacing w:val="3"/>
          </w:rPr>
          <w:t xml:space="preserve"> </w:t>
        </w:r>
        <w:r>
          <w:rPr>
            <w:rFonts w:ascii="Arial" w:eastAsia="Arial" w:hAnsi="Arial" w:cs="Arial"/>
          </w:rPr>
          <w:t xml:space="preserve">one </w:t>
        </w:r>
        <w:r>
          <w:rPr>
            <w:rFonts w:ascii="Arial" w:eastAsia="Arial" w:hAnsi="Arial" w:cs="Arial"/>
            <w:spacing w:val="-3"/>
          </w:rPr>
          <w:t>o</w:t>
        </w:r>
        <w:r>
          <w:rPr>
            <w:rFonts w:ascii="Arial" w:eastAsia="Arial" w:hAnsi="Arial" w:cs="Arial"/>
          </w:rPr>
          <w:t>f</w:t>
        </w:r>
        <w:r>
          <w:rPr>
            <w:rFonts w:ascii="Arial" w:eastAsia="Arial" w:hAnsi="Arial" w:cs="Arial"/>
            <w:spacing w:val="5"/>
          </w:rPr>
          <w:t xml:space="preserve"> </w:t>
        </w:r>
        <w:r>
          <w:rPr>
            <w:rFonts w:ascii="Arial" w:eastAsia="Arial" w:hAnsi="Arial" w:cs="Arial"/>
          </w:rPr>
          <w:t>se</w:t>
        </w:r>
        <w:r>
          <w:rPr>
            <w:rFonts w:ascii="Arial" w:eastAsia="Arial" w:hAnsi="Arial" w:cs="Arial"/>
            <w:spacing w:val="-2"/>
          </w:rPr>
          <w:t>v</w:t>
        </w:r>
        <w:r>
          <w:rPr>
            <w:rFonts w:ascii="Arial" w:eastAsia="Arial" w:hAnsi="Arial" w:cs="Arial"/>
          </w:rPr>
          <w:t>e</w:t>
        </w:r>
        <w:r>
          <w:rPr>
            <w:rFonts w:ascii="Arial" w:eastAsia="Arial" w:hAnsi="Arial" w:cs="Arial"/>
            <w:spacing w:val="1"/>
          </w:rPr>
          <w:t>r</w:t>
        </w:r>
        <w:r>
          <w:rPr>
            <w:rFonts w:ascii="Arial" w:eastAsia="Arial" w:hAnsi="Arial" w:cs="Arial"/>
          </w:rPr>
          <w:t>al so</w:t>
        </w:r>
        <w:r>
          <w:rPr>
            <w:rFonts w:ascii="Arial" w:eastAsia="Arial" w:hAnsi="Arial" w:cs="Arial"/>
            <w:spacing w:val="-1"/>
          </w:rPr>
          <w:t>l</w:t>
        </w:r>
        <w:r>
          <w:rPr>
            <w:rFonts w:ascii="Arial" w:eastAsia="Arial" w:hAnsi="Arial" w:cs="Arial"/>
          </w:rPr>
          <w:t>u</w:t>
        </w:r>
        <w:r>
          <w:rPr>
            <w:rFonts w:ascii="Arial" w:eastAsia="Arial" w:hAnsi="Arial" w:cs="Arial"/>
            <w:spacing w:val="1"/>
          </w:rPr>
          <w:t>t</w:t>
        </w:r>
        <w:r>
          <w:rPr>
            <w:rFonts w:ascii="Arial" w:eastAsia="Arial" w:hAnsi="Arial" w:cs="Arial"/>
            <w:spacing w:val="-1"/>
          </w:rPr>
          <w:t>i</w:t>
        </w:r>
        <w:r>
          <w:rPr>
            <w:rFonts w:ascii="Arial" w:eastAsia="Arial" w:hAnsi="Arial" w:cs="Arial"/>
          </w:rPr>
          <w:t>ons</w:t>
        </w:r>
        <w:r>
          <w:rPr>
            <w:rFonts w:ascii="Arial" w:eastAsia="Arial" w:hAnsi="Arial" w:cs="Arial"/>
            <w:spacing w:val="1"/>
          </w:rPr>
          <w:t xml:space="preserve"> </w:t>
        </w:r>
      </w:ins>
      <w:ins w:id="241" w:author="Kerrie Abercrombie" w:date="2016-02-23T15:04:00Z">
        <w:r>
          <w:rPr>
            <w:rFonts w:ascii="Arial" w:eastAsia="Arial" w:hAnsi="Arial" w:cs="Arial"/>
            <w:spacing w:val="1"/>
          </w:rPr>
          <w:t xml:space="preserve">which may be </w:t>
        </w:r>
      </w:ins>
      <w:ins w:id="242" w:author="Kerrie Abercrombie" w:date="2016-02-23T15:03:00Z">
        <w:r>
          <w:rPr>
            <w:rFonts w:ascii="Arial" w:eastAsia="Arial" w:hAnsi="Arial" w:cs="Arial"/>
            <w:spacing w:val="1"/>
          </w:rPr>
          <w:t xml:space="preserve">available to address </w:t>
        </w:r>
      </w:ins>
      <w:ins w:id="243" w:author="Kerrie Abercrombie" w:date="2016-02-23T15:02:00Z">
        <w:r>
          <w:rPr>
            <w:rFonts w:ascii="Arial" w:eastAsia="Arial" w:hAnsi="Arial" w:cs="Arial"/>
          </w:rPr>
          <w:t>p</w:t>
        </w:r>
        <w:r>
          <w:rPr>
            <w:rFonts w:ascii="Arial" w:eastAsia="Arial" w:hAnsi="Arial" w:cs="Arial"/>
            <w:spacing w:val="-3"/>
          </w:rPr>
          <w:t>e</w:t>
        </w:r>
        <w:r>
          <w:rPr>
            <w:rFonts w:ascii="Arial" w:eastAsia="Arial" w:hAnsi="Arial" w:cs="Arial"/>
            <w:spacing w:val="-2"/>
          </w:rPr>
          <w:t>r</w:t>
        </w:r>
        <w:r>
          <w:rPr>
            <w:rFonts w:ascii="Arial" w:eastAsia="Arial" w:hAnsi="Arial" w:cs="Arial"/>
            <w:spacing w:val="3"/>
          </w:rPr>
          <w:t>f</w:t>
        </w:r>
        <w:r>
          <w:rPr>
            <w:rFonts w:ascii="Arial" w:eastAsia="Arial" w:hAnsi="Arial" w:cs="Arial"/>
          </w:rPr>
          <w:t>o</w:t>
        </w:r>
        <w:r>
          <w:rPr>
            <w:rFonts w:ascii="Arial" w:eastAsia="Arial" w:hAnsi="Arial" w:cs="Arial"/>
            <w:spacing w:val="-2"/>
          </w:rPr>
          <w:t>r</w:t>
        </w:r>
        <w:r>
          <w:rPr>
            <w:rFonts w:ascii="Arial" w:eastAsia="Arial" w:hAnsi="Arial" w:cs="Arial"/>
            <w:spacing w:val="1"/>
          </w:rPr>
          <w:t>m</w:t>
        </w:r>
        <w:r>
          <w:rPr>
            <w:rFonts w:ascii="Arial" w:eastAsia="Arial" w:hAnsi="Arial" w:cs="Arial"/>
          </w:rPr>
          <w:t>ance</w:t>
        </w:r>
        <w:r>
          <w:rPr>
            <w:rFonts w:ascii="Arial" w:eastAsia="Arial" w:hAnsi="Arial" w:cs="Arial"/>
            <w:spacing w:val="1"/>
          </w:rPr>
          <w:t xml:space="preserve"> </w:t>
        </w:r>
        <w:r>
          <w:rPr>
            <w:rFonts w:ascii="Arial" w:eastAsia="Arial" w:hAnsi="Arial" w:cs="Arial"/>
            <w:spacing w:val="-3"/>
          </w:rPr>
          <w:t>p</w:t>
        </w:r>
        <w:r>
          <w:rPr>
            <w:rFonts w:ascii="Arial" w:eastAsia="Arial" w:hAnsi="Arial" w:cs="Arial"/>
            <w:spacing w:val="1"/>
          </w:rPr>
          <w:t>r</w:t>
        </w:r>
        <w:r>
          <w:rPr>
            <w:rFonts w:ascii="Arial" w:eastAsia="Arial" w:hAnsi="Arial" w:cs="Arial"/>
          </w:rPr>
          <w:t>ob</w:t>
        </w:r>
        <w:r>
          <w:rPr>
            <w:rFonts w:ascii="Arial" w:eastAsia="Arial" w:hAnsi="Arial" w:cs="Arial"/>
            <w:spacing w:val="-1"/>
          </w:rPr>
          <w:t>l</w:t>
        </w:r>
        <w:r>
          <w:rPr>
            <w:rFonts w:ascii="Arial" w:eastAsia="Arial" w:hAnsi="Arial" w:cs="Arial"/>
          </w:rPr>
          <w:t>e</w:t>
        </w:r>
        <w:r>
          <w:rPr>
            <w:rFonts w:ascii="Arial" w:eastAsia="Arial" w:hAnsi="Arial" w:cs="Arial"/>
            <w:spacing w:val="1"/>
          </w:rPr>
          <w:t>m</w:t>
        </w:r>
        <w:r>
          <w:rPr>
            <w:rFonts w:ascii="Arial" w:eastAsia="Arial" w:hAnsi="Arial" w:cs="Arial"/>
            <w:spacing w:val="-2"/>
          </w:rPr>
          <w:t>s</w:t>
        </w:r>
        <w:r>
          <w:rPr>
            <w:rFonts w:ascii="Arial" w:eastAsia="Arial" w:hAnsi="Arial" w:cs="Arial"/>
          </w:rPr>
          <w:t>.</w:t>
        </w:r>
      </w:ins>
    </w:p>
    <w:p w:rsidR="006F3D04" w:rsidRDefault="006F3D04" w:rsidP="006F3D04">
      <w:pPr>
        <w:spacing w:before="6" w:after="0" w:line="220" w:lineRule="exact"/>
        <w:rPr>
          <w:ins w:id="244" w:author="Kerrie Abercrombie" w:date="2016-02-23T15:02:00Z"/>
          <w:rFonts w:ascii="Arial" w:eastAsia="Arial" w:hAnsi="Arial" w:cs="Arial"/>
        </w:rPr>
      </w:pPr>
    </w:p>
    <w:p w:rsidR="00514D7B" w:rsidDel="006F3D04" w:rsidRDefault="00CE1EAD">
      <w:pPr>
        <w:spacing w:before="32" w:after="0" w:line="239" w:lineRule="auto"/>
        <w:ind w:left="153" w:right="77"/>
        <w:jc w:val="both"/>
        <w:rPr>
          <w:del w:id="245" w:author="Kerrie Abercrombie" w:date="2016-02-23T15:03:00Z"/>
          <w:rFonts w:ascii="Arial" w:eastAsia="Arial" w:hAnsi="Arial" w:cs="Arial"/>
        </w:rPr>
      </w:pPr>
      <w:del w:id="246" w:author="Kerrie Abercrombie" w:date="2016-02-23T14:25:00Z">
        <w:r>
          <w:rPr>
            <w:rFonts w:ascii="Times New Roman" w:eastAsia="Times New Roman" w:hAnsi="Times New Roman" w:cs="Times New Roman"/>
            <w:noProof/>
            <w:lang w:val="en-AU" w:eastAsia="en-AU"/>
          </w:rPr>
          <w:pict>
            <v:group id="_x0000_s1646" style="position:absolute;left:0;text-align:left;margin-left:23.6pt;margin-top:144.75pt;width:240.6pt;height:12.7pt;z-index:-251616768" coordorigin="1493,11182" coordsize="4812,254" o:regroupid="1">
              <v:shape id="_x0000_s1649" style="position:absolute;left:1493;top:11182;width:4812;height:254" coordorigin="1493,11182" coordsize="4812,254" path="m1493,11436r4812,l6305,11182r-4812,l1493,11436e" fillcolor="lime" stroked="f">
                <v:path arrowok="t"/>
              </v:shape>
              <v:shape id="_x0000_s1648" type="#_x0000_t75" style="position:absolute;left:2033;top:4193;width:7217;height:1087">
                <v:imagedata r:id="rId30" o:title=""/>
              </v:shape>
              <v:shape id="_x0000_s1647" type="#_x0000_t75" style="position:absolute;left:2873;top:4628;width:151;height:160">
                <v:imagedata r:id="rId29" o:title=""/>
              </v:shape>
            </v:group>
          </w:pict>
        </w:r>
      </w:del>
      <w:del w:id="247" w:author="Kerrie Abercrombie" w:date="2016-02-23T15:03:00Z">
        <w:r w:rsidR="007B3FBD" w:rsidDel="006F3D04">
          <w:rPr>
            <w:rFonts w:ascii="Arial" w:eastAsia="Arial" w:hAnsi="Arial" w:cs="Arial"/>
            <w:spacing w:val="2"/>
          </w:rPr>
          <w:delText>T</w:delText>
        </w:r>
        <w:r w:rsidR="007B3FBD" w:rsidDel="006F3D04">
          <w:rPr>
            <w:rFonts w:ascii="Arial" w:eastAsia="Arial" w:hAnsi="Arial" w:cs="Arial"/>
          </w:rPr>
          <w:delText>he</w:delText>
        </w:r>
        <w:r w:rsidR="007B3FBD" w:rsidDel="006F3D04">
          <w:rPr>
            <w:rFonts w:ascii="Arial" w:eastAsia="Arial" w:hAnsi="Arial" w:cs="Arial"/>
            <w:spacing w:val="2"/>
          </w:rPr>
          <w:delText xml:space="preserve"> </w:delText>
        </w:r>
        <w:r w:rsidR="007B3FBD" w:rsidDel="006F3D04">
          <w:rPr>
            <w:rFonts w:ascii="Arial" w:eastAsia="Arial" w:hAnsi="Arial" w:cs="Arial"/>
          </w:rPr>
          <w:delText>su</w:delText>
        </w:r>
        <w:r w:rsidR="007B3FBD" w:rsidDel="006F3D04">
          <w:rPr>
            <w:rFonts w:ascii="Arial" w:eastAsia="Arial" w:hAnsi="Arial" w:cs="Arial"/>
            <w:spacing w:val="-1"/>
          </w:rPr>
          <w:delText>i</w:delText>
        </w:r>
        <w:r w:rsidR="007B3FBD" w:rsidDel="006F3D04">
          <w:rPr>
            <w:rFonts w:ascii="Arial" w:eastAsia="Arial" w:hAnsi="Arial" w:cs="Arial"/>
            <w:spacing w:val="1"/>
          </w:rPr>
          <w:delText>t</w:delText>
        </w:r>
        <w:r w:rsidR="007B3FBD" w:rsidDel="006F3D04">
          <w:rPr>
            <w:rFonts w:ascii="Arial" w:eastAsia="Arial" w:hAnsi="Arial" w:cs="Arial"/>
          </w:rPr>
          <w:delText>ab</w:delText>
        </w:r>
        <w:r w:rsidR="007B3FBD" w:rsidDel="006F3D04">
          <w:rPr>
            <w:rFonts w:ascii="Arial" w:eastAsia="Arial" w:hAnsi="Arial" w:cs="Arial"/>
            <w:spacing w:val="-1"/>
          </w:rPr>
          <w:delText>ili</w:delText>
        </w:r>
        <w:r w:rsidR="007B3FBD" w:rsidDel="006F3D04">
          <w:rPr>
            <w:rFonts w:ascii="Arial" w:eastAsia="Arial" w:hAnsi="Arial" w:cs="Arial"/>
            <w:spacing w:val="1"/>
          </w:rPr>
          <w:delText>t</w:delText>
        </w:r>
        <w:r w:rsidR="007B3FBD" w:rsidDel="006F3D04">
          <w:rPr>
            <w:rFonts w:ascii="Arial" w:eastAsia="Arial" w:hAnsi="Arial" w:cs="Arial"/>
          </w:rPr>
          <w:delText>y ana</w:delText>
        </w:r>
        <w:r w:rsidR="007B3FBD" w:rsidDel="006F3D04">
          <w:rPr>
            <w:rFonts w:ascii="Arial" w:eastAsia="Arial" w:hAnsi="Arial" w:cs="Arial"/>
            <w:spacing w:val="1"/>
          </w:rPr>
          <w:delText>l</w:delText>
        </w:r>
        <w:r w:rsidR="007B3FBD" w:rsidDel="006F3D04">
          <w:rPr>
            <w:rFonts w:ascii="Arial" w:eastAsia="Arial" w:hAnsi="Arial" w:cs="Arial"/>
            <w:spacing w:val="-2"/>
          </w:rPr>
          <w:delText>y</w:delText>
        </w:r>
        <w:r w:rsidR="007B3FBD" w:rsidDel="006F3D04">
          <w:rPr>
            <w:rFonts w:ascii="Arial" w:eastAsia="Arial" w:hAnsi="Arial" w:cs="Arial"/>
          </w:rPr>
          <w:delText>s</w:delText>
        </w:r>
        <w:r w:rsidR="007B3FBD" w:rsidDel="006F3D04">
          <w:rPr>
            <w:rFonts w:ascii="Arial" w:eastAsia="Arial" w:hAnsi="Arial" w:cs="Arial"/>
            <w:spacing w:val="-1"/>
          </w:rPr>
          <w:delText>i</w:delText>
        </w:r>
        <w:r w:rsidR="007B3FBD" w:rsidDel="006F3D04">
          <w:rPr>
            <w:rFonts w:ascii="Arial" w:eastAsia="Arial" w:hAnsi="Arial" w:cs="Arial"/>
          </w:rPr>
          <w:delText>s</w:delText>
        </w:r>
        <w:r w:rsidR="007B3FBD" w:rsidDel="006F3D04">
          <w:rPr>
            <w:rFonts w:ascii="Arial" w:eastAsia="Arial" w:hAnsi="Arial" w:cs="Arial"/>
            <w:spacing w:val="5"/>
          </w:rPr>
          <w:delText xml:space="preserve"> </w:delText>
        </w:r>
        <w:r w:rsidR="007B3FBD" w:rsidDel="006F3D04">
          <w:rPr>
            <w:rFonts w:ascii="Arial" w:eastAsia="Arial" w:hAnsi="Arial" w:cs="Arial"/>
            <w:spacing w:val="-1"/>
          </w:rPr>
          <w:delText>i</w:delText>
        </w:r>
        <w:r w:rsidR="007B3FBD" w:rsidDel="006F3D04">
          <w:rPr>
            <w:rFonts w:ascii="Arial" w:eastAsia="Arial" w:hAnsi="Arial" w:cs="Arial"/>
          </w:rPr>
          <w:delText>s</w:delText>
        </w:r>
        <w:r w:rsidR="007B3FBD" w:rsidDel="006F3D04">
          <w:rPr>
            <w:rFonts w:ascii="Arial" w:eastAsia="Arial" w:hAnsi="Arial" w:cs="Arial"/>
            <w:spacing w:val="5"/>
          </w:rPr>
          <w:delText xml:space="preserve"> </w:delText>
        </w:r>
        <w:r w:rsidR="007B3FBD" w:rsidDel="006F3D04">
          <w:rPr>
            <w:rFonts w:ascii="Arial" w:eastAsia="Arial" w:hAnsi="Arial" w:cs="Arial"/>
            <w:spacing w:val="1"/>
          </w:rPr>
          <w:delText>t</w:delText>
        </w:r>
        <w:r w:rsidR="007B3FBD" w:rsidDel="006F3D04">
          <w:rPr>
            <w:rFonts w:ascii="Arial" w:eastAsia="Arial" w:hAnsi="Arial" w:cs="Arial"/>
          </w:rPr>
          <w:delText>he</w:delText>
        </w:r>
        <w:r w:rsidR="007B3FBD" w:rsidDel="006F3D04">
          <w:rPr>
            <w:rFonts w:ascii="Arial" w:eastAsia="Arial" w:hAnsi="Arial" w:cs="Arial"/>
            <w:spacing w:val="2"/>
          </w:rPr>
          <w:delText xml:space="preserve"> </w:delText>
        </w:r>
        <w:r w:rsidR="007B3FBD" w:rsidDel="006F3D04">
          <w:rPr>
            <w:rFonts w:ascii="Arial" w:eastAsia="Arial" w:hAnsi="Arial" w:cs="Arial"/>
          </w:rPr>
          <w:delText>ana</w:delText>
        </w:r>
        <w:r w:rsidR="007B3FBD" w:rsidDel="006F3D04">
          <w:rPr>
            <w:rFonts w:ascii="Arial" w:eastAsia="Arial" w:hAnsi="Arial" w:cs="Arial"/>
            <w:spacing w:val="1"/>
          </w:rPr>
          <w:delText>l</w:delText>
        </w:r>
        <w:r w:rsidR="007B3FBD" w:rsidDel="006F3D04">
          <w:rPr>
            <w:rFonts w:ascii="Arial" w:eastAsia="Arial" w:hAnsi="Arial" w:cs="Arial"/>
            <w:spacing w:val="-2"/>
          </w:rPr>
          <w:delText>y</w:delText>
        </w:r>
        <w:r w:rsidR="007B3FBD" w:rsidDel="006F3D04">
          <w:rPr>
            <w:rFonts w:ascii="Arial" w:eastAsia="Arial" w:hAnsi="Arial" w:cs="Arial"/>
          </w:rPr>
          <w:delText>s</w:delText>
        </w:r>
        <w:r w:rsidR="007B3FBD" w:rsidDel="006F3D04">
          <w:rPr>
            <w:rFonts w:ascii="Arial" w:eastAsia="Arial" w:hAnsi="Arial" w:cs="Arial"/>
            <w:spacing w:val="-1"/>
          </w:rPr>
          <w:delText>i</w:delText>
        </w:r>
        <w:r w:rsidR="007B3FBD" w:rsidDel="006F3D04">
          <w:rPr>
            <w:rFonts w:ascii="Arial" w:eastAsia="Arial" w:hAnsi="Arial" w:cs="Arial"/>
          </w:rPr>
          <w:delText>s</w:delText>
        </w:r>
        <w:r w:rsidR="007B3FBD" w:rsidDel="006F3D04">
          <w:rPr>
            <w:rFonts w:ascii="Arial" w:eastAsia="Arial" w:hAnsi="Arial" w:cs="Arial"/>
            <w:spacing w:val="3"/>
          </w:rPr>
          <w:delText xml:space="preserve"> </w:delText>
        </w:r>
        <w:r w:rsidR="007B3FBD" w:rsidDel="006F3D04">
          <w:rPr>
            <w:rFonts w:ascii="Arial" w:eastAsia="Arial" w:hAnsi="Arial" w:cs="Arial"/>
          </w:rPr>
          <w:delText>as</w:delText>
        </w:r>
        <w:r w:rsidR="007B3FBD" w:rsidDel="006F3D04">
          <w:rPr>
            <w:rFonts w:ascii="Arial" w:eastAsia="Arial" w:hAnsi="Arial" w:cs="Arial"/>
            <w:spacing w:val="3"/>
          </w:rPr>
          <w:delText xml:space="preserve"> </w:delText>
        </w:r>
        <w:r w:rsidR="007B3FBD" w:rsidDel="006F3D04">
          <w:rPr>
            <w:rFonts w:ascii="Arial" w:eastAsia="Arial" w:hAnsi="Arial" w:cs="Arial"/>
            <w:spacing w:val="1"/>
          </w:rPr>
          <w:delText>t</w:delText>
        </w:r>
        <w:r w:rsidR="007B3FBD" w:rsidDel="006F3D04">
          <w:rPr>
            <w:rFonts w:ascii="Arial" w:eastAsia="Arial" w:hAnsi="Arial" w:cs="Arial"/>
          </w:rPr>
          <w:delText>o</w:delText>
        </w:r>
        <w:r w:rsidR="007B3FBD" w:rsidDel="006F3D04">
          <w:rPr>
            <w:rFonts w:ascii="Arial" w:eastAsia="Arial" w:hAnsi="Arial" w:cs="Arial"/>
            <w:spacing w:val="5"/>
          </w:rPr>
          <w:delText xml:space="preserve"> </w:delText>
        </w:r>
        <w:r w:rsidR="007B3FBD" w:rsidDel="006F3D04">
          <w:rPr>
            <w:rFonts w:ascii="Arial" w:eastAsia="Arial" w:hAnsi="Arial" w:cs="Arial"/>
            <w:spacing w:val="-4"/>
          </w:rPr>
          <w:delText>w</w:delText>
        </w:r>
        <w:r w:rsidR="007B3FBD" w:rsidDel="006F3D04">
          <w:rPr>
            <w:rFonts w:ascii="Arial" w:eastAsia="Arial" w:hAnsi="Arial" w:cs="Arial"/>
          </w:rPr>
          <w:delText>he</w:delText>
        </w:r>
        <w:r w:rsidR="007B3FBD" w:rsidDel="006F3D04">
          <w:rPr>
            <w:rFonts w:ascii="Arial" w:eastAsia="Arial" w:hAnsi="Arial" w:cs="Arial"/>
            <w:spacing w:val="1"/>
          </w:rPr>
          <w:delText>t</w:delText>
        </w:r>
        <w:r w:rsidR="007B3FBD" w:rsidDel="006F3D04">
          <w:rPr>
            <w:rFonts w:ascii="Arial" w:eastAsia="Arial" w:hAnsi="Arial" w:cs="Arial"/>
            <w:spacing w:val="2"/>
          </w:rPr>
          <w:delText>h</w:delText>
        </w:r>
        <w:r w:rsidR="007B3FBD" w:rsidDel="006F3D04">
          <w:rPr>
            <w:rFonts w:ascii="Arial" w:eastAsia="Arial" w:hAnsi="Arial" w:cs="Arial"/>
          </w:rPr>
          <w:delText>er</w:delText>
        </w:r>
        <w:r w:rsidR="007B3FBD" w:rsidDel="006F3D04">
          <w:rPr>
            <w:rFonts w:ascii="Arial" w:eastAsia="Arial" w:hAnsi="Arial" w:cs="Arial"/>
            <w:spacing w:val="3"/>
          </w:rPr>
          <w:delText xml:space="preserve"> </w:delText>
        </w:r>
        <w:r w:rsidR="007B3FBD" w:rsidDel="006F3D04">
          <w:rPr>
            <w:rFonts w:ascii="Arial" w:eastAsia="Arial" w:hAnsi="Arial" w:cs="Arial"/>
            <w:spacing w:val="1"/>
          </w:rPr>
          <w:delText>tr</w:delText>
        </w:r>
        <w:r w:rsidR="007B3FBD" w:rsidDel="006F3D04">
          <w:rPr>
            <w:rFonts w:ascii="Arial" w:eastAsia="Arial" w:hAnsi="Arial" w:cs="Arial"/>
          </w:rPr>
          <w:delText>a</w:delText>
        </w:r>
        <w:r w:rsidR="007B3FBD" w:rsidDel="006F3D04">
          <w:rPr>
            <w:rFonts w:ascii="Arial" w:eastAsia="Arial" w:hAnsi="Arial" w:cs="Arial"/>
            <w:spacing w:val="-1"/>
          </w:rPr>
          <w:delText>i</w:delText>
        </w:r>
        <w:r w:rsidR="007B3FBD" w:rsidDel="006F3D04">
          <w:rPr>
            <w:rFonts w:ascii="Arial" w:eastAsia="Arial" w:hAnsi="Arial" w:cs="Arial"/>
          </w:rPr>
          <w:delText>n</w:delText>
        </w:r>
        <w:r w:rsidR="007B3FBD" w:rsidDel="006F3D04">
          <w:rPr>
            <w:rFonts w:ascii="Arial" w:eastAsia="Arial" w:hAnsi="Arial" w:cs="Arial"/>
            <w:spacing w:val="-1"/>
          </w:rPr>
          <w:delText>i</w:delText>
        </w:r>
        <w:r w:rsidR="007B3FBD" w:rsidDel="006F3D04">
          <w:rPr>
            <w:rFonts w:ascii="Arial" w:eastAsia="Arial" w:hAnsi="Arial" w:cs="Arial"/>
          </w:rPr>
          <w:delText>ng</w:delText>
        </w:r>
        <w:r w:rsidR="007B3FBD" w:rsidDel="006F3D04">
          <w:rPr>
            <w:rFonts w:ascii="Arial" w:eastAsia="Arial" w:hAnsi="Arial" w:cs="Arial"/>
            <w:spacing w:val="5"/>
          </w:rPr>
          <w:delText xml:space="preserve"> </w:delText>
        </w:r>
        <w:r w:rsidR="007B3FBD" w:rsidDel="006F3D04">
          <w:rPr>
            <w:rFonts w:ascii="Arial" w:eastAsia="Arial" w:hAnsi="Arial" w:cs="Arial"/>
            <w:spacing w:val="-1"/>
          </w:rPr>
          <w:delText>i</w:delText>
        </w:r>
        <w:r w:rsidR="007B3FBD" w:rsidDel="006F3D04">
          <w:rPr>
            <w:rFonts w:ascii="Arial" w:eastAsia="Arial" w:hAnsi="Arial" w:cs="Arial"/>
          </w:rPr>
          <w:delText>s</w:delText>
        </w:r>
        <w:r w:rsidR="007B3FBD" w:rsidDel="006F3D04">
          <w:rPr>
            <w:rFonts w:ascii="Arial" w:eastAsia="Arial" w:hAnsi="Arial" w:cs="Arial"/>
            <w:spacing w:val="3"/>
          </w:rPr>
          <w:delText xml:space="preserve"> </w:delText>
        </w:r>
        <w:r w:rsidR="007B3FBD" w:rsidDel="006F3D04">
          <w:rPr>
            <w:rFonts w:ascii="Arial" w:eastAsia="Arial" w:hAnsi="Arial" w:cs="Arial"/>
            <w:spacing w:val="1"/>
          </w:rPr>
          <w:delText>t</w:delText>
        </w:r>
        <w:r w:rsidR="007B3FBD" w:rsidDel="006F3D04">
          <w:rPr>
            <w:rFonts w:ascii="Arial" w:eastAsia="Arial" w:hAnsi="Arial" w:cs="Arial"/>
          </w:rPr>
          <w:delText>he</w:delText>
        </w:r>
        <w:r w:rsidR="007B3FBD" w:rsidDel="006F3D04">
          <w:rPr>
            <w:rFonts w:ascii="Arial" w:eastAsia="Arial" w:hAnsi="Arial" w:cs="Arial"/>
            <w:spacing w:val="2"/>
          </w:rPr>
          <w:delText xml:space="preserve"> </w:delText>
        </w:r>
        <w:r w:rsidR="007B3FBD" w:rsidDel="006F3D04">
          <w:rPr>
            <w:rFonts w:ascii="Arial" w:eastAsia="Arial" w:hAnsi="Arial" w:cs="Arial"/>
          </w:rPr>
          <w:delText>des</w:delText>
        </w:r>
        <w:r w:rsidR="007B3FBD" w:rsidDel="006F3D04">
          <w:rPr>
            <w:rFonts w:ascii="Arial" w:eastAsia="Arial" w:hAnsi="Arial" w:cs="Arial"/>
            <w:spacing w:val="-1"/>
          </w:rPr>
          <w:delText>i</w:delText>
        </w:r>
        <w:r w:rsidR="007B3FBD" w:rsidDel="006F3D04">
          <w:rPr>
            <w:rFonts w:ascii="Arial" w:eastAsia="Arial" w:hAnsi="Arial" w:cs="Arial"/>
            <w:spacing w:val="1"/>
          </w:rPr>
          <w:delText>r</w:delText>
        </w:r>
        <w:r w:rsidR="007B3FBD" w:rsidDel="006F3D04">
          <w:rPr>
            <w:rFonts w:ascii="Arial" w:eastAsia="Arial" w:hAnsi="Arial" w:cs="Arial"/>
          </w:rPr>
          <w:delText>ed</w:delText>
        </w:r>
        <w:r w:rsidR="007B3FBD" w:rsidDel="006F3D04">
          <w:rPr>
            <w:rFonts w:ascii="Arial" w:eastAsia="Arial" w:hAnsi="Arial" w:cs="Arial"/>
            <w:spacing w:val="2"/>
          </w:rPr>
          <w:delText xml:space="preserve"> </w:delText>
        </w:r>
        <w:r w:rsidR="007B3FBD" w:rsidDel="006F3D04">
          <w:rPr>
            <w:rFonts w:ascii="Arial" w:eastAsia="Arial" w:hAnsi="Arial" w:cs="Arial"/>
          </w:rPr>
          <w:delText>so</w:delText>
        </w:r>
        <w:r w:rsidR="007B3FBD" w:rsidDel="006F3D04">
          <w:rPr>
            <w:rFonts w:ascii="Arial" w:eastAsia="Arial" w:hAnsi="Arial" w:cs="Arial"/>
            <w:spacing w:val="-1"/>
          </w:rPr>
          <w:delText>l</w:delText>
        </w:r>
        <w:r w:rsidR="007B3FBD" w:rsidDel="006F3D04">
          <w:rPr>
            <w:rFonts w:ascii="Arial" w:eastAsia="Arial" w:hAnsi="Arial" w:cs="Arial"/>
          </w:rPr>
          <w:delText>u</w:delText>
        </w:r>
        <w:r w:rsidR="007B3FBD" w:rsidDel="006F3D04">
          <w:rPr>
            <w:rFonts w:ascii="Arial" w:eastAsia="Arial" w:hAnsi="Arial" w:cs="Arial"/>
            <w:spacing w:val="1"/>
          </w:rPr>
          <w:delText>t</w:delText>
        </w:r>
        <w:r w:rsidR="007B3FBD" w:rsidDel="006F3D04">
          <w:rPr>
            <w:rFonts w:ascii="Arial" w:eastAsia="Arial" w:hAnsi="Arial" w:cs="Arial"/>
            <w:spacing w:val="-1"/>
          </w:rPr>
          <w:delText>i</w:delText>
        </w:r>
        <w:r w:rsidR="007B3FBD" w:rsidDel="006F3D04">
          <w:rPr>
            <w:rFonts w:ascii="Arial" w:eastAsia="Arial" w:hAnsi="Arial" w:cs="Arial"/>
          </w:rPr>
          <w:delText>on.</w:delText>
        </w:r>
        <w:r w:rsidR="007B3FBD" w:rsidDel="006F3D04">
          <w:rPr>
            <w:rFonts w:ascii="Arial" w:eastAsia="Arial" w:hAnsi="Arial" w:cs="Arial"/>
            <w:spacing w:val="4"/>
          </w:rPr>
          <w:delText xml:space="preserve"> </w:delText>
        </w:r>
        <w:r w:rsidR="007B3FBD" w:rsidDel="006F3D04">
          <w:rPr>
            <w:rFonts w:ascii="Arial" w:eastAsia="Arial" w:hAnsi="Arial" w:cs="Arial"/>
          </w:rPr>
          <w:delText>T</w:delText>
        </w:r>
        <w:r w:rsidR="007B3FBD" w:rsidDel="006F3D04">
          <w:rPr>
            <w:rFonts w:ascii="Arial" w:eastAsia="Arial" w:hAnsi="Arial" w:cs="Arial"/>
            <w:spacing w:val="1"/>
          </w:rPr>
          <w:delText>r</w:delText>
        </w:r>
        <w:r w:rsidR="007B3FBD" w:rsidDel="006F3D04">
          <w:rPr>
            <w:rFonts w:ascii="Arial" w:eastAsia="Arial" w:hAnsi="Arial" w:cs="Arial"/>
          </w:rPr>
          <w:delText>a</w:delText>
        </w:r>
        <w:r w:rsidR="007B3FBD" w:rsidDel="006F3D04">
          <w:rPr>
            <w:rFonts w:ascii="Arial" w:eastAsia="Arial" w:hAnsi="Arial" w:cs="Arial"/>
            <w:spacing w:val="-1"/>
          </w:rPr>
          <w:delText>i</w:delText>
        </w:r>
        <w:r w:rsidR="007B3FBD" w:rsidDel="006F3D04">
          <w:rPr>
            <w:rFonts w:ascii="Arial" w:eastAsia="Arial" w:hAnsi="Arial" w:cs="Arial"/>
          </w:rPr>
          <w:delText>n</w:delText>
        </w:r>
        <w:r w:rsidR="007B3FBD" w:rsidDel="006F3D04">
          <w:rPr>
            <w:rFonts w:ascii="Arial" w:eastAsia="Arial" w:hAnsi="Arial" w:cs="Arial"/>
            <w:spacing w:val="-1"/>
          </w:rPr>
          <w:delText>i</w:delText>
        </w:r>
        <w:r w:rsidR="007B3FBD" w:rsidDel="006F3D04">
          <w:rPr>
            <w:rFonts w:ascii="Arial" w:eastAsia="Arial" w:hAnsi="Arial" w:cs="Arial"/>
          </w:rPr>
          <w:delText>ng</w:delText>
        </w:r>
        <w:r w:rsidR="007B3FBD" w:rsidDel="006F3D04">
          <w:rPr>
            <w:rFonts w:ascii="Arial" w:eastAsia="Arial" w:hAnsi="Arial" w:cs="Arial"/>
            <w:spacing w:val="5"/>
          </w:rPr>
          <w:delText xml:space="preserve"> </w:delText>
        </w:r>
        <w:r w:rsidR="007B3FBD" w:rsidDel="006F3D04">
          <w:rPr>
            <w:rFonts w:ascii="Arial" w:eastAsia="Arial" w:hAnsi="Arial" w:cs="Arial"/>
            <w:spacing w:val="-1"/>
          </w:rPr>
          <w:delText>i</w:delText>
        </w:r>
        <w:r w:rsidR="007B3FBD" w:rsidDel="006F3D04">
          <w:rPr>
            <w:rFonts w:ascii="Arial" w:eastAsia="Arial" w:hAnsi="Arial" w:cs="Arial"/>
          </w:rPr>
          <w:delText>s</w:delText>
        </w:r>
        <w:r w:rsidR="007B3FBD" w:rsidDel="006F3D04">
          <w:rPr>
            <w:rFonts w:ascii="Arial" w:eastAsia="Arial" w:hAnsi="Arial" w:cs="Arial"/>
            <w:spacing w:val="3"/>
          </w:rPr>
          <w:delText xml:space="preserve"> </w:delText>
        </w:r>
        <w:r w:rsidR="007B3FBD" w:rsidDel="006F3D04">
          <w:rPr>
            <w:rFonts w:ascii="Arial" w:eastAsia="Arial" w:hAnsi="Arial" w:cs="Arial"/>
          </w:rPr>
          <w:delText xml:space="preserve">one </w:delText>
        </w:r>
        <w:r w:rsidR="007B3FBD" w:rsidDel="006F3D04">
          <w:rPr>
            <w:rFonts w:ascii="Arial" w:eastAsia="Arial" w:hAnsi="Arial" w:cs="Arial"/>
            <w:spacing w:val="-3"/>
          </w:rPr>
          <w:delText>o</w:delText>
        </w:r>
        <w:r w:rsidR="007B3FBD" w:rsidDel="006F3D04">
          <w:rPr>
            <w:rFonts w:ascii="Arial" w:eastAsia="Arial" w:hAnsi="Arial" w:cs="Arial"/>
          </w:rPr>
          <w:delText>f</w:delText>
        </w:r>
        <w:r w:rsidR="007B3FBD" w:rsidDel="006F3D04">
          <w:rPr>
            <w:rFonts w:ascii="Arial" w:eastAsia="Arial" w:hAnsi="Arial" w:cs="Arial"/>
            <w:spacing w:val="5"/>
          </w:rPr>
          <w:delText xml:space="preserve"> </w:delText>
        </w:r>
        <w:r w:rsidR="007B3FBD" w:rsidDel="006F3D04">
          <w:rPr>
            <w:rFonts w:ascii="Arial" w:eastAsia="Arial" w:hAnsi="Arial" w:cs="Arial"/>
          </w:rPr>
          <w:delText>se</w:delText>
        </w:r>
        <w:r w:rsidR="007B3FBD" w:rsidDel="006F3D04">
          <w:rPr>
            <w:rFonts w:ascii="Arial" w:eastAsia="Arial" w:hAnsi="Arial" w:cs="Arial"/>
            <w:spacing w:val="-2"/>
          </w:rPr>
          <w:delText>v</w:delText>
        </w:r>
        <w:r w:rsidR="007B3FBD" w:rsidDel="006F3D04">
          <w:rPr>
            <w:rFonts w:ascii="Arial" w:eastAsia="Arial" w:hAnsi="Arial" w:cs="Arial"/>
          </w:rPr>
          <w:delText>e</w:delText>
        </w:r>
        <w:r w:rsidR="007B3FBD" w:rsidDel="006F3D04">
          <w:rPr>
            <w:rFonts w:ascii="Arial" w:eastAsia="Arial" w:hAnsi="Arial" w:cs="Arial"/>
            <w:spacing w:val="1"/>
          </w:rPr>
          <w:delText>r</w:delText>
        </w:r>
        <w:r w:rsidR="007B3FBD" w:rsidDel="006F3D04">
          <w:rPr>
            <w:rFonts w:ascii="Arial" w:eastAsia="Arial" w:hAnsi="Arial" w:cs="Arial"/>
          </w:rPr>
          <w:delText>al so</w:delText>
        </w:r>
        <w:r w:rsidR="007B3FBD" w:rsidDel="006F3D04">
          <w:rPr>
            <w:rFonts w:ascii="Arial" w:eastAsia="Arial" w:hAnsi="Arial" w:cs="Arial"/>
            <w:spacing w:val="-1"/>
          </w:rPr>
          <w:delText>l</w:delText>
        </w:r>
        <w:r w:rsidR="007B3FBD" w:rsidDel="006F3D04">
          <w:rPr>
            <w:rFonts w:ascii="Arial" w:eastAsia="Arial" w:hAnsi="Arial" w:cs="Arial"/>
          </w:rPr>
          <w:delText>u</w:delText>
        </w:r>
        <w:r w:rsidR="007B3FBD" w:rsidDel="006F3D04">
          <w:rPr>
            <w:rFonts w:ascii="Arial" w:eastAsia="Arial" w:hAnsi="Arial" w:cs="Arial"/>
            <w:spacing w:val="1"/>
          </w:rPr>
          <w:delText>t</w:delText>
        </w:r>
        <w:r w:rsidR="007B3FBD" w:rsidDel="006F3D04">
          <w:rPr>
            <w:rFonts w:ascii="Arial" w:eastAsia="Arial" w:hAnsi="Arial" w:cs="Arial"/>
            <w:spacing w:val="-1"/>
          </w:rPr>
          <w:delText>i</w:delText>
        </w:r>
        <w:r w:rsidR="007B3FBD" w:rsidDel="006F3D04">
          <w:rPr>
            <w:rFonts w:ascii="Arial" w:eastAsia="Arial" w:hAnsi="Arial" w:cs="Arial"/>
          </w:rPr>
          <w:delText>ons</w:delText>
        </w:r>
        <w:r w:rsidR="007B3FBD" w:rsidDel="006F3D04">
          <w:rPr>
            <w:rFonts w:ascii="Arial" w:eastAsia="Arial" w:hAnsi="Arial" w:cs="Arial"/>
            <w:spacing w:val="1"/>
          </w:rPr>
          <w:delText xml:space="preserve"> t</w:delText>
        </w:r>
        <w:r w:rsidR="007B3FBD" w:rsidDel="006F3D04">
          <w:rPr>
            <w:rFonts w:ascii="Arial" w:eastAsia="Arial" w:hAnsi="Arial" w:cs="Arial"/>
          </w:rPr>
          <w:delText>o</w:delText>
        </w:r>
        <w:r w:rsidR="007B3FBD" w:rsidDel="006F3D04">
          <w:rPr>
            <w:rFonts w:ascii="Arial" w:eastAsia="Arial" w:hAnsi="Arial" w:cs="Arial"/>
            <w:spacing w:val="1"/>
          </w:rPr>
          <w:delText xml:space="preserve"> </w:delText>
        </w:r>
        <w:r w:rsidR="007B3FBD" w:rsidDel="006F3D04">
          <w:rPr>
            <w:rFonts w:ascii="Arial" w:eastAsia="Arial" w:hAnsi="Arial" w:cs="Arial"/>
          </w:rPr>
          <w:delText>p</w:delText>
        </w:r>
        <w:r w:rsidR="007B3FBD" w:rsidDel="006F3D04">
          <w:rPr>
            <w:rFonts w:ascii="Arial" w:eastAsia="Arial" w:hAnsi="Arial" w:cs="Arial"/>
            <w:spacing w:val="-3"/>
          </w:rPr>
          <w:delText>e</w:delText>
        </w:r>
        <w:r w:rsidR="007B3FBD" w:rsidDel="006F3D04">
          <w:rPr>
            <w:rFonts w:ascii="Arial" w:eastAsia="Arial" w:hAnsi="Arial" w:cs="Arial"/>
            <w:spacing w:val="-2"/>
          </w:rPr>
          <w:delText>r</w:delText>
        </w:r>
        <w:r w:rsidR="007B3FBD" w:rsidDel="006F3D04">
          <w:rPr>
            <w:rFonts w:ascii="Arial" w:eastAsia="Arial" w:hAnsi="Arial" w:cs="Arial"/>
            <w:spacing w:val="3"/>
          </w:rPr>
          <w:delText>f</w:delText>
        </w:r>
        <w:r w:rsidR="007B3FBD" w:rsidDel="006F3D04">
          <w:rPr>
            <w:rFonts w:ascii="Arial" w:eastAsia="Arial" w:hAnsi="Arial" w:cs="Arial"/>
          </w:rPr>
          <w:delText>o</w:delText>
        </w:r>
        <w:r w:rsidR="007B3FBD" w:rsidDel="006F3D04">
          <w:rPr>
            <w:rFonts w:ascii="Arial" w:eastAsia="Arial" w:hAnsi="Arial" w:cs="Arial"/>
            <w:spacing w:val="-2"/>
          </w:rPr>
          <w:delText>r</w:delText>
        </w:r>
        <w:r w:rsidR="007B3FBD" w:rsidDel="006F3D04">
          <w:rPr>
            <w:rFonts w:ascii="Arial" w:eastAsia="Arial" w:hAnsi="Arial" w:cs="Arial"/>
            <w:spacing w:val="1"/>
          </w:rPr>
          <w:delText>m</w:delText>
        </w:r>
        <w:r w:rsidR="007B3FBD" w:rsidDel="006F3D04">
          <w:rPr>
            <w:rFonts w:ascii="Arial" w:eastAsia="Arial" w:hAnsi="Arial" w:cs="Arial"/>
          </w:rPr>
          <w:delText>ance</w:delText>
        </w:r>
        <w:r w:rsidR="007B3FBD" w:rsidDel="006F3D04">
          <w:rPr>
            <w:rFonts w:ascii="Arial" w:eastAsia="Arial" w:hAnsi="Arial" w:cs="Arial"/>
            <w:spacing w:val="1"/>
          </w:rPr>
          <w:delText xml:space="preserve"> </w:delText>
        </w:r>
        <w:r w:rsidR="007B3FBD" w:rsidDel="006F3D04">
          <w:rPr>
            <w:rFonts w:ascii="Arial" w:eastAsia="Arial" w:hAnsi="Arial" w:cs="Arial"/>
            <w:spacing w:val="-3"/>
          </w:rPr>
          <w:delText>p</w:delText>
        </w:r>
        <w:r w:rsidR="007B3FBD" w:rsidDel="006F3D04">
          <w:rPr>
            <w:rFonts w:ascii="Arial" w:eastAsia="Arial" w:hAnsi="Arial" w:cs="Arial"/>
            <w:spacing w:val="1"/>
          </w:rPr>
          <w:delText>r</w:delText>
        </w:r>
        <w:r w:rsidR="007B3FBD" w:rsidDel="006F3D04">
          <w:rPr>
            <w:rFonts w:ascii="Arial" w:eastAsia="Arial" w:hAnsi="Arial" w:cs="Arial"/>
          </w:rPr>
          <w:delText>ob</w:delText>
        </w:r>
        <w:r w:rsidR="007B3FBD" w:rsidDel="006F3D04">
          <w:rPr>
            <w:rFonts w:ascii="Arial" w:eastAsia="Arial" w:hAnsi="Arial" w:cs="Arial"/>
            <w:spacing w:val="-1"/>
          </w:rPr>
          <w:delText>l</w:delText>
        </w:r>
        <w:r w:rsidR="007B3FBD" w:rsidDel="006F3D04">
          <w:rPr>
            <w:rFonts w:ascii="Arial" w:eastAsia="Arial" w:hAnsi="Arial" w:cs="Arial"/>
          </w:rPr>
          <w:delText>e</w:delText>
        </w:r>
        <w:r w:rsidR="007B3FBD" w:rsidDel="006F3D04">
          <w:rPr>
            <w:rFonts w:ascii="Arial" w:eastAsia="Arial" w:hAnsi="Arial" w:cs="Arial"/>
            <w:spacing w:val="1"/>
          </w:rPr>
          <w:delText>m</w:delText>
        </w:r>
        <w:r w:rsidR="007B3FBD" w:rsidDel="006F3D04">
          <w:rPr>
            <w:rFonts w:ascii="Arial" w:eastAsia="Arial" w:hAnsi="Arial" w:cs="Arial"/>
            <w:spacing w:val="-2"/>
          </w:rPr>
          <w:delText>s</w:delText>
        </w:r>
        <w:r w:rsidR="007B3FBD" w:rsidDel="006F3D04">
          <w:rPr>
            <w:rFonts w:ascii="Arial" w:eastAsia="Arial" w:hAnsi="Arial" w:cs="Arial"/>
          </w:rPr>
          <w:delText>.</w:delText>
        </w:r>
        <w:r w:rsidR="007B3FBD" w:rsidDel="006F3D04">
          <w:rPr>
            <w:rFonts w:ascii="Arial" w:eastAsia="Arial" w:hAnsi="Arial" w:cs="Arial"/>
            <w:spacing w:val="2"/>
          </w:rPr>
          <w:delText xml:space="preserve"> </w:delText>
        </w:r>
        <w:r w:rsidR="007B3FBD" w:rsidDel="006F3D04">
          <w:rPr>
            <w:rFonts w:ascii="Arial" w:eastAsia="Arial" w:hAnsi="Arial" w:cs="Arial"/>
            <w:spacing w:val="-1"/>
          </w:rPr>
          <w:delText>H</w:delText>
        </w:r>
        <w:r w:rsidR="007B3FBD" w:rsidDel="006F3D04">
          <w:rPr>
            <w:rFonts w:ascii="Arial" w:eastAsia="Arial" w:hAnsi="Arial" w:cs="Arial"/>
            <w:spacing w:val="-3"/>
          </w:rPr>
          <w:delText>o</w:delText>
        </w:r>
        <w:r w:rsidR="007B3FBD" w:rsidDel="006F3D04">
          <w:rPr>
            <w:rFonts w:ascii="Arial" w:eastAsia="Arial" w:hAnsi="Arial" w:cs="Arial"/>
            <w:spacing w:val="-4"/>
          </w:rPr>
          <w:delText>w</w:delText>
        </w:r>
        <w:r w:rsidR="007B3FBD" w:rsidDel="006F3D04">
          <w:rPr>
            <w:rFonts w:ascii="Arial" w:eastAsia="Arial" w:hAnsi="Arial" w:cs="Arial"/>
            <w:spacing w:val="2"/>
          </w:rPr>
          <w:delText>e</w:delText>
        </w:r>
        <w:r w:rsidR="007B3FBD" w:rsidDel="006F3D04">
          <w:rPr>
            <w:rFonts w:ascii="Arial" w:eastAsia="Arial" w:hAnsi="Arial" w:cs="Arial"/>
            <w:spacing w:val="-2"/>
          </w:rPr>
          <w:delText>v</w:delText>
        </w:r>
        <w:r w:rsidR="007B3FBD" w:rsidDel="006F3D04">
          <w:rPr>
            <w:rFonts w:ascii="Arial" w:eastAsia="Arial" w:hAnsi="Arial" w:cs="Arial"/>
          </w:rPr>
          <w:delText>e</w:delText>
        </w:r>
        <w:r w:rsidR="007B3FBD" w:rsidDel="006F3D04">
          <w:rPr>
            <w:rFonts w:ascii="Arial" w:eastAsia="Arial" w:hAnsi="Arial" w:cs="Arial"/>
            <w:spacing w:val="1"/>
          </w:rPr>
          <w:delText>r</w:delText>
        </w:r>
        <w:r w:rsidR="007B3FBD" w:rsidDel="006F3D04">
          <w:rPr>
            <w:rFonts w:ascii="Arial" w:eastAsia="Arial" w:hAnsi="Arial" w:cs="Arial"/>
          </w:rPr>
          <w:delText>,</w:delText>
        </w:r>
        <w:r w:rsidR="007B3FBD" w:rsidDel="006F3D04">
          <w:rPr>
            <w:rFonts w:ascii="Arial" w:eastAsia="Arial" w:hAnsi="Arial" w:cs="Arial"/>
            <w:spacing w:val="2"/>
          </w:rPr>
          <w:delText xml:space="preserve"> </w:delText>
        </w:r>
        <w:r w:rsidR="007B3FBD" w:rsidDel="006F3D04">
          <w:rPr>
            <w:rFonts w:ascii="Arial" w:eastAsia="Arial" w:hAnsi="Arial" w:cs="Arial"/>
            <w:spacing w:val="-1"/>
          </w:rPr>
          <w:delText>i</w:delText>
        </w:r>
        <w:r w:rsidR="007B3FBD" w:rsidDel="006F3D04">
          <w:rPr>
            <w:rFonts w:ascii="Arial" w:eastAsia="Arial" w:hAnsi="Arial" w:cs="Arial"/>
          </w:rPr>
          <w:delText>t</w:delText>
        </w:r>
        <w:r w:rsidR="007B3FBD" w:rsidDel="006F3D04">
          <w:rPr>
            <w:rFonts w:ascii="Arial" w:eastAsia="Arial" w:hAnsi="Arial" w:cs="Arial"/>
            <w:spacing w:val="2"/>
          </w:rPr>
          <w:delText xml:space="preserve"> </w:delText>
        </w:r>
        <w:r w:rsidR="007B3FBD" w:rsidDel="006F3D04">
          <w:rPr>
            <w:rFonts w:ascii="Arial" w:eastAsia="Arial" w:hAnsi="Arial" w:cs="Arial"/>
            <w:spacing w:val="1"/>
          </w:rPr>
          <w:delText>m</w:delText>
        </w:r>
        <w:r w:rsidR="007B3FBD" w:rsidDel="006F3D04">
          <w:rPr>
            <w:rFonts w:ascii="Arial" w:eastAsia="Arial" w:hAnsi="Arial" w:cs="Arial"/>
          </w:rPr>
          <w:delText>ay</w:delText>
        </w:r>
        <w:r w:rsidR="007B3FBD" w:rsidDel="006F3D04">
          <w:rPr>
            <w:rFonts w:ascii="Arial" w:eastAsia="Arial" w:hAnsi="Arial" w:cs="Arial"/>
            <w:spacing w:val="-1"/>
          </w:rPr>
          <w:delText xml:space="preserve"> </w:delText>
        </w:r>
        <w:r w:rsidR="007B3FBD" w:rsidDel="006F3D04">
          <w:rPr>
            <w:rFonts w:ascii="Arial" w:eastAsia="Arial" w:hAnsi="Arial" w:cs="Arial"/>
          </w:rPr>
          <w:delText>not</w:delText>
        </w:r>
        <w:r w:rsidR="007B3FBD" w:rsidDel="006F3D04">
          <w:rPr>
            <w:rFonts w:ascii="Arial" w:eastAsia="Arial" w:hAnsi="Arial" w:cs="Arial"/>
            <w:spacing w:val="2"/>
          </w:rPr>
          <w:delText xml:space="preserve"> </w:delText>
        </w:r>
        <w:r w:rsidR="007B3FBD" w:rsidDel="006F3D04">
          <w:rPr>
            <w:rFonts w:ascii="Arial" w:eastAsia="Arial" w:hAnsi="Arial" w:cs="Arial"/>
          </w:rPr>
          <w:delText>a</w:delText>
        </w:r>
        <w:r w:rsidR="007B3FBD" w:rsidDel="006F3D04">
          <w:rPr>
            <w:rFonts w:ascii="Arial" w:eastAsia="Arial" w:hAnsi="Arial" w:cs="Arial"/>
            <w:spacing w:val="-1"/>
          </w:rPr>
          <w:delText>l</w:delText>
        </w:r>
        <w:r w:rsidR="007B3FBD" w:rsidDel="006F3D04">
          <w:rPr>
            <w:rFonts w:ascii="Arial" w:eastAsia="Arial" w:hAnsi="Arial" w:cs="Arial"/>
            <w:spacing w:val="-4"/>
          </w:rPr>
          <w:delText>w</w:delText>
        </w:r>
        <w:r w:rsidR="007B3FBD" w:rsidDel="006F3D04">
          <w:rPr>
            <w:rFonts w:ascii="Arial" w:eastAsia="Arial" w:hAnsi="Arial" w:cs="Arial"/>
          </w:rPr>
          <w:delText>a</w:delText>
        </w:r>
        <w:r w:rsidR="007B3FBD" w:rsidDel="006F3D04">
          <w:rPr>
            <w:rFonts w:ascii="Arial" w:eastAsia="Arial" w:hAnsi="Arial" w:cs="Arial"/>
            <w:spacing w:val="-2"/>
          </w:rPr>
          <w:delText>y</w:delText>
        </w:r>
        <w:r w:rsidR="007B3FBD" w:rsidDel="006F3D04">
          <w:rPr>
            <w:rFonts w:ascii="Arial" w:eastAsia="Arial" w:hAnsi="Arial" w:cs="Arial"/>
          </w:rPr>
          <w:delText>s</w:delText>
        </w:r>
        <w:r w:rsidR="007B3FBD" w:rsidDel="006F3D04">
          <w:rPr>
            <w:rFonts w:ascii="Arial" w:eastAsia="Arial" w:hAnsi="Arial" w:cs="Arial"/>
            <w:spacing w:val="4"/>
          </w:rPr>
          <w:delText xml:space="preserve"> </w:delText>
        </w:r>
        <w:r w:rsidR="007B3FBD" w:rsidDel="006F3D04">
          <w:rPr>
            <w:rFonts w:ascii="Arial" w:eastAsia="Arial" w:hAnsi="Arial" w:cs="Arial"/>
          </w:rPr>
          <w:delText>be</w:delText>
        </w:r>
        <w:r w:rsidR="007B3FBD" w:rsidDel="006F3D04">
          <w:rPr>
            <w:rFonts w:ascii="Arial" w:eastAsia="Arial" w:hAnsi="Arial" w:cs="Arial"/>
            <w:spacing w:val="1"/>
          </w:rPr>
          <w:delText xml:space="preserve"> t</w:delText>
        </w:r>
        <w:r w:rsidR="007B3FBD" w:rsidDel="006F3D04">
          <w:rPr>
            <w:rFonts w:ascii="Arial" w:eastAsia="Arial" w:hAnsi="Arial" w:cs="Arial"/>
          </w:rPr>
          <w:delText>he</w:delText>
        </w:r>
        <w:r w:rsidR="007B3FBD" w:rsidDel="006F3D04">
          <w:rPr>
            <w:rFonts w:ascii="Arial" w:eastAsia="Arial" w:hAnsi="Arial" w:cs="Arial"/>
            <w:spacing w:val="1"/>
          </w:rPr>
          <w:delText xml:space="preserve"> </w:delText>
        </w:r>
        <w:r w:rsidR="007B3FBD" w:rsidDel="006F3D04">
          <w:rPr>
            <w:rFonts w:ascii="Arial" w:eastAsia="Arial" w:hAnsi="Arial" w:cs="Arial"/>
          </w:rPr>
          <w:delText>be</w:delText>
        </w:r>
        <w:r w:rsidR="007B3FBD" w:rsidDel="006F3D04">
          <w:rPr>
            <w:rFonts w:ascii="Arial" w:eastAsia="Arial" w:hAnsi="Arial" w:cs="Arial"/>
            <w:spacing w:val="-2"/>
          </w:rPr>
          <w:delText>s</w:delText>
        </w:r>
        <w:r w:rsidR="007B3FBD" w:rsidDel="006F3D04">
          <w:rPr>
            <w:rFonts w:ascii="Arial" w:eastAsia="Arial" w:hAnsi="Arial" w:cs="Arial"/>
          </w:rPr>
          <w:delText>t</w:delText>
        </w:r>
        <w:r w:rsidR="007B3FBD" w:rsidDel="006F3D04">
          <w:rPr>
            <w:rFonts w:ascii="Arial" w:eastAsia="Arial" w:hAnsi="Arial" w:cs="Arial"/>
            <w:spacing w:val="2"/>
          </w:rPr>
          <w:delText xml:space="preserve"> </w:delText>
        </w:r>
        <w:r w:rsidR="007B3FBD" w:rsidDel="006F3D04">
          <w:rPr>
            <w:rFonts w:ascii="Arial" w:eastAsia="Arial" w:hAnsi="Arial" w:cs="Arial"/>
          </w:rPr>
          <w:delText>so</w:delText>
        </w:r>
        <w:r w:rsidR="007B3FBD" w:rsidDel="006F3D04">
          <w:rPr>
            <w:rFonts w:ascii="Arial" w:eastAsia="Arial" w:hAnsi="Arial" w:cs="Arial"/>
            <w:spacing w:val="-1"/>
          </w:rPr>
          <w:delText>l</w:delText>
        </w:r>
        <w:r w:rsidR="007B3FBD" w:rsidDel="006F3D04">
          <w:rPr>
            <w:rFonts w:ascii="Arial" w:eastAsia="Arial" w:hAnsi="Arial" w:cs="Arial"/>
          </w:rPr>
          <w:delText>u</w:delText>
        </w:r>
        <w:r w:rsidR="007B3FBD" w:rsidDel="006F3D04">
          <w:rPr>
            <w:rFonts w:ascii="Arial" w:eastAsia="Arial" w:hAnsi="Arial" w:cs="Arial"/>
            <w:spacing w:val="1"/>
          </w:rPr>
          <w:delText>t</w:delText>
        </w:r>
        <w:r w:rsidR="007B3FBD" w:rsidDel="006F3D04">
          <w:rPr>
            <w:rFonts w:ascii="Arial" w:eastAsia="Arial" w:hAnsi="Arial" w:cs="Arial"/>
            <w:spacing w:val="-1"/>
          </w:rPr>
          <w:delText>i</w:delText>
        </w:r>
        <w:r w:rsidR="007B3FBD" w:rsidDel="006F3D04">
          <w:rPr>
            <w:rFonts w:ascii="Arial" w:eastAsia="Arial" w:hAnsi="Arial" w:cs="Arial"/>
          </w:rPr>
          <w:delText xml:space="preserve">on. </w:delText>
        </w:r>
        <w:r w:rsidR="007B3FBD" w:rsidDel="006F3D04">
          <w:rPr>
            <w:rFonts w:ascii="Arial" w:eastAsia="Arial" w:hAnsi="Arial" w:cs="Arial"/>
            <w:spacing w:val="-1"/>
          </w:rPr>
          <w:delText>I</w:delText>
        </w:r>
        <w:r w:rsidR="007B3FBD" w:rsidDel="006F3D04">
          <w:rPr>
            <w:rFonts w:ascii="Arial" w:eastAsia="Arial" w:hAnsi="Arial" w:cs="Arial"/>
          </w:rPr>
          <w:delText>t</w:delText>
        </w:r>
        <w:r w:rsidR="007B3FBD" w:rsidDel="006F3D04">
          <w:rPr>
            <w:rFonts w:ascii="Arial" w:eastAsia="Arial" w:hAnsi="Arial" w:cs="Arial"/>
            <w:spacing w:val="2"/>
          </w:rPr>
          <w:delText xml:space="preserve"> </w:delText>
        </w:r>
        <w:r w:rsidR="007B3FBD" w:rsidDel="006F3D04">
          <w:rPr>
            <w:rFonts w:ascii="Arial" w:eastAsia="Arial" w:hAnsi="Arial" w:cs="Arial"/>
            <w:spacing w:val="-1"/>
          </w:rPr>
          <w:delText>i</w:delText>
        </w:r>
        <w:r w:rsidR="007B3FBD" w:rsidDel="006F3D04">
          <w:rPr>
            <w:rFonts w:ascii="Arial" w:eastAsia="Arial" w:hAnsi="Arial" w:cs="Arial"/>
          </w:rPr>
          <w:delText xml:space="preserve">s </w:delText>
        </w:r>
        <w:r w:rsidR="007B3FBD" w:rsidDel="006F3D04">
          <w:rPr>
            <w:rFonts w:ascii="Arial" w:eastAsia="Arial" w:hAnsi="Arial" w:cs="Arial"/>
            <w:spacing w:val="-1"/>
          </w:rPr>
          <w:delText>i</w:delText>
        </w:r>
        <w:r w:rsidR="007B3FBD" w:rsidDel="006F3D04">
          <w:rPr>
            <w:rFonts w:ascii="Arial" w:eastAsia="Arial" w:hAnsi="Arial" w:cs="Arial"/>
            <w:spacing w:val="1"/>
          </w:rPr>
          <w:delText>m</w:delText>
        </w:r>
        <w:r w:rsidR="007B3FBD" w:rsidDel="006F3D04">
          <w:rPr>
            <w:rFonts w:ascii="Arial" w:eastAsia="Arial" w:hAnsi="Arial" w:cs="Arial"/>
          </w:rPr>
          <w:delText>po</w:delText>
        </w:r>
        <w:r w:rsidR="007B3FBD" w:rsidDel="006F3D04">
          <w:rPr>
            <w:rFonts w:ascii="Arial" w:eastAsia="Arial" w:hAnsi="Arial" w:cs="Arial"/>
            <w:spacing w:val="1"/>
          </w:rPr>
          <w:delText>rt</w:delText>
        </w:r>
        <w:r w:rsidR="007B3FBD" w:rsidDel="006F3D04">
          <w:rPr>
            <w:rFonts w:ascii="Arial" w:eastAsia="Arial" w:hAnsi="Arial" w:cs="Arial"/>
          </w:rPr>
          <w:delText>a</w:delText>
        </w:r>
        <w:r w:rsidR="007B3FBD" w:rsidDel="006F3D04">
          <w:rPr>
            <w:rFonts w:ascii="Arial" w:eastAsia="Arial" w:hAnsi="Arial" w:cs="Arial"/>
            <w:spacing w:val="-3"/>
          </w:rPr>
          <w:delText>n</w:delText>
        </w:r>
        <w:r w:rsidR="007B3FBD" w:rsidDel="006F3D04">
          <w:rPr>
            <w:rFonts w:ascii="Arial" w:eastAsia="Arial" w:hAnsi="Arial" w:cs="Arial"/>
          </w:rPr>
          <w:delText>t</w:delText>
        </w:r>
        <w:r w:rsidR="007B3FBD" w:rsidDel="006F3D04">
          <w:rPr>
            <w:rFonts w:ascii="Arial" w:eastAsia="Arial" w:hAnsi="Arial" w:cs="Arial"/>
            <w:spacing w:val="3"/>
          </w:rPr>
          <w:delText xml:space="preserve"> </w:delText>
        </w:r>
        <w:r w:rsidR="007B3FBD" w:rsidDel="006F3D04">
          <w:rPr>
            <w:rFonts w:ascii="Arial" w:eastAsia="Arial" w:hAnsi="Arial" w:cs="Arial"/>
            <w:spacing w:val="1"/>
          </w:rPr>
          <w:delText>t</w:delText>
        </w:r>
        <w:r w:rsidR="007B3FBD" w:rsidDel="006F3D04">
          <w:rPr>
            <w:rFonts w:ascii="Arial" w:eastAsia="Arial" w:hAnsi="Arial" w:cs="Arial"/>
          </w:rPr>
          <w:delText>he</w:delText>
        </w:r>
        <w:r w:rsidR="007B3FBD" w:rsidDel="006F3D04">
          <w:rPr>
            <w:rFonts w:ascii="Arial" w:eastAsia="Arial" w:hAnsi="Arial" w:cs="Arial"/>
            <w:spacing w:val="-2"/>
          </w:rPr>
          <w:delText>r</w:delText>
        </w:r>
        <w:r w:rsidR="007B3FBD" w:rsidDel="006F3D04">
          <w:rPr>
            <w:rFonts w:ascii="Arial" w:eastAsia="Arial" w:hAnsi="Arial" w:cs="Arial"/>
            <w:spacing w:val="-3"/>
          </w:rPr>
          <w:delText>e</w:delText>
        </w:r>
        <w:r w:rsidR="007B3FBD" w:rsidDel="006F3D04">
          <w:rPr>
            <w:rFonts w:ascii="Arial" w:eastAsia="Arial" w:hAnsi="Arial" w:cs="Arial"/>
            <w:spacing w:val="3"/>
          </w:rPr>
          <w:delText>f</w:delText>
        </w:r>
        <w:r w:rsidR="007B3FBD" w:rsidDel="006F3D04">
          <w:rPr>
            <w:rFonts w:ascii="Arial" w:eastAsia="Arial" w:hAnsi="Arial" w:cs="Arial"/>
            <w:spacing w:val="-3"/>
          </w:rPr>
          <w:delText>o</w:delText>
        </w:r>
        <w:r w:rsidR="007B3FBD" w:rsidDel="006F3D04">
          <w:rPr>
            <w:rFonts w:ascii="Arial" w:eastAsia="Arial" w:hAnsi="Arial" w:cs="Arial"/>
            <w:spacing w:val="1"/>
          </w:rPr>
          <w:delText>r</w:delText>
        </w:r>
        <w:r w:rsidR="007B3FBD" w:rsidDel="006F3D04">
          <w:rPr>
            <w:rFonts w:ascii="Arial" w:eastAsia="Arial" w:hAnsi="Arial" w:cs="Arial"/>
          </w:rPr>
          <w:delText>e</w:delText>
        </w:r>
        <w:r w:rsidR="007B3FBD" w:rsidDel="006F3D04">
          <w:rPr>
            <w:rFonts w:ascii="Arial" w:eastAsia="Arial" w:hAnsi="Arial" w:cs="Arial"/>
            <w:spacing w:val="2"/>
          </w:rPr>
          <w:delText xml:space="preserve"> </w:delText>
        </w:r>
        <w:r w:rsidR="007B3FBD" w:rsidDel="006F3D04">
          <w:rPr>
            <w:rFonts w:ascii="Arial" w:eastAsia="Arial" w:hAnsi="Arial" w:cs="Arial"/>
            <w:spacing w:val="1"/>
          </w:rPr>
          <w:delText>t</w:delText>
        </w:r>
        <w:r w:rsidR="007B3FBD" w:rsidDel="006F3D04">
          <w:rPr>
            <w:rFonts w:ascii="Arial" w:eastAsia="Arial" w:hAnsi="Arial" w:cs="Arial"/>
          </w:rPr>
          <w:delText>o</w:delText>
        </w:r>
      </w:del>
      <w:del w:id="248" w:author="Kerrie Abercrombie" w:date="2016-02-23T15:00:00Z">
        <w:r w:rsidR="007B3FBD" w:rsidDel="006F3D04">
          <w:rPr>
            <w:rFonts w:ascii="Arial" w:eastAsia="Arial" w:hAnsi="Arial" w:cs="Arial"/>
            <w:spacing w:val="2"/>
          </w:rPr>
          <w:delText xml:space="preserve"> </w:delText>
        </w:r>
        <w:r w:rsidR="007B3FBD" w:rsidDel="006F3D04">
          <w:rPr>
            <w:rFonts w:ascii="Arial" w:eastAsia="Arial" w:hAnsi="Arial" w:cs="Arial"/>
          </w:rPr>
          <w:delText>de</w:delText>
        </w:r>
        <w:r w:rsidR="007B3FBD" w:rsidDel="006F3D04">
          <w:rPr>
            <w:rFonts w:ascii="Arial" w:eastAsia="Arial" w:hAnsi="Arial" w:cs="Arial"/>
            <w:spacing w:val="1"/>
          </w:rPr>
          <w:delText>t</w:delText>
        </w:r>
        <w:r w:rsidR="007B3FBD" w:rsidDel="006F3D04">
          <w:rPr>
            <w:rFonts w:ascii="Arial" w:eastAsia="Arial" w:hAnsi="Arial" w:cs="Arial"/>
          </w:rPr>
          <w:delText>e</w:delText>
        </w:r>
        <w:r w:rsidR="007B3FBD" w:rsidDel="006F3D04">
          <w:rPr>
            <w:rFonts w:ascii="Arial" w:eastAsia="Arial" w:hAnsi="Arial" w:cs="Arial"/>
            <w:spacing w:val="-2"/>
          </w:rPr>
          <w:delText>r</w:delText>
        </w:r>
        <w:r w:rsidR="007B3FBD" w:rsidDel="006F3D04">
          <w:rPr>
            <w:rFonts w:ascii="Arial" w:eastAsia="Arial" w:hAnsi="Arial" w:cs="Arial"/>
            <w:spacing w:val="1"/>
          </w:rPr>
          <w:delText>m</w:delText>
        </w:r>
        <w:r w:rsidR="007B3FBD" w:rsidDel="006F3D04">
          <w:rPr>
            <w:rFonts w:ascii="Arial" w:eastAsia="Arial" w:hAnsi="Arial" w:cs="Arial"/>
            <w:spacing w:val="-1"/>
          </w:rPr>
          <w:delText>i</w:delText>
        </w:r>
        <w:r w:rsidR="007B3FBD" w:rsidDel="006F3D04">
          <w:rPr>
            <w:rFonts w:ascii="Arial" w:eastAsia="Arial" w:hAnsi="Arial" w:cs="Arial"/>
          </w:rPr>
          <w:delText>ne</w:delText>
        </w:r>
        <w:r w:rsidR="007B3FBD" w:rsidDel="006F3D04">
          <w:rPr>
            <w:rFonts w:ascii="Arial" w:eastAsia="Arial" w:hAnsi="Arial" w:cs="Arial"/>
            <w:spacing w:val="2"/>
          </w:rPr>
          <w:delText xml:space="preserve"> </w:delText>
        </w:r>
        <w:r w:rsidR="007B3FBD" w:rsidDel="006F3D04">
          <w:rPr>
            <w:rFonts w:ascii="Arial" w:eastAsia="Arial" w:hAnsi="Arial" w:cs="Arial"/>
            <w:spacing w:val="-1"/>
          </w:rPr>
          <w:delText>i</w:delText>
        </w:r>
        <w:r w:rsidR="007B3FBD" w:rsidDel="006F3D04">
          <w:rPr>
            <w:rFonts w:ascii="Arial" w:eastAsia="Arial" w:hAnsi="Arial" w:cs="Arial"/>
          </w:rPr>
          <w:delText>f</w:delText>
        </w:r>
        <w:r w:rsidR="007B3FBD" w:rsidDel="006F3D04">
          <w:rPr>
            <w:rFonts w:ascii="Arial" w:eastAsia="Arial" w:hAnsi="Arial" w:cs="Arial"/>
            <w:spacing w:val="5"/>
          </w:rPr>
          <w:delText xml:space="preserve"> </w:delText>
        </w:r>
        <w:r w:rsidR="007B3FBD" w:rsidDel="006F3D04">
          <w:rPr>
            <w:rFonts w:ascii="Arial" w:eastAsia="Arial" w:hAnsi="Arial" w:cs="Arial"/>
            <w:spacing w:val="-1"/>
          </w:rPr>
          <w:delText>t</w:delText>
        </w:r>
        <w:r w:rsidR="007B3FBD" w:rsidDel="006F3D04">
          <w:rPr>
            <w:rFonts w:ascii="Arial" w:eastAsia="Arial" w:hAnsi="Arial" w:cs="Arial"/>
            <w:spacing w:val="1"/>
          </w:rPr>
          <w:delText>r</w:delText>
        </w:r>
        <w:r w:rsidR="007B3FBD" w:rsidDel="006F3D04">
          <w:rPr>
            <w:rFonts w:ascii="Arial" w:eastAsia="Arial" w:hAnsi="Arial" w:cs="Arial"/>
          </w:rPr>
          <w:delText>a</w:delText>
        </w:r>
        <w:r w:rsidR="007B3FBD" w:rsidDel="006F3D04">
          <w:rPr>
            <w:rFonts w:ascii="Arial" w:eastAsia="Arial" w:hAnsi="Arial" w:cs="Arial"/>
            <w:spacing w:val="-1"/>
          </w:rPr>
          <w:delText>i</w:delText>
        </w:r>
        <w:r w:rsidR="007B3FBD" w:rsidDel="006F3D04">
          <w:rPr>
            <w:rFonts w:ascii="Arial" w:eastAsia="Arial" w:hAnsi="Arial" w:cs="Arial"/>
          </w:rPr>
          <w:delText>n</w:delText>
        </w:r>
        <w:r w:rsidR="007B3FBD" w:rsidDel="006F3D04">
          <w:rPr>
            <w:rFonts w:ascii="Arial" w:eastAsia="Arial" w:hAnsi="Arial" w:cs="Arial"/>
            <w:spacing w:val="-1"/>
          </w:rPr>
          <w:delText>i</w:delText>
        </w:r>
        <w:r w:rsidR="007B3FBD" w:rsidDel="006F3D04">
          <w:rPr>
            <w:rFonts w:ascii="Arial" w:eastAsia="Arial" w:hAnsi="Arial" w:cs="Arial"/>
          </w:rPr>
          <w:delText>ng</w:delText>
        </w:r>
        <w:r w:rsidR="007B3FBD" w:rsidDel="006F3D04">
          <w:rPr>
            <w:rFonts w:ascii="Arial" w:eastAsia="Arial" w:hAnsi="Arial" w:cs="Arial"/>
            <w:spacing w:val="4"/>
          </w:rPr>
          <w:delText xml:space="preserve"> </w:delText>
        </w:r>
        <w:r w:rsidR="007B3FBD" w:rsidDel="006F3D04">
          <w:rPr>
            <w:rFonts w:ascii="Arial" w:eastAsia="Arial" w:hAnsi="Arial" w:cs="Arial"/>
            <w:spacing w:val="-1"/>
          </w:rPr>
          <w:delText>i</w:delText>
        </w:r>
        <w:r w:rsidR="007B3FBD" w:rsidDel="006F3D04">
          <w:rPr>
            <w:rFonts w:ascii="Arial" w:eastAsia="Arial" w:hAnsi="Arial" w:cs="Arial"/>
          </w:rPr>
          <w:delText>s</w:delText>
        </w:r>
        <w:r w:rsidR="007B3FBD" w:rsidDel="006F3D04">
          <w:rPr>
            <w:rFonts w:ascii="Arial" w:eastAsia="Arial" w:hAnsi="Arial" w:cs="Arial"/>
            <w:spacing w:val="2"/>
          </w:rPr>
          <w:delText xml:space="preserve"> </w:delText>
        </w:r>
        <w:r w:rsidR="007B3FBD" w:rsidDel="006F3D04">
          <w:rPr>
            <w:rFonts w:ascii="Arial" w:eastAsia="Arial" w:hAnsi="Arial" w:cs="Arial"/>
            <w:spacing w:val="1"/>
          </w:rPr>
          <w:delText>t</w:delText>
        </w:r>
        <w:r w:rsidR="007B3FBD" w:rsidDel="006F3D04">
          <w:rPr>
            <w:rFonts w:ascii="Arial" w:eastAsia="Arial" w:hAnsi="Arial" w:cs="Arial"/>
            <w:spacing w:val="-3"/>
          </w:rPr>
          <w:delText>h</w:delText>
        </w:r>
        <w:r w:rsidR="007B3FBD" w:rsidDel="006F3D04">
          <w:rPr>
            <w:rFonts w:ascii="Arial" w:eastAsia="Arial" w:hAnsi="Arial" w:cs="Arial"/>
          </w:rPr>
          <w:delText>e</w:delText>
        </w:r>
        <w:r w:rsidR="007B3FBD" w:rsidDel="006F3D04">
          <w:rPr>
            <w:rFonts w:ascii="Arial" w:eastAsia="Arial" w:hAnsi="Arial" w:cs="Arial"/>
            <w:spacing w:val="2"/>
          </w:rPr>
          <w:delText xml:space="preserve"> </w:delText>
        </w:r>
        <w:r w:rsidR="007B3FBD" w:rsidDel="006F3D04">
          <w:rPr>
            <w:rFonts w:ascii="Arial" w:eastAsia="Arial" w:hAnsi="Arial" w:cs="Arial"/>
            <w:spacing w:val="1"/>
          </w:rPr>
          <w:delText>r</w:delText>
        </w:r>
        <w:r w:rsidR="007B3FBD" w:rsidDel="006F3D04">
          <w:rPr>
            <w:rFonts w:ascii="Arial" w:eastAsia="Arial" w:hAnsi="Arial" w:cs="Arial"/>
            <w:spacing w:val="-1"/>
          </w:rPr>
          <w:delText>i</w:delText>
        </w:r>
        <w:r w:rsidR="007B3FBD" w:rsidDel="006F3D04">
          <w:rPr>
            <w:rFonts w:ascii="Arial" w:eastAsia="Arial" w:hAnsi="Arial" w:cs="Arial"/>
            <w:spacing w:val="2"/>
          </w:rPr>
          <w:delText>g</w:delText>
        </w:r>
        <w:r w:rsidR="007B3FBD" w:rsidDel="006F3D04">
          <w:rPr>
            <w:rFonts w:ascii="Arial" w:eastAsia="Arial" w:hAnsi="Arial" w:cs="Arial"/>
          </w:rPr>
          <w:delText>ht</w:delText>
        </w:r>
        <w:r w:rsidR="007B3FBD" w:rsidDel="006F3D04">
          <w:rPr>
            <w:rFonts w:ascii="Arial" w:eastAsia="Arial" w:hAnsi="Arial" w:cs="Arial"/>
            <w:spacing w:val="3"/>
          </w:rPr>
          <w:delText xml:space="preserve"> </w:delText>
        </w:r>
        <w:r w:rsidR="007B3FBD" w:rsidDel="006F3D04">
          <w:rPr>
            <w:rFonts w:ascii="Arial" w:eastAsia="Arial" w:hAnsi="Arial" w:cs="Arial"/>
          </w:rPr>
          <w:delText>so</w:delText>
        </w:r>
        <w:r w:rsidR="007B3FBD" w:rsidDel="006F3D04">
          <w:rPr>
            <w:rFonts w:ascii="Arial" w:eastAsia="Arial" w:hAnsi="Arial" w:cs="Arial"/>
            <w:spacing w:val="-1"/>
          </w:rPr>
          <w:delText>l</w:delText>
        </w:r>
        <w:r w:rsidR="007B3FBD" w:rsidDel="006F3D04">
          <w:rPr>
            <w:rFonts w:ascii="Arial" w:eastAsia="Arial" w:hAnsi="Arial" w:cs="Arial"/>
          </w:rPr>
          <w:delText>u</w:delText>
        </w:r>
        <w:r w:rsidR="007B3FBD" w:rsidDel="006F3D04">
          <w:rPr>
            <w:rFonts w:ascii="Arial" w:eastAsia="Arial" w:hAnsi="Arial" w:cs="Arial"/>
            <w:spacing w:val="1"/>
          </w:rPr>
          <w:delText>t</w:delText>
        </w:r>
        <w:r w:rsidR="007B3FBD" w:rsidDel="006F3D04">
          <w:rPr>
            <w:rFonts w:ascii="Arial" w:eastAsia="Arial" w:hAnsi="Arial" w:cs="Arial"/>
            <w:spacing w:val="-1"/>
          </w:rPr>
          <w:delText>i</w:delText>
        </w:r>
        <w:r w:rsidR="007B3FBD" w:rsidDel="006F3D04">
          <w:rPr>
            <w:rFonts w:ascii="Arial" w:eastAsia="Arial" w:hAnsi="Arial" w:cs="Arial"/>
          </w:rPr>
          <w:delText>on</w:delText>
        </w:r>
      </w:del>
      <w:del w:id="249" w:author="Kerrie Abercrombie" w:date="2016-02-23T15:03:00Z">
        <w:r w:rsidR="007B3FBD" w:rsidDel="006F3D04">
          <w:rPr>
            <w:rFonts w:ascii="Arial" w:eastAsia="Arial" w:hAnsi="Arial" w:cs="Arial"/>
          </w:rPr>
          <w:delText>.</w:delText>
        </w:r>
        <w:r w:rsidR="007B3FBD" w:rsidDel="006F3D04">
          <w:rPr>
            <w:rFonts w:ascii="Arial" w:eastAsia="Arial" w:hAnsi="Arial" w:cs="Arial"/>
            <w:spacing w:val="3"/>
          </w:rPr>
          <w:delText xml:space="preserve"> </w:delText>
        </w:r>
        <w:r w:rsidR="007B3FBD" w:rsidDel="006F3D04">
          <w:rPr>
            <w:rFonts w:ascii="Arial" w:eastAsia="Arial" w:hAnsi="Arial" w:cs="Arial"/>
            <w:spacing w:val="-1"/>
          </w:rPr>
          <w:delText>S</w:delText>
        </w:r>
        <w:r w:rsidR="007B3FBD" w:rsidDel="006F3D04">
          <w:rPr>
            <w:rFonts w:ascii="Arial" w:eastAsia="Arial" w:hAnsi="Arial" w:cs="Arial"/>
          </w:rPr>
          <w:delText>u</w:delText>
        </w:r>
        <w:r w:rsidR="007B3FBD" w:rsidDel="006F3D04">
          <w:rPr>
            <w:rFonts w:ascii="Arial" w:eastAsia="Arial" w:hAnsi="Arial" w:cs="Arial"/>
            <w:spacing w:val="-1"/>
          </w:rPr>
          <w:delText>i</w:delText>
        </w:r>
        <w:r w:rsidR="007B3FBD" w:rsidDel="006F3D04">
          <w:rPr>
            <w:rFonts w:ascii="Arial" w:eastAsia="Arial" w:hAnsi="Arial" w:cs="Arial"/>
            <w:spacing w:val="1"/>
          </w:rPr>
          <w:delText>t</w:delText>
        </w:r>
        <w:r w:rsidR="007B3FBD" w:rsidDel="006F3D04">
          <w:rPr>
            <w:rFonts w:ascii="Arial" w:eastAsia="Arial" w:hAnsi="Arial" w:cs="Arial"/>
          </w:rPr>
          <w:delText>ab</w:delText>
        </w:r>
        <w:r w:rsidR="007B3FBD" w:rsidDel="006F3D04">
          <w:rPr>
            <w:rFonts w:ascii="Arial" w:eastAsia="Arial" w:hAnsi="Arial" w:cs="Arial"/>
            <w:spacing w:val="-1"/>
          </w:rPr>
          <w:delText>ilit</w:delText>
        </w:r>
        <w:r w:rsidR="007B3FBD" w:rsidDel="006F3D04">
          <w:rPr>
            <w:rFonts w:ascii="Arial" w:eastAsia="Arial" w:hAnsi="Arial" w:cs="Arial"/>
          </w:rPr>
          <w:delText>y an</w:delText>
        </w:r>
        <w:r w:rsidR="007B3FBD" w:rsidDel="006F3D04">
          <w:rPr>
            <w:rFonts w:ascii="Arial" w:eastAsia="Arial" w:hAnsi="Arial" w:cs="Arial"/>
            <w:spacing w:val="2"/>
          </w:rPr>
          <w:delText>a</w:delText>
        </w:r>
        <w:r w:rsidR="007B3FBD" w:rsidDel="006F3D04">
          <w:rPr>
            <w:rFonts w:ascii="Arial" w:eastAsia="Arial" w:hAnsi="Arial" w:cs="Arial"/>
            <w:spacing w:val="-1"/>
          </w:rPr>
          <w:delText>l</w:delText>
        </w:r>
        <w:r w:rsidR="007B3FBD" w:rsidDel="006F3D04">
          <w:rPr>
            <w:rFonts w:ascii="Arial" w:eastAsia="Arial" w:hAnsi="Arial" w:cs="Arial"/>
            <w:spacing w:val="-2"/>
          </w:rPr>
          <w:delText>y</w:delText>
        </w:r>
        <w:r w:rsidR="007B3FBD" w:rsidDel="006F3D04">
          <w:rPr>
            <w:rFonts w:ascii="Arial" w:eastAsia="Arial" w:hAnsi="Arial" w:cs="Arial"/>
            <w:spacing w:val="2"/>
          </w:rPr>
          <w:delText>s</w:delText>
        </w:r>
        <w:r w:rsidR="007B3FBD" w:rsidDel="006F3D04">
          <w:rPr>
            <w:rFonts w:ascii="Arial" w:eastAsia="Arial" w:hAnsi="Arial" w:cs="Arial"/>
            <w:spacing w:val="-1"/>
          </w:rPr>
          <w:delText>i</w:delText>
        </w:r>
        <w:r w:rsidR="007B3FBD" w:rsidDel="006F3D04">
          <w:rPr>
            <w:rFonts w:ascii="Arial" w:eastAsia="Arial" w:hAnsi="Arial" w:cs="Arial"/>
          </w:rPr>
          <w:delText>s</w:delText>
        </w:r>
        <w:r w:rsidR="007B3FBD" w:rsidDel="006F3D04">
          <w:rPr>
            <w:rFonts w:ascii="Arial" w:eastAsia="Arial" w:hAnsi="Arial" w:cs="Arial"/>
            <w:spacing w:val="2"/>
          </w:rPr>
          <w:delText xml:space="preserve"> </w:delText>
        </w:r>
        <w:r w:rsidR="007B3FBD" w:rsidDel="006F3D04">
          <w:rPr>
            <w:rFonts w:ascii="Arial" w:eastAsia="Arial" w:hAnsi="Arial" w:cs="Arial"/>
          </w:rPr>
          <w:delText>shou</w:delText>
        </w:r>
        <w:r w:rsidR="007B3FBD" w:rsidDel="006F3D04">
          <w:rPr>
            <w:rFonts w:ascii="Arial" w:eastAsia="Arial" w:hAnsi="Arial" w:cs="Arial"/>
            <w:spacing w:val="-1"/>
          </w:rPr>
          <w:delText>l</w:delText>
        </w:r>
        <w:r w:rsidR="007B3FBD" w:rsidDel="006F3D04">
          <w:rPr>
            <w:rFonts w:ascii="Arial" w:eastAsia="Arial" w:hAnsi="Arial" w:cs="Arial"/>
          </w:rPr>
          <w:delText>d</w:delText>
        </w:r>
        <w:r w:rsidR="007B3FBD" w:rsidDel="006F3D04">
          <w:rPr>
            <w:rFonts w:ascii="Arial" w:eastAsia="Arial" w:hAnsi="Arial" w:cs="Arial"/>
            <w:spacing w:val="2"/>
          </w:rPr>
          <w:delText xml:space="preserve"> </w:delText>
        </w:r>
        <w:r w:rsidR="007B3FBD" w:rsidDel="006F3D04">
          <w:rPr>
            <w:rFonts w:ascii="Arial" w:eastAsia="Arial" w:hAnsi="Arial" w:cs="Arial"/>
          </w:rPr>
          <w:delText>an</w:delText>
        </w:r>
        <w:r w:rsidR="007B3FBD" w:rsidDel="006F3D04">
          <w:rPr>
            <w:rFonts w:ascii="Arial" w:eastAsia="Arial" w:hAnsi="Arial" w:cs="Arial"/>
            <w:spacing w:val="2"/>
          </w:rPr>
          <w:delText>s</w:delText>
        </w:r>
        <w:r w:rsidR="007B3FBD" w:rsidDel="006F3D04">
          <w:rPr>
            <w:rFonts w:ascii="Arial" w:eastAsia="Arial" w:hAnsi="Arial" w:cs="Arial"/>
            <w:spacing w:val="-4"/>
          </w:rPr>
          <w:delText>w</w:delText>
        </w:r>
        <w:r w:rsidR="007B3FBD" w:rsidDel="006F3D04">
          <w:rPr>
            <w:rFonts w:ascii="Arial" w:eastAsia="Arial" w:hAnsi="Arial" w:cs="Arial"/>
            <w:spacing w:val="2"/>
          </w:rPr>
          <w:delText>e</w:delText>
        </w:r>
        <w:r w:rsidR="007B3FBD" w:rsidDel="006F3D04">
          <w:rPr>
            <w:rFonts w:ascii="Arial" w:eastAsia="Arial" w:hAnsi="Arial" w:cs="Arial"/>
          </w:rPr>
          <w:delText xml:space="preserve">r </w:delText>
        </w:r>
        <w:r w:rsidR="007B3FBD" w:rsidDel="006F3D04">
          <w:rPr>
            <w:rFonts w:ascii="Arial" w:eastAsia="Arial" w:hAnsi="Arial" w:cs="Arial"/>
            <w:spacing w:val="1"/>
          </w:rPr>
          <w:delText>t</w:delText>
        </w:r>
        <w:r w:rsidR="007B3FBD" w:rsidDel="006F3D04">
          <w:rPr>
            <w:rFonts w:ascii="Arial" w:eastAsia="Arial" w:hAnsi="Arial" w:cs="Arial"/>
          </w:rPr>
          <w:delText>he</w:delText>
        </w:r>
        <w:r w:rsidR="007B3FBD" w:rsidDel="006F3D04">
          <w:rPr>
            <w:rFonts w:ascii="Arial" w:eastAsia="Arial" w:hAnsi="Arial" w:cs="Arial"/>
            <w:spacing w:val="27"/>
          </w:rPr>
          <w:delText xml:space="preserve"> </w:delText>
        </w:r>
      </w:del>
      <w:del w:id="250" w:author="Kerrie Abercrombie" w:date="2016-02-23T15:00:00Z">
        <w:r w:rsidR="007B3FBD" w:rsidDel="006F3D04">
          <w:rPr>
            <w:rFonts w:ascii="Arial" w:eastAsia="Arial" w:hAnsi="Arial" w:cs="Arial"/>
            <w:spacing w:val="2"/>
          </w:rPr>
          <w:delText>q</w:delText>
        </w:r>
        <w:r w:rsidR="007B3FBD" w:rsidDel="006F3D04">
          <w:rPr>
            <w:rFonts w:ascii="Arial" w:eastAsia="Arial" w:hAnsi="Arial" w:cs="Arial"/>
          </w:rPr>
          <w:delText>ues</w:delText>
        </w:r>
        <w:r w:rsidR="007B3FBD" w:rsidDel="006F3D04">
          <w:rPr>
            <w:rFonts w:ascii="Arial" w:eastAsia="Arial" w:hAnsi="Arial" w:cs="Arial"/>
            <w:spacing w:val="1"/>
          </w:rPr>
          <w:delText>t</w:delText>
        </w:r>
        <w:r w:rsidR="007B3FBD" w:rsidDel="006F3D04">
          <w:rPr>
            <w:rFonts w:ascii="Arial" w:eastAsia="Arial" w:hAnsi="Arial" w:cs="Arial"/>
            <w:spacing w:val="-1"/>
          </w:rPr>
          <w:delText>i</w:delText>
        </w:r>
        <w:r w:rsidR="007B3FBD" w:rsidDel="006F3D04">
          <w:rPr>
            <w:rFonts w:ascii="Arial" w:eastAsia="Arial" w:hAnsi="Arial" w:cs="Arial"/>
          </w:rPr>
          <w:delText>on</w:delText>
        </w:r>
        <w:r w:rsidR="007B3FBD" w:rsidDel="006F3D04">
          <w:rPr>
            <w:rFonts w:ascii="Arial" w:eastAsia="Arial" w:hAnsi="Arial" w:cs="Arial"/>
            <w:spacing w:val="30"/>
          </w:rPr>
          <w:delText xml:space="preserve"> </w:delText>
        </w:r>
        <w:r w:rsidR="007B3FBD" w:rsidDel="006F3D04">
          <w:rPr>
            <w:rFonts w:ascii="Arial" w:eastAsia="Arial" w:hAnsi="Arial" w:cs="Arial"/>
            <w:spacing w:val="-4"/>
          </w:rPr>
          <w:delText>w</w:delText>
        </w:r>
        <w:r w:rsidR="007B3FBD" w:rsidDel="006F3D04">
          <w:rPr>
            <w:rFonts w:ascii="Arial" w:eastAsia="Arial" w:hAnsi="Arial" w:cs="Arial"/>
          </w:rPr>
          <w:delText>he</w:delText>
        </w:r>
        <w:r w:rsidR="007B3FBD" w:rsidDel="006F3D04">
          <w:rPr>
            <w:rFonts w:ascii="Arial" w:eastAsia="Arial" w:hAnsi="Arial" w:cs="Arial"/>
            <w:spacing w:val="1"/>
          </w:rPr>
          <w:delText>t</w:delText>
        </w:r>
        <w:r w:rsidR="007B3FBD" w:rsidDel="006F3D04">
          <w:rPr>
            <w:rFonts w:ascii="Arial" w:eastAsia="Arial" w:hAnsi="Arial" w:cs="Arial"/>
          </w:rPr>
          <w:delText>her</w:delText>
        </w:r>
        <w:r w:rsidR="007B3FBD" w:rsidDel="006F3D04">
          <w:rPr>
            <w:rFonts w:ascii="Arial" w:eastAsia="Arial" w:hAnsi="Arial" w:cs="Arial"/>
            <w:spacing w:val="28"/>
          </w:rPr>
          <w:delText xml:space="preserve"> </w:delText>
        </w:r>
        <w:r w:rsidR="007B3FBD" w:rsidDel="006F3D04">
          <w:rPr>
            <w:rFonts w:ascii="Arial" w:eastAsia="Arial" w:hAnsi="Arial" w:cs="Arial"/>
            <w:spacing w:val="1"/>
          </w:rPr>
          <w:delText>t</w:delText>
        </w:r>
        <w:r w:rsidR="007B3FBD" w:rsidDel="006F3D04">
          <w:rPr>
            <w:rFonts w:ascii="Arial" w:eastAsia="Arial" w:hAnsi="Arial" w:cs="Arial"/>
            <w:spacing w:val="-3"/>
          </w:rPr>
          <w:delText>h</w:delText>
        </w:r>
        <w:r w:rsidR="007B3FBD" w:rsidDel="006F3D04">
          <w:rPr>
            <w:rFonts w:ascii="Arial" w:eastAsia="Arial" w:hAnsi="Arial" w:cs="Arial"/>
          </w:rPr>
          <w:delText>e</w:delText>
        </w:r>
        <w:r w:rsidR="007B3FBD" w:rsidDel="006F3D04">
          <w:rPr>
            <w:rFonts w:ascii="Arial" w:eastAsia="Arial" w:hAnsi="Arial" w:cs="Arial"/>
            <w:spacing w:val="30"/>
          </w:rPr>
          <w:delText xml:space="preserve"> </w:delText>
        </w:r>
        <w:r w:rsidR="007B3FBD" w:rsidDel="006F3D04">
          <w:rPr>
            <w:rFonts w:ascii="Arial" w:eastAsia="Arial" w:hAnsi="Arial" w:cs="Arial"/>
          </w:rPr>
          <w:delText>non</w:delText>
        </w:r>
        <w:r w:rsidR="007B3FBD" w:rsidDel="006F3D04">
          <w:rPr>
            <w:rFonts w:ascii="Arial" w:eastAsia="Arial" w:hAnsi="Arial" w:cs="Arial"/>
            <w:spacing w:val="2"/>
          </w:rPr>
          <w:delText>-</w:delText>
        </w:r>
        <w:r w:rsidR="007B3FBD" w:rsidDel="006F3D04">
          <w:rPr>
            <w:rFonts w:ascii="Arial" w:eastAsia="Arial" w:hAnsi="Arial" w:cs="Arial"/>
          </w:rPr>
          <w:delText>pe</w:delText>
        </w:r>
        <w:r w:rsidR="007B3FBD" w:rsidDel="006F3D04">
          <w:rPr>
            <w:rFonts w:ascii="Arial" w:eastAsia="Arial" w:hAnsi="Arial" w:cs="Arial"/>
            <w:spacing w:val="-2"/>
          </w:rPr>
          <w:delText>r</w:delText>
        </w:r>
        <w:r w:rsidR="007B3FBD" w:rsidDel="006F3D04">
          <w:rPr>
            <w:rFonts w:ascii="Arial" w:eastAsia="Arial" w:hAnsi="Arial" w:cs="Arial"/>
            <w:spacing w:val="1"/>
          </w:rPr>
          <w:delText>f</w:delText>
        </w:r>
        <w:r w:rsidR="007B3FBD" w:rsidDel="006F3D04">
          <w:rPr>
            <w:rFonts w:ascii="Arial" w:eastAsia="Arial" w:hAnsi="Arial" w:cs="Arial"/>
          </w:rPr>
          <w:delText>o</w:delText>
        </w:r>
        <w:r w:rsidR="007B3FBD" w:rsidDel="006F3D04">
          <w:rPr>
            <w:rFonts w:ascii="Arial" w:eastAsia="Arial" w:hAnsi="Arial" w:cs="Arial"/>
            <w:spacing w:val="-2"/>
          </w:rPr>
          <w:delText>r</w:delText>
        </w:r>
        <w:r w:rsidR="007B3FBD" w:rsidDel="006F3D04">
          <w:rPr>
            <w:rFonts w:ascii="Arial" w:eastAsia="Arial" w:hAnsi="Arial" w:cs="Arial"/>
            <w:spacing w:val="1"/>
          </w:rPr>
          <w:delText>m</w:delText>
        </w:r>
        <w:r w:rsidR="007B3FBD" w:rsidDel="006F3D04">
          <w:rPr>
            <w:rFonts w:ascii="Arial" w:eastAsia="Arial" w:hAnsi="Arial" w:cs="Arial"/>
          </w:rPr>
          <w:delText>ance</w:delText>
        </w:r>
        <w:r w:rsidR="007B3FBD" w:rsidDel="006F3D04">
          <w:rPr>
            <w:rFonts w:ascii="Arial" w:eastAsia="Arial" w:hAnsi="Arial" w:cs="Arial"/>
            <w:spacing w:val="30"/>
          </w:rPr>
          <w:delText xml:space="preserve"> </w:delText>
        </w:r>
        <w:r w:rsidR="007B3FBD" w:rsidDel="006F3D04">
          <w:rPr>
            <w:rFonts w:ascii="Arial" w:eastAsia="Arial" w:hAnsi="Arial" w:cs="Arial"/>
            <w:spacing w:val="-1"/>
          </w:rPr>
          <w:delText>i</w:delText>
        </w:r>
        <w:r w:rsidR="007B3FBD" w:rsidDel="006F3D04">
          <w:rPr>
            <w:rFonts w:ascii="Arial" w:eastAsia="Arial" w:hAnsi="Arial" w:cs="Arial"/>
          </w:rPr>
          <w:delText>s</w:delText>
        </w:r>
        <w:r w:rsidR="007B3FBD" w:rsidDel="006F3D04">
          <w:rPr>
            <w:rFonts w:ascii="Arial" w:eastAsia="Arial" w:hAnsi="Arial" w:cs="Arial"/>
            <w:spacing w:val="30"/>
          </w:rPr>
          <w:delText xml:space="preserve"> </w:delText>
        </w:r>
        <w:r w:rsidR="007B3FBD" w:rsidDel="006F3D04">
          <w:rPr>
            <w:rFonts w:ascii="Arial" w:eastAsia="Arial" w:hAnsi="Arial" w:cs="Arial"/>
            <w:spacing w:val="-3"/>
          </w:rPr>
          <w:delText>d</w:delText>
        </w:r>
        <w:r w:rsidR="007B3FBD" w:rsidDel="006F3D04">
          <w:rPr>
            <w:rFonts w:ascii="Arial" w:eastAsia="Arial" w:hAnsi="Arial" w:cs="Arial"/>
          </w:rPr>
          <w:delText>ue</w:delText>
        </w:r>
        <w:r w:rsidR="007B3FBD" w:rsidDel="006F3D04">
          <w:rPr>
            <w:rFonts w:ascii="Arial" w:eastAsia="Arial" w:hAnsi="Arial" w:cs="Arial"/>
            <w:spacing w:val="30"/>
          </w:rPr>
          <w:delText xml:space="preserve"> </w:delText>
        </w:r>
        <w:r w:rsidR="007B3FBD" w:rsidDel="006F3D04">
          <w:rPr>
            <w:rFonts w:ascii="Arial" w:eastAsia="Arial" w:hAnsi="Arial" w:cs="Arial"/>
            <w:spacing w:val="1"/>
          </w:rPr>
          <w:delText>t</w:delText>
        </w:r>
        <w:r w:rsidR="007B3FBD" w:rsidDel="006F3D04">
          <w:rPr>
            <w:rFonts w:ascii="Arial" w:eastAsia="Arial" w:hAnsi="Arial" w:cs="Arial"/>
          </w:rPr>
          <w:delText>o</w:delText>
        </w:r>
        <w:r w:rsidR="007B3FBD" w:rsidDel="006F3D04">
          <w:rPr>
            <w:rFonts w:ascii="Arial" w:eastAsia="Arial" w:hAnsi="Arial" w:cs="Arial"/>
            <w:spacing w:val="30"/>
          </w:rPr>
          <w:delText xml:space="preserve"> </w:delText>
        </w:r>
        <w:r w:rsidR="007B3FBD" w:rsidDel="006F3D04">
          <w:rPr>
            <w:rFonts w:ascii="Arial" w:eastAsia="Arial" w:hAnsi="Arial" w:cs="Arial"/>
          </w:rPr>
          <w:delText>a</w:delText>
        </w:r>
        <w:r w:rsidR="007B3FBD" w:rsidDel="006F3D04">
          <w:rPr>
            <w:rFonts w:ascii="Arial" w:eastAsia="Arial" w:hAnsi="Arial" w:cs="Arial"/>
            <w:spacing w:val="30"/>
          </w:rPr>
          <w:delText xml:space="preserve"> </w:delText>
        </w:r>
        <w:r w:rsidR="007B3FBD" w:rsidDel="006F3D04">
          <w:rPr>
            <w:rFonts w:ascii="Arial" w:eastAsia="Arial" w:hAnsi="Arial" w:cs="Arial"/>
            <w:spacing w:val="-1"/>
          </w:rPr>
          <w:delText>t</w:delText>
        </w:r>
        <w:r w:rsidR="007B3FBD" w:rsidDel="006F3D04">
          <w:rPr>
            <w:rFonts w:ascii="Arial" w:eastAsia="Arial" w:hAnsi="Arial" w:cs="Arial"/>
            <w:spacing w:val="1"/>
          </w:rPr>
          <w:delText>r</w:delText>
        </w:r>
        <w:r w:rsidR="007B3FBD" w:rsidDel="006F3D04">
          <w:rPr>
            <w:rFonts w:ascii="Arial" w:eastAsia="Arial" w:hAnsi="Arial" w:cs="Arial"/>
          </w:rPr>
          <w:delText>a</w:delText>
        </w:r>
        <w:r w:rsidR="007B3FBD" w:rsidDel="006F3D04">
          <w:rPr>
            <w:rFonts w:ascii="Arial" w:eastAsia="Arial" w:hAnsi="Arial" w:cs="Arial"/>
            <w:spacing w:val="-1"/>
          </w:rPr>
          <w:delText>i</w:delText>
        </w:r>
        <w:r w:rsidR="007B3FBD" w:rsidDel="006F3D04">
          <w:rPr>
            <w:rFonts w:ascii="Arial" w:eastAsia="Arial" w:hAnsi="Arial" w:cs="Arial"/>
          </w:rPr>
          <w:delText>nab</w:delText>
        </w:r>
        <w:r w:rsidR="007B3FBD" w:rsidDel="006F3D04">
          <w:rPr>
            <w:rFonts w:ascii="Arial" w:eastAsia="Arial" w:hAnsi="Arial" w:cs="Arial"/>
            <w:spacing w:val="-1"/>
          </w:rPr>
          <w:delText>l</w:delText>
        </w:r>
        <w:r w:rsidR="007B3FBD" w:rsidDel="006F3D04">
          <w:rPr>
            <w:rFonts w:ascii="Arial" w:eastAsia="Arial" w:hAnsi="Arial" w:cs="Arial"/>
          </w:rPr>
          <w:delText>e</w:delText>
        </w:r>
        <w:r w:rsidR="007B3FBD" w:rsidDel="006F3D04">
          <w:rPr>
            <w:rFonts w:ascii="Arial" w:eastAsia="Arial" w:hAnsi="Arial" w:cs="Arial"/>
            <w:spacing w:val="30"/>
          </w:rPr>
          <w:delText xml:space="preserve"> </w:delText>
        </w:r>
        <w:r w:rsidR="007B3FBD" w:rsidDel="006F3D04">
          <w:rPr>
            <w:rFonts w:ascii="Arial" w:eastAsia="Arial" w:hAnsi="Arial" w:cs="Arial"/>
            <w:spacing w:val="-1"/>
          </w:rPr>
          <w:delText>l</w:delText>
        </w:r>
        <w:r w:rsidR="007B3FBD" w:rsidDel="006F3D04">
          <w:rPr>
            <w:rFonts w:ascii="Arial" w:eastAsia="Arial" w:hAnsi="Arial" w:cs="Arial"/>
          </w:rPr>
          <w:delText>ack</w:delText>
        </w:r>
        <w:r w:rsidR="007B3FBD" w:rsidDel="006F3D04">
          <w:rPr>
            <w:rFonts w:ascii="Arial" w:eastAsia="Arial" w:hAnsi="Arial" w:cs="Arial"/>
            <w:spacing w:val="32"/>
          </w:rPr>
          <w:delText xml:space="preserve"> </w:delText>
        </w:r>
        <w:r w:rsidR="007B3FBD" w:rsidDel="006F3D04">
          <w:rPr>
            <w:rFonts w:ascii="Arial" w:eastAsia="Arial" w:hAnsi="Arial" w:cs="Arial"/>
            <w:spacing w:val="-3"/>
          </w:rPr>
          <w:delText>o</w:delText>
        </w:r>
        <w:r w:rsidR="007B3FBD" w:rsidDel="006F3D04">
          <w:rPr>
            <w:rFonts w:ascii="Arial" w:eastAsia="Arial" w:hAnsi="Arial" w:cs="Arial"/>
          </w:rPr>
          <w:delText>f</w:delText>
        </w:r>
        <w:r w:rsidR="007B3FBD" w:rsidDel="006F3D04">
          <w:rPr>
            <w:rFonts w:ascii="Arial" w:eastAsia="Arial" w:hAnsi="Arial" w:cs="Arial"/>
            <w:spacing w:val="29"/>
          </w:rPr>
          <w:delText xml:space="preserve"> </w:delText>
        </w:r>
        <w:r w:rsidR="007B3FBD" w:rsidDel="006F3D04">
          <w:rPr>
            <w:rFonts w:ascii="Arial" w:eastAsia="Arial" w:hAnsi="Arial" w:cs="Arial"/>
            <w:spacing w:val="2"/>
          </w:rPr>
          <w:delText>k</w:delText>
        </w:r>
        <w:r w:rsidR="007B3FBD" w:rsidDel="006F3D04">
          <w:rPr>
            <w:rFonts w:ascii="Arial" w:eastAsia="Arial" w:hAnsi="Arial" w:cs="Arial"/>
          </w:rPr>
          <w:delText>no</w:delText>
        </w:r>
        <w:r w:rsidR="007B3FBD" w:rsidDel="006F3D04">
          <w:rPr>
            <w:rFonts w:ascii="Arial" w:eastAsia="Arial" w:hAnsi="Arial" w:cs="Arial"/>
            <w:spacing w:val="-4"/>
          </w:rPr>
          <w:delText>w</w:delText>
        </w:r>
        <w:r w:rsidR="007B3FBD" w:rsidDel="006F3D04">
          <w:rPr>
            <w:rFonts w:ascii="Arial" w:eastAsia="Arial" w:hAnsi="Arial" w:cs="Arial"/>
            <w:spacing w:val="-1"/>
          </w:rPr>
          <w:delText>l</w:delText>
        </w:r>
        <w:r w:rsidR="007B3FBD" w:rsidDel="006F3D04">
          <w:rPr>
            <w:rFonts w:ascii="Arial" w:eastAsia="Arial" w:hAnsi="Arial" w:cs="Arial"/>
          </w:rPr>
          <w:delText>ed</w:delText>
        </w:r>
        <w:r w:rsidR="007B3FBD" w:rsidDel="006F3D04">
          <w:rPr>
            <w:rFonts w:ascii="Arial" w:eastAsia="Arial" w:hAnsi="Arial" w:cs="Arial"/>
            <w:spacing w:val="2"/>
          </w:rPr>
          <w:delText>g</w:delText>
        </w:r>
        <w:r w:rsidR="007B3FBD" w:rsidDel="006F3D04">
          <w:rPr>
            <w:rFonts w:ascii="Arial" w:eastAsia="Arial" w:hAnsi="Arial" w:cs="Arial"/>
          </w:rPr>
          <w:delText>e,</w:delText>
        </w:r>
        <w:r w:rsidR="007B3FBD" w:rsidDel="006F3D04">
          <w:rPr>
            <w:rFonts w:ascii="Arial" w:eastAsia="Arial" w:hAnsi="Arial" w:cs="Arial"/>
            <w:spacing w:val="29"/>
          </w:rPr>
          <w:delText xml:space="preserve"> </w:delText>
        </w:r>
        <w:r w:rsidR="007B3FBD" w:rsidDel="006F3D04">
          <w:rPr>
            <w:rFonts w:ascii="Arial" w:eastAsia="Arial" w:hAnsi="Arial" w:cs="Arial"/>
            <w:spacing w:val="-2"/>
          </w:rPr>
          <w:delText>s</w:delText>
        </w:r>
        <w:r w:rsidR="007B3FBD" w:rsidDel="006F3D04">
          <w:rPr>
            <w:rFonts w:ascii="Arial" w:eastAsia="Arial" w:hAnsi="Arial" w:cs="Arial"/>
            <w:spacing w:val="2"/>
          </w:rPr>
          <w:delText>k</w:delText>
        </w:r>
        <w:r w:rsidR="007B3FBD" w:rsidDel="006F3D04">
          <w:rPr>
            <w:rFonts w:ascii="Arial" w:eastAsia="Arial" w:hAnsi="Arial" w:cs="Arial"/>
            <w:spacing w:val="-1"/>
          </w:rPr>
          <w:delText>ill</w:delText>
        </w:r>
        <w:r w:rsidR="007B3FBD" w:rsidDel="006F3D04">
          <w:rPr>
            <w:rFonts w:ascii="Arial" w:eastAsia="Arial" w:hAnsi="Arial" w:cs="Arial"/>
          </w:rPr>
          <w:delText>s</w:delText>
        </w:r>
        <w:r w:rsidR="007B3FBD" w:rsidDel="006F3D04">
          <w:rPr>
            <w:rFonts w:ascii="Arial" w:eastAsia="Arial" w:hAnsi="Arial" w:cs="Arial"/>
            <w:spacing w:val="30"/>
          </w:rPr>
          <w:delText xml:space="preserve"> </w:delText>
        </w:r>
        <w:r w:rsidR="007B3FBD" w:rsidDel="006F3D04">
          <w:rPr>
            <w:rFonts w:ascii="Arial" w:eastAsia="Arial" w:hAnsi="Arial" w:cs="Arial"/>
          </w:rPr>
          <w:delText>and</w:delText>
        </w:r>
        <w:r w:rsidR="007B3FBD" w:rsidDel="006F3D04">
          <w:rPr>
            <w:rFonts w:ascii="Arial" w:eastAsia="Arial" w:hAnsi="Arial" w:cs="Arial"/>
            <w:spacing w:val="1"/>
          </w:rPr>
          <w:delText>/</w:delText>
        </w:r>
        <w:r w:rsidR="007B3FBD" w:rsidDel="006F3D04">
          <w:rPr>
            <w:rFonts w:ascii="Arial" w:eastAsia="Arial" w:hAnsi="Arial" w:cs="Arial"/>
          </w:rPr>
          <w:delText>or a</w:delText>
        </w:r>
        <w:r w:rsidR="007B3FBD" w:rsidDel="006F3D04">
          <w:rPr>
            <w:rFonts w:ascii="Arial" w:eastAsia="Arial" w:hAnsi="Arial" w:cs="Arial"/>
            <w:spacing w:val="1"/>
          </w:rPr>
          <w:delText>tt</w:delText>
        </w:r>
        <w:r w:rsidR="007B3FBD" w:rsidDel="006F3D04">
          <w:rPr>
            <w:rFonts w:ascii="Arial" w:eastAsia="Arial" w:hAnsi="Arial" w:cs="Arial"/>
            <w:spacing w:val="-1"/>
          </w:rPr>
          <w:delText>i</w:delText>
        </w:r>
        <w:r w:rsidR="007B3FBD" w:rsidDel="006F3D04">
          <w:rPr>
            <w:rFonts w:ascii="Arial" w:eastAsia="Arial" w:hAnsi="Arial" w:cs="Arial"/>
            <w:spacing w:val="1"/>
          </w:rPr>
          <w:delText>t</w:delText>
        </w:r>
        <w:r w:rsidR="007B3FBD" w:rsidDel="006F3D04">
          <w:rPr>
            <w:rFonts w:ascii="Arial" w:eastAsia="Arial" w:hAnsi="Arial" w:cs="Arial"/>
          </w:rPr>
          <w:delText>ud</w:delText>
        </w:r>
        <w:r w:rsidR="007B3FBD" w:rsidDel="006F3D04">
          <w:rPr>
            <w:rFonts w:ascii="Arial" w:eastAsia="Arial" w:hAnsi="Arial" w:cs="Arial"/>
            <w:spacing w:val="-3"/>
          </w:rPr>
          <w:delText>e</w:delText>
        </w:r>
        <w:r w:rsidR="007B3FBD" w:rsidDel="006F3D04">
          <w:rPr>
            <w:rFonts w:ascii="Arial" w:eastAsia="Arial" w:hAnsi="Arial" w:cs="Arial"/>
          </w:rPr>
          <w:delText>.</w:delText>
        </w:r>
      </w:del>
    </w:p>
    <w:p w:rsidR="00514D7B" w:rsidRDefault="00514D7B">
      <w:pPr>
        <w:spacing w:before="1" w:after="0" w:line="220" w:lineRule="exact"/>
      </w:pPr>
    </w:p>
    <w:p w:rsidR="00514D7B" w:rsidDel="0000354C" w:rsidRDefault="007B3FBD">
      <w:pPr>
        <w:spacing w:before="32" w:after="0" w:line="240" w:lineRule="auto"/>
        <w:ind w:left="153" w:right="-20"/>
        <w:rPr>
          <w:moveFrom w:id="251" w:author="Kerrie Abercrombie" w:date="2016-02-23T14:24:00Z"/>
          <w:rFonts w:ascii="Arial" w:eastAsia="Arial" w:hAnsi="Arial" w:cs="Arial"/>
        </w:rPr>
      </w:pPr>
      <w:moveFromRangeStart w:id="252" w:author="Kerrie Abercrombie" w:date="2016-02-23T14:24:00Z" w:name="move444000783"/>
      <w:moveFrom w:id="253" w:author="Kerrie Abercrombie" w:date="2016-02-23T14:24:00Z">
        <w:r w:rsidDel="0000354C">
          <w:rPr>
            <w:rFonts w:ascii="Arial" w:eastAsia="Arial" w:hAnsi="Arial" w:cs="Arial"/>
          </w:rPr>
          <w:t>A T</w:t>
        </w:r>
        <w:r w:rsidDel="0000354C">
          <w:rPr>
            <w:rFonts w:ascii="Arial" w:eastAsia="Arial" w:hAnsi="Arial" w:cs="Arial"/>
            <w:spacing w:val="1"/>
          </w:rPr>
          <w:t>r</w:t>
        </w:r>
        <w:r w:rsidDel="0000354C">
          <w:rPr>
            <w:rFonts w:ascii="Arial" w:eastAsia="Arial" w:hAnsi="Arial" w:cs="Arial"/>
          </w:rPr>
          <w:t>a</w:t>
        </w:r>
        <w:r w:rsidDel="0000354C">
          <w:rPr>
            <w:rFonts w:ascii="Arial" w:eastAsia="Arial" w:hAnsi="Arial" w:cs="Arial"/>
            <w:spacing w:val="-1"/>
          </w:rPr>
          <w:t>i</w:t>
        </w:r>
        <w:r w:rsidDel="0000354C">
          <w:rPr>
            <w:rFonts w:ascii="Arial" w:eastAsia="Arial" w:hAnsi="Arial" w:cs="Arial"/>
          </w:rPr>
          <w:t>n</w:t>
        </w:r>
        <w:r w:rsidDel="0000354C">
          <w:rPr>
            <w:rFonts w:ascii="Arial" w:eastAsia="Arial" w:hAnsi="Arial" w:cs="Arial"/>
            <w:spacing w:val="-1"/>
          </w:rPr>
          <w:t>i</w:t>
        </w:r>
        <w:r w:rsidDel="0000354C">
          <w:rPr>
            <w:rFonts w:ascii="Arial" w:eastAsia="Arial" w:hAnsi="Arial" w:cs="Arial"/>
          </w:rPr>
          <w:t>ng</w:t>
        </w:r>
        <w:r w:rsidDel="0000354C">
          <w:rPr>
            <w:rFonts w:ascii="Arial" w:eastAsia="Arial" w:hAnsi="Arial" w:cs="Arial"/>
            <w:spacing w:val="1"/>
          </w:rPr>
          <w:t xml:space="preserve"> </w:t>
        </w:r>
        <w:r w:rsidDel="0000354C">
          <w:rPr>
            <w:rFonts w:ascii="Arial" w:eastAsia="Arial" w:hAnsi="Arial" w:cs="Arial"/>
            <w:spacing w:val="-1"/>
          </w:rPr>
          <w:t>N</w:t>
        </w:r>
        <w:r w:rsidDel="0000354C">
          <w:rPr>
            <w:rFonts w:ascii="Arial" w:eastAsia="Arial" w:hAnsi="Arial" w:cs="Arial"/>
          </w:rPr>
          <w:t>eeds</w:t>
        </w:r>
        <w:r w:rsidDel="0000354C">
          <w:rPr>
            <w:rFonts w:ascii="Arial" w:eastAsia="Arial" w:hAnsi="Arial" w:cs="Arial"/>
            <w:spacing w:val="1"/>
          </w:rPr>
          <w:t xml:space="preserve"> </w:t>
        </w:r>
        <w:r w:rsidDel="0000354C">
          <w:rPr>
            <w:rFonts w:ascii="Arial" w:eastAsia="Arial" w:hAnsi="Arial" w:cs="Arial"/>
            <w:spacing w:val="-1"/>
          </w:rPr>
          <w:t>A</w:t>
        </w:r>
        <w:r w:rsidDel="0000354C">
          <w:rPr>
            <w:rFonts w:ascii="Arial" w:eastAsia="Arial" w:hAnsi="Arial" w:cs="Arial"/>
          </w:rPr>
          <w:t>na</w:t>
        </w:r>
        <w:r w:rsidDel="0000354C">
          <w:rPr>
            <w:rFonts w:ascii="Arial" w:eastAsia="Arial" w:hAnsi="Arial" w:cs="Arial"/>
            <w:spacing w:val="-1"/>
          </w:rPr>
          <w:t>l</w:t>
        </w:r>
        <w:r w:rsidDel="0000354C">
          <w:rPr>
            <w:rFonts w:ascii="Arial" w:eastAsia="Arial" w:hAnsi="Arial" w:cs="Arial"/>
            <w:spacing w:val="-2"/>
          </w:rPr>
          <w:t>y</w:t>
        </w:r>
        <w:r w:rsidDel="0000354C">
          <w:rPr>
            <w:rFonts w:ascii="Arial" w:eastAsia="Arial" w:hAnsi="Arial" w:cs="Arial"/>
          </w:rPr>
          <w:t>s</w:t>
        </w:r>
        <w:r w:rsidDel="0000354C">
          <w:rPr>
            <w:rFonts w:ascii="Arial" w:eastAsia="Arial" w:hAnsi="Arial" w:cs="Arial"/>
            <w:spacing w:val="-1"/>
          </w:rPr>
          <w:t>i</w:t>
        </w:r>
        <w:r w:rsidDel="0000354C">
          <w:rPr>
            <w:rFonts w:ascii="Arial" w:eastAsia="Arial" w:hAnsi="Arial" w:cs="Arial"/>
          </w:rPr>
          <w:t>s</w:t>
        </w:r>
        <w:r w:rsidDel="0000354C">
          <w:rPr>
            <w:rFonts w:ascii="Arial" w:eastAsia="Arial" w:hAnsi="Arial" w:cs="Arial"/>
            <w:spacing w:val="1"/>
          </w:rPr>
          <w:t xml:space="preserve"> </w:t>
        </w:r>
        <w:r w:rsidDel="0000354C">
          <w:rPr>
            <w:rFonts w:ascii="Arial" w:eastAsia="Arial" w:hAnsi="Arial" w:cs="Arial"/>
            <w:spacing w:val="-1"/>
          </w:rPr>
          <w:t>i</w:t>
        </w:r>
        <w:r w:rsidDel="0000354C">
          <w:rPr>
            <w:rFonts w:ascii="Arial" w:eastAsia="Arial" w:hAnsi="Arial" w:cs="Arial"/>
          </w:rPr>
          <w:t>n</w:t>
        </w:r>
        <w:r w:rsidDel="0000354C">
          <w:rPr>
            <w:rFonts w:ascii="Arial" w:eastAsia="Arial" w:hAnsi="Arial" w:cs="Arial"/>
            <w:spacing w:val="-2"/>
          </w:rPr>
          <w:t>v</w:t>
        </w:r>
        <w:r w:rsidDel="0000354C">
          <w:rPr>
            <w:rFonts w:ascii="Arial" w:eastAsia="Arial" w:hAnsi="Arial" w:cs="Arial"/>
          </w:rPr>
          <w:t>o</w:t>
        </w:r>
        <w:r w:rsidDel="0000354C">
          <w:rPr>
            <w:rFonts w:ascii="Arial" w:eastAsia="Arial" w:hAnsi="Arial" w:cs="Arial"/>
            <w:spacing w:val="1"/>
          </w:rPr>
          <w:t>l</w:t>
        </w:r>
        <w:r w:rsidDel="0000354C">
          <w:rPr>
            <w:rFonts w:ascii="Arial" w:eastAsia="Arial" w:hAnsi="Arial" w:cs="Arial"/>
            <w:spacing w:val="-2"/>
          </w:rPr>
          <w:t>v</w:t>
        </w:r>
        <w:r w:rsidDel="0000354C">
          <w:rPr>
            <w:rFonts w:ascii="Arial" w:eastAsia="Arial" w:hAnsi="Arial" w:cs="Arial"/>
          </w:rPr>
          <w:t>es</w:t>
        </w:r>
        <w:r w:rsidDel="0000354C">
          <w:rPr>
            <w:rFonts w:ascii="Arial" w:eastAsia="Arial" w:hAnsi="Arial" w:cs="Arial"/>
            <w:spacing w:val="1"/>
          </w:rPr>
          <w:t xml:space="preserve"> </w:t>
        </w:r>
        <w:r w:rsidDel="0000354C">
          <w:rPr>
            <w:rFonts w:ascii="Arial" w:eastAsia="Arial" w:hAnsi="Arial" w:cs="Arial"/>
          </w:rPr>
          <w:t>5</w:t>
        </w:r>
        <w:r w:rsidDel="0000354C">
          <w:rPr>
            <w:rFonts w:ascii="Arial" w:eastAsia="Arial" w:hAnsi="Arial" w:cs="Arial"/>
            <w:spacing w:val="1"/>
          </w:rPr>
          <w:t xml:space="preserve"> </w:t>
        </w:r>
        <w:r w:rsidDel="0000354C">
          <w:rPr>
            <w:rFonts w:ascii="Arial" w:eastAsia="Arial" w:hAnsi="Arial" w:cs="Arial"/>
          </w:rPr>
          <w:t>bas</w:t>
        </w:r>
        <w:r w:rsidDel="0000354C">
          <w:rPr>
            <w:rFonts w:ascii="Arial" w:eastAsia="Arial" w:hAnsi="Arial" w:cs="Arial"/>
            <w:spacing w:val="-1"/>
          </w:rPr>
          <w:t>i</w:t>
        </w:r>
        <w:r w:rsidDel="0000354C">
          <w:rPr>
            <w:rFonts w:ascii="Arial" w:eastAsia="Arial" w:hAnsi="Arial" w:cs="Arial"/>
          </w:rPr>
          <w:t>c</w:t>
        </w:r>
        <w:r w:rsidDel="0000354C">
          <w:rPr>
            <w:rFonts w:ascii="Arial" w:eastAsia="Arial" w:hAnsi="Arial" w:cs="Arial"/>
            <w:spacing w:val="1"/>
          </w:rPr>
          <w:t xml:space="preserve"> </w:t>
        </w:r>
        <w:r w:rsidDel="0000354C">
          <w:rPr>
            <w:rFonts w:ascii="Arial" w:eastAsia="Arial" w:hAnsi="Arial" w:cs="Arial"/>
          </w:rPr>
          <w:t>s</w:t>
        </w:r>
        <w:r w:rsidDel="0000354C">
          <w:rPr>
            <w:rFonts w:ascii="Arial" w:eastAsia="Arial" w:hAnsi="Arial" w:cs="Arial"/>
            <w:spacing w:val="1"/>
          </w:rPr>
          <w:t>t</w:t>
        </w:r>
        <w:r w:rsidDel="0000354C">
          <w:rPr>
            <w:rFonts w:ascii="Arial" w:eastAsia="Arial" w:hAnsi="Arial" w:cs="Arial"/>
          </w:rPr>
          <w:t>e</w:t>
        </w:r>
        <w:r w:rsidDel="0000354C">
          <w:rPr>
            <w:rFonts w:ascii="Arial" w:eastAsia="Arial" w:hAnsi="Arial" w:cs="Arial"/>
            <w:spacing w:val="-3"/>
          </w:rPr>
          <w:t>p</w:t>
        </w:r>
        <w:r w:rsidDel="0000354C">
          <w:rPr>
            <w:rFonts w:ascii="Arial" w:eastAsia="Arial" w:hAnsi="Arial" w:cs="Arial"/>
          </w:rPr>
          <w:t>s.</w:t>
        </w:r>
      </w:moveFrom>
    </w:p>
    <w:p w:rsidR="00514D7B" w:rsidDel="0000354C" w:rsidRDefault="007B3FBD">
      <w:pPr>
        <w:spacing w:after="0" w:line="252" w:lineRule="exact"/>
        <w:ind w:left="513" w:right="-20"/>
        <w:rPr>
          <w:moveFrom w:id="254" w:author="Kerrie Abercrombie" w:date="2016-02-23T14:24:00Z"/>
          <w:rFonts w:ascii="Arial" w:eastAsia="Arial" w:hAnsi="Arial" w:cs="Arial"/>
        </w:rPr>
      </w:pPr>
      <w:moveFrom w:id="255" w:author="Kerrie Abercrombie" w:date="2016-02-23T14:24:00Z">
        <w:r w:rsidDel="0000354C">
          <w:rPr>
            <w:rFonts w:ascii="Arial" w:eastAsia="Arial" w:hAnsi="Arial" w:cs="Arial"/>
          </w:rPr>
          <w:t xml:space="preserve">1) </w:t>
        </w:r>
        <w:r w:rsidDel="0000354C">
          <w:rPr>
            <w:rFonts w:ascii="Arial" w:eastAsia="Arial" w:hAnsi="Arial" w:cs="Arial"/>
            <w:spacing w:val="42"/>
          </w:rPr>
          <w:t xml:space="preserve"> </w:t>
        </w:r>
        <w:r w:rsidDel="0000354C">
          <w:rPr>
            <w:rFonts w:ascii="Arial" w:eastAsia="Arial" w:hAnsi="Arial" w:cs="Arial"/>
            <w:spacing w:val="-1"/>
          </w:rPr>
          <w:t>A</w:t>
        </w:r>
        <w:r w:rsidDel="0000354C">
          <w:rPr>
            <w:rFonts w:ascii="Arial" w:eastAsia="Arial" w:hAnsi="Arial" w:cs="Arial"/>
            <w:spacing w:val="2"/>
          </w:rPr>
          <w:t>g</w:t>
        </w:r>
        <w:r w:rsidDel="0000354C">
          <w:rPr>
            <w:rFonts w:ascii="Arial" w:eastAsia="Arial" w:hAnsi="Arial" w:cs="Arial"/>
            <w:spacing w:val="1"/>
          </w:rPr>
          <w:t>r</w:t>
        </w:r>
        <w:r w:rsidDel="0000354C">
          <w:rPr>
            <w:rFonts w:ascii="Arial" w:eastAsia="Arial" w:hAnsi="Arial" w:cs="Arial"/>
          </w:rPr>
          <w:t>eed</w:t>
        </w:r>
        <w:r w:rsidDel="0000354C">
          <w:rPr>
            <w:rFonts w:ascii="Arial" w:eastAsia="Arial" w:hAnsi="Arial" w:cs="Arial"/>
            <w:spacing w:val="-2"/>
          </w:rPr>
          <w:t xml:space="preserve"> </w:t>
        </w:r>
        <w:r w:rsidDel="0000354C">
          <w:rPr>
            <w:rFonts w:ascii="Arial" w:eastAsia="Arial" w:hAnsi="Arial" w:cs="Arial"/>
            <w:spacing w:val="-3"/>
          </w:rPr>
          <w:t>e</w:t>
        </w:r>
        <w:r w:rsidDel="0000354C">
          <w:rPr>
            <w:rFonts w:ascii="Arial" w:eastAsia="Arial" w:hAnsi="Arial" w:cs="Arial"/>
            <w:spacing w:val="1"/>
          </w:rPr>
          <w:t>m</w:t>
        </w:r>
        <w:r w:rsidDel="0000354C">
          <w:rPr>
            <w:rFonts w:ascii="Arial" w:eastAsia="Arial" w:hAnsi="Arial" w:cs="Arial"/>
          </w:rPr>
          <w:t>p</w:t>
        </w:r>
        <w:r w:rsidDel="0000354C">
          <w:rPr>
            <w:rFonts w:ascii="Arial" w:eastAsia="Arial" w:hAnsi="Arial" w:cs="Arial"/>
            <w:spacing w:val="-1"/>
          </w:rPr>
          <w:t>l</w:t>
        </w:r>
        <w:r w:rsidDel="0000354C">
          <w:rPr>
            <w:rFonts w:ascii="Arial" w:eastAsia="Arial" w:hAnsi="Arial" w:cs="Arial"/>
          </w:rPr>
          <w:t>o</w:t>
        </w:r>
        <w:r w:rsidDel="0000354C">
          <w:rPr>
            <w:rFonts w:ascii="Arial" w:eastAsia="Arial" w:hAnsi="Arial" w:cs="Arial"/>
            <w:spacing w:val="-2"/>
          </w:rPr>
          <w:t>y</w:t>
        </w:r>
        <w:r w:rsidDel="0000354C">
          <w:rPr>
            <w:rFonts w:ascii="Arial" w:eastAsia="Arial" w:hAnsi="Arial" w:cs="Arial"/>
          </w:rPr>
          <w:t>ee</w:t>
        </w:r>
        <w:r w:rsidDel="0000354C">
          <w:rPr>
            <w:rFonts w:ascii="Arial" w:eastAsia="Arial" w:hAnsi="Arial" w:cs="Arial"/>
            <w:spacing w:val="1"/>
          </w:rPr>
          <w:t xml:space="preserve"> </w:t>
        </w:r>
        <w:r w:rsidDel="0000354C">
          <w:rPr>
            <w:rFonts w:ascii="Arial" w:eastAsia="Arial" w:hAnsi="Arial" w:cs="Arial"/>
            <w:spacing w:val="2"/>
          </w:rPr>
          <w:t>g</w:t>
        </w:r>
        <w:r w:rsidDel="0000354C">
          <w:rPr>
            <w:rFonts w:ascii="Arial" w:eastAsia="Arial" w:hAnsi="Arial" w:cs="Arial"/>
          </w:rPr>
          <w:t>oa</w:t>
        </w:r>
        <w:r w:rsidDel="0000354C">
          <w:rPr>
            <w:rFonts w:ascii="Arial" w:eastAsia="Arial" w:hAnsi="Arial" w:cs="Arial"/>
            <w:spacing w:val="-1"/>
          </w:rPr>
          <w:t>l</w:t>
        </w:r>
        <w:r w:rsidDel="0000354C">
          <w:rPr>
            <w:rFonts w:ascii="Arial" w:eastAsia="Arial" w:hAnsi="Arial" w:cs="Arial"/>
          </w:rPr>
          <w:t>s</w:t>
        </w:r>
        <w:r w:rsidDel="0000354C">
          <w:rPr>
            <w:rFonts w:ascii="Arial" w:eastAsia="Arial" w:hAnsi="Arial" w:cs="Arial"/>
            <w:spacing w:val="-1"/>
          </w:rPr>
          <w:t xml:space="preserve"> </w:t>
        </w:r>
        <w:r w:rsidDel="0000354C">
          <w:rPr>
            <w:rFonts w:ascii="Arial" w:eastAsia="Arial" w:hAnsi="Arial" w:cs="Arial"/>
          </w:rPr>
          <w:t>and</w:t>
        </w:r>
        <w:r w:rsidDel="0000354C">
          <w:rPr>
            <w:rFonts w:ascii="Arial" w:eastAsia="Arial" w:hAnsi="Arial" w:cs="Arial"/>
            <w:spacing w:val="1"/>
          </w:rPr>
          <w:t xml:space="preserve"> t</w:t>
        </w:r>
        <w:r w:rsidDel="0000354C">
          <w:rPr>
            <w:rFonts w:ascii="Arial" w:eastAsia="Arial" w:hAnsi="Arial" w:cs="Arial"/>
            <w:spacing w:val="-3"/>
          </w:rPr>
          <w:t>a</w:t>
        </w:r>
        <w:r w:rsidDel="0000354C">
          <w:rPr>
            <w:rFonts w:ascii="Arial" w:eastAsia="Arial" w:hAnsi="Arial" w:cs="Arial"/>
            <w:spacing w:val="-2"/>
          </w:rPr>
          <w:t>r</w:t>
        </w:r>
        <w:r w:rsidDel="0000354C">
          <w:rPr>
            <w:rFonts w:ascii="Arial" w:eastAsia="Arial" w:hAnsi="Arial" w:cs="Arial"/>
            <w:spacing w:val="2"/>
          </w:rPr>
          <w:t>g</w:t>
        </w:r>
        <w:r w:rsidDel="0000354C">
          <w:rPr>
            <w:rFonts w:ascii="Arial" w:eastAsia="Arial" w:hAnsi="Arial" w:cs="Arial"/>
          </w:rPr>
          <w:t>e</w:t>
        </w:r>
        <w:r w:rsidDel="0000354C">
          <w:rPr>
            <w:rFonts w:ascii="Arial" w:eastAsia="Arial" w:hAnsi="Arial" w:cs="Arial"/>
            <w:spacing w:val="1"/>
          </w:rPr>
          <w:t>t</w:t>
        </w:r>
        <w:r w:rsidDel="0000354C">
          <w:rPr>
            <w:rFonts w:ascii="Arial" w:eastAsia="Arial" w:hAnsi="Arial" w:cs="Arial"/>
          </w:rPr>
          <w:t>s</w:t>
        </w:r>
      </w:moveFrom>
    </w:p>
    <w:p w:rsidR="00514D7B" w:rsidDel="0000354C" w:rsidRDefault="007B3FBD">
      <w:pPr>
        <w:spacing w:before="1" w:after="0" w:line="240" w:lineRule="auto"/>
        <w:ind w:left="513" w:right="-20"/>
        <w:rPr>
          <w:moveFrom w:id="256" w:author="Kerrie Abercrombie" w:date="2016-02-23T14:24:00Z"/>
          <w:rFonts w:ascii="Arial" w:eastAsia="Arial" w:hAnsi="Arial" w:cs="Arial"/>
        </w:rPr>
      </w:pPr>
      <w:moveFrom w:id="257" w:author="Kerrie Abercrombie" w:date="2016-02-23T14:24:00Z">
        <w:r w:rsidDel="0000354C">
          <w:rPr>
            <w:rFonts w:ascii="Arial" w:eastAsia="Arial" w:hAnsi="Arial" w:cs="Arial"/>
          </w:rPr>
          <w:t xml:space="preserve">2) </w:t>
        </w:r>
        <w:r w:rsidDel="0000354C">
          <w:rPr>
            <w:rFonts w:ascii="Arial" w:eastAsia="Arial" w:hAnsi="Arial" w:cs="Arial"/>
            <w:spacing w:val="42"/>
          </w:rPr>
          <w:t xml:space="preserve"> </w:t>
        </w:r>
        <w:r w:rsidDel="0000354C">
          <w:rPr>
            <w:rFonts w:ascii="Arial" w:eastAsia="Arial" w:hAnsi="Arial" w:cs="Arial"/>
            <w:spacing w:val="2"/>
          </w:rPr>
          <w:t>T</w:t>
        </w:r>
        <w:r w:rsidDel="0000354C">
          <w:rPr>
            <w:rFonts w:ascii="Arial" w:eastAsia="Arial" w:hAnsi="Arial" w:cs="Arial"/>
          </w:rPr>
          <w:t>he</w:t>
        </w:r>
        <w:r w:rsidDel="0000354C">
          <w:rPr>
            <w:rFonts w:ascii="Arial" w:eastAsia="Arial" w:hAnsi="Arial" w:cs="Arial"/>
            <w:spacing w:val="-2"/>
          </w:rPr>
          <w:t xml:space="preserve"> </w:t>
        </w:r>
        <w:r w:rsidDel="0000354C">
          <w:rPr>
            <w:rFonts w:ascii="Arial" w:eastAsia="Arial" w:hAnsi="Arial" w:cs="Arial"/>
          </w:rPr>
          <w:t>e</w:t>
        </w:r>
        <w:r w:rsidDel="0000354C">
          <w:rPr>
            <w:rFonts w:ascii="Arial" w:eastAsia="Arial" w:hAnsi="Arial" w:cs="Arial"/>
            <w:spacing w:val="1"/>
          </w:rPr>
          <w:t>m</w:t>
        </w:r>
        <w:r w:rsidDel="0000354C">
          <w:rPr>
            <w:rFonts w:ascii="Arial" w:eastAsia="Arial" w:hAnsi="Arial" w:cs="Arial"/>
          </w:rPr>
          <w:t>p</w:t>
        </w:r>
        <w:r w:rsidDel="0000354C">
          <w:rPr>
            <w:rFonts w:ascii="Arial" w:eastAsia="Arial" w:hAnsi="Arial" w:cs="Arial"/>
            <w:spacing w:val="-1"/>
          </w:rPr>
          <w:t>l</w:t>
        </w:r>
        <w:r w:rsidDel="0000354C">
          <w:rPr>
            <w:rFonts w:ascii="Arial" w:eastAsia="Arial" w:hAnsi="Arial" w:cs="Arial"/>
          </w:rPr>
          <w:t>o</w:t>
        </w:r>
        <w:r w:rsidDel="0000354C">
          <w:rPr>
            <w:rFonts w:ascii="Arial" w:eastAsia="Arial" w:hAnsi="Arial" w:cs="Arial"/>
            <w:spacing w:val="-2"/>
          </w:rPr>
          <w:t>y</w:t>
        </w:r>
        <w:r w:rsidDel="0000354C">
          <w:rPr>
            <w:rFonts w:ascii="Arial" w:eastAsia="Arial" w:hAnsi="Arial" w:cs="Arial"/>
          </w:rPr>
          <w:t>ee</w:t>
        </w:r>
        <w:r w:rsidDel="0000354C">
          <w:rPr>
            <w:rFonts w:ascii="Arial" w:eastAsia="Arial" w:hAnsi="Arial" w:cs="Arial"/>
            <w:spacing w:val="-1"/>
          </w:rPr>
          <w:t>’</w:t>
        </w:r>
        <w:r w:rsidDel="0000354C">
          <w:rPr>
            <w:rFonts w:ascii="Arial" w:eastAsia="Arial" w:hAnsi="Arial" w:cs="Arial"/>
          </w:rPr>
          <w:t>s</w:t>
        </w:r>
        <w:r w:rsidDel="0000354C">
          <w:rPr>
            <w:rFonts w:ascii="Arial" w:eastAsia="Arial" w:hAnsi="Arial" w:cs="Arial"/>
            <w:spacing w:val="1"/>
          </w:rPr>
          <w:t xml:space="preserve"> </w:t>
        </w:r>
        <w:r w:rsidDel="0000354C">
          <w:rPr>
            <w:rFonts w:ascii="Arial" w:eastAsia="Arial" w:hAnsi="Arial" w:cs="Arial"/>
          </w:rPr>
          <w:t>pe</w:t>
        </w:r>
        <w:r w:rsidDel="0000354C">
          <w:rPr>
            <w:rFonts w:ascii="Arial" w:eastAsia="Arial" w:hAnsi="Arial" w:cs="Arial"/>
            <w:spacing w:val="-2"/>
          </w:rPr>
          <w:t>r</w:t>
        </w:r>
        <w:r w:rsidDel="0000354C">
          <w:rPr>
            <w:rFonts w:ascii="Arial" w:eastAsia="Arial" w:hAnsi="Arial" w:cs="Arial"/>
            <w:spacing w:val="3"/>
          </w:rPr>
          <w:t>f</w:t>
        </w:r>
        <w:r w:rsidDel="0000354C">
          <w:rPr>
            <w:rFonts w:ascii="Arial" w:eastAsia="Arial" w:hAnsi="Arial" w:cs="Arial"/>
            <w:spacing w:val="-3"/>
          </w:rPr>
          <w:t>o</w:t>
        </w:r>
        <w:r w:rsidDel="0000354C">
          <w:rPr>
            <w:rFonts w:ascii="Arial" w:eastAsia="Arial" w:hAnsi="Arial" w:cs="Arial"/>
            <w:spacing w:val="-2"/>
          </w:rPr>
          <w:t>rm</w:t>
        </w:r>
        <w:r w:rsidDel="0000354C">
          <w:rPr>
            <w:rFonts w:ascii="Arial" w:eastAsia="Arial" w:hAnsi="Arial" w:cs="Arial"/>
          </w:rPr>
          <w:t>ance</w:t>
        </w:r>
        <w:r w:rsidDel="0000354C">
          <w:rPr>
            <w:rFonts w:ascii="Arial" w:eastAsia="Arial" w:hAnsi="Arial" w:cs="Arial"/>
            <w:spacing w:val="1"/>
          </w:rPr>
          <w:t xml:space="preserve"> r</w:t>
        </w:r>
        <w:r w:rsidDel="0000354C">
          <w:rPr>
            <w:rFonts w:ascii="Arial" w:eastAsia="Arial" w:hAnsi="Arial" w:cs="Arial"/>
          </w:rPr>
          <w:t>esu</w:t>
        </w:r>
        <w:r w:rsidDel="0000354C">
          <w:rPr>
            <w:rFonts w:ascii="Arial" w:eastAsia="Arial" w:hAnsi="Arial" w:cs="Arial"/>
            <w:spacing w:val="-4"/>
          </w:rPr>
          <w:t>l</w:t>
        </w:r>
        <w:r w:rsidDel="0000354C">
          <w:rPr>
            <w:rFonts w:ascii="Arial" w:eastAsia="Arial" w:hAnsi="Arial" w:cs="Arial"/>
            <w:spacing w:val="1"/>
          </w:rPr>
          <w:t>t</w:t>
        </w:r>
        <w:r w:rsidDel="0000354C">
          <w:rPr>
            <w:rFonts w:ascii="Arial" w:eastAsia="Arial" w:hAnsi="Arial" w:cs="Arial"/>
          </w:rPr>
          <w:t>s</w:t>
        </w:r>
        <w:r w:rsidDel="0000354C">
          <w:rPr>
            <w:rFonts w:ascii="Arial" w:eastAsia="Arial" w:hAnsi="Arial" w:cs="Arial"/>
            <w:spacing w:val="1"/>
          </w:rPr>
          <w:t xml:space="preserve"> </w:t>
        </w:r>
        <w:r w:rsidDel="0000354C">
          <w:rPr>
            <w:rFonts w:ascii="Arial" w:eastAsia="Arial" w:hAnsi="Arial" w:cs="Arial"/>
          </w:rPr>
          <w:t>and</w:t>
        </w:r>
        <w:r w:rsidDel="0000354C">
          <w:rPr>
            <w:rFonts w:ascii="Arial" w:eastAsia="Arial" w:hAnsi="Arial" w:cs="Arial"/>
            <w:spacing w:val="-2"/>
          </w:rPr>
          <w:t xml:space="preserve"> </w:t>
        </w:r>
        <w:r w:rsidDel="0000354C">
          <w:rPr>
            <w:rFonts w:ascii="Arial" w:eastAsia="Arial" w:hAnsi="Arial" w:cs="Arial"/>
          </w:rPr>
          <w:t>/ or</w:t>
        </w:r>
      </w:moveFrom>
    </w:p>
    <w:p w:rsidR="00514D7B" w:rsidDel="0000354C" w:rsidRDefault="007B3FBD">
      <w:pPr>
        <w:spacing w:before="2" w:after="0" w:line="254" w:lineRule="exact"/>
        <w:ind w:left="873" w:right="79" w:hanging="360"/>
        <w:rPr>
          <w:moveFrom w:id="258" w:author="Kerrie Abercrombie" w:date="2016-02-23T14:24:00Z"/>
          <w:rFonts w:ascii="Arial" w:eastAsia="Arial" w:hAnsi="Arial" w:cs="Arial"/>
        </w:rPr>
      </w:pPr>
      <w:moveFrom w:id="259" w:author="Kerrie Abercrombie" w:date="2016-02-23T14:24:00Z">
        <w:r w:rsidDel="0000354C">
          <w:rPr>
            <w:rFonts w:ascii="Arial" w:eastAsia="Arial" w:hAnsi="Arial" w:cs="Arial"/>
          </w:rPr>
          <w:t xml:space="preserve">3) </w:t>
        </w:r>
        <w:r w:rsidDel="0000354C">
          <w:rPr>
            <w:rFonts w:ascii="Arial" w:eastAsia="Arial" w:hAnsi="Arial" w:cs="Arial"/>
            <w:spacing w:val="42"/>
          </w:rPr>
          <w:t xml:space="preserve"> </w:t>
        </w:r>
        <w:r w:rsidDel="0000354C">
          <w:rPr>
            <w:rFonts w:ascii="Arial" w:eastAsia="Arial" w:hAnsi="Arial" w:cs="Arial"/>
            <w:spacing w:val="1"/>
          </w:rPr>
          <w:t>I</w:t>
        </w:r>
        <w:r w:rsidDel="0000354C">
          <w:rPr>
            <w:rFonts w:ascii="Arial" w:eastAsia="Arial" w:hAnsi="Arial" w:cs="Arial"/>
          </w:rPr>
          <w:t>n</w:t>
        </w:r>
        <w:r w:rsidDel="0000354C">
          <w:rPr>
            <w:rFonts w:ascii="Arial" w:eastAsia="Arial" w:hAnsi="Arial" w:cs="Arial"/>
            <w:spacing w:val="1"/>
          </w:rPr>
          <w:t>t</w:t>
        </w:r>
        <w:r w:rsidDel="0000354C">
          <w:rPr>
            <w:rFonts w:ascii="Arial" w:eastAsia="Arial" w:hAnsi="Arial" w:cs="Arial"/>
            <w:spacing w:val="-3"/>
          </w:rPr>
          <w:t>e</w:t>
        </w:r>
        <w:r w:rsidDel="0000354C">
          <w:rPr>
            <w:rFonts w:ascii="Arial" w:eastAsia="Arial" w:hAnsi="Arial" w:cs="Arial"/>
            <w:spacing w:val="1"/>
          </w:rPr>
          <w:t>r</w:t>
        </w:r>
        <w:r w:rsidDel="0000354C">
          <w:rPr>
            <w:rFonts w:ascii="Arial" w:eastAsia="Arial" w:hAnsi="Arial" w:cs="Arial"/>
          </w:rPr>
          <w:t>nal</w:t>
        </w:r>
        <w:r w:rsidDel="0000354C">
          <w:rPr>
            <w:rFonts w:ascii="Arial" w:eastAsia="Arial" w:hAnsi="Arial" w:cs="Arial"/>
            <w:spacing w:val="31"/>
          </w:rPr>
          <w:t xml:space="preserve"> </w:t>
        </w:r>
        <w:r w:rsidDel="0000354C">
          <w:rPr>
            <w:rFonts w:ascii="Arial" w:eastAsia="Arial" w:hAnsi="Arial" w:cs="Arial"/>
          </w:rPr>
          <w:t>and</w:t>
        </w:r>
        <w:r w:rsidDel="0000354C">
          <w:rPr>
            <w:rFonts w:ascii="Arial" w:eastAsia="Arial" w:hAnsi="Arial" w:cs="Arial"/>
            <w:spacing w:val="32"/>
          </w:rPr>
          <w:t xml:space="preserve"> </w:t>
        </w:r>
        <w:r w:rsidDel="0000354C">
          <w:rPr>
            <w:rFonts w:ascii="Arial" w:eastAsia="Arial" w:hAnsi="Arial" w:cs="Arial"/>
          </w:rPr>
          <w:t>/</w:t>
        </w:r>
        <w:r w:rsidDel="0000354C">
          <w:rPr>
            <w:rFonts w:ascii="Arial" w:eastAsia="Arial" w:hAnsi="Arial" w:cs="Arial"/>
            <w:spacing w:val="33"/>
          </w:rPr>
          <w:t xml:space="preserve"> </w:t>
        </w:r>
        <w:r w:rsidDel="0000354C">
          <w:rPr>
            <w:rFonts w:ascii="Arial" w:eastAsia="Arial" w:hAnsi="Arial" w:cs="Arial"/>
          </w:rPr>
          <w:t>or</w:t>
        </w:r>
        <w:r w:rsidDel="0000354C">
          <w:rPr>
            <w:rFonts w:ascii="Arial" w:eastAsia="Arial" w:hAnsi="Arial" w:cs="Arial"/>
            <w:spacing w:val="33"/>
          </w:rPr>
          <w:t xml:space="preserve"> </w:t>
        </w:r>
        <w:r w:rsidDel="0000354C">
          <w:rPr>
            <w:rFonts w:ascii="Arial" w:eastAsia="Arial" w:hAnsi="Arial" w:cs="Arial"/>
          </w:rPr>
          <w:t>e</w:t>
        </w:r>
        <w:r w:rsidDel="0000354C">
          <w:rPr>
            <w:rFonts w:ascii="Arial" w:eastAsia="Arial" w:hAnsi="Arial" w:cs="Arial"/>
            <w:spacing w:val="-2"/>
          </w:rPr>
          <w:t>x</w:t>
        </w:r>
        <w:r w:rsidDel="0000354C">
          <w:rPr>
            <w:rFonts w:ascii="Arial" w:eastAsia="Arial" w:hAnsi="Arial" w:cs="Arial"/>
            <w:spacing w:val="1"/>
          </w:rPr>
          <w:t>t</w:t>
        </w:r>
        <w:r w:rsidDel="0000354C">
          <w:rPr>
            <w:rFonts w:ascii="Arial" w:eastAsia="Arial" w:hAnsi="Arial" w:cs="Arial"/>
          </w:rPr>
          <w:t>e</w:t>
        </w:r>
        <w:r w:rsidDel="0000354C">
          <w:rPr>
            <w:rFonts w:ascii="Arial" w:eastAsia="Arial" w:hAnsi="Arial" w:cs="Arial"/>
            <w:spacing w:val="1"/>
          </w:rPr>
          <w:t>r</w:t>
        </w:r>
        <w:r w:rsidDel="0000354C">
          <w:rPr>
            <w:rFonts w:ascii="Arial" w:eastAsia="Arial" w:hAnsi="Arial" w:cs="Arial"/>
          </w:rPr>
          <w:t>nal</w:t>
        </w:r>
        <w:r w:rsidDel="0000354C">
          <w:rPr>
            <w:rFonts w:ascii="Arial" w:eastAsia="Arial" w:hAnsi="Arial" w:cs="Arial"/>
            <w:spacing w:val="31"/>
          </w:rPr>
          <w:t xml:space="preserve"> </w:t>
        </w:r>
        <w:r w:rsidDel="0000354C">
          <w:rPr>
            <w:rFonts w:ascii="Arial" w:eastAsia="Arial" w:hAnsi="Arial" w:cs="Arial"/>
            <w:spacing w:val="3"/>
          </w:rPr>
          <w:t>f</w:t>
        </w:r>
        <w:r w:rsidDel="0000354C">
          <w:rPr>
            <w:rFonts w:ascii="Arial" w:eastAsia="Arial" w:hAnsi="Arial" w:cs="Arial"/>
          </w:rPr>
          <w:t>eedba</w:t>
        </w:r>
        <w:r w:rsidDel="0000354C">
          <w:rPr>
            <w:rFonts w:ascii="Arial" w:eastAsia="Arial" w:hAnsi="Arial" w:cs="Arial"/>
            <w:spacing w:val="-2"/>
          </w:rPr>
          <w:t>c</w:t>
        </w:r>
        <w:r w:rsidDel="0000354C">
          <w:rPr>
            <w:rFonts w:ascii="Arial" w:eastAsia="Arial" w:hAnsi="Arial" w:cs="Arial"/>
          </w:rPr>
          <w:t>k</w:t>
        </w:r>
        <w:r w:rsidDel="0000354C">
          <w:rPr>
            <w:rFonts w:ascii="Arial" w:eastAsia="Arial" w:hAnsi="Arial" w:cs="Arial"/>
            <w:spacing w:val="32"/>
          </w:rPr>
          <w:t xml:space="preserve"> </w:t>
        </w:r>
        <w:r w:rsidDel="0000354C">
          <w:rPr>
            <w:rFonts w:ascii="Arial" w:eastAsia="Arial" w:hAnsi="Arial" w:cs="Arial"/>
            <w:spacing w:val="1"/>
          </w:rPr>
          <w:t>(</w:t>
        </w:r>
        <w:r w:rsidDel="0000354C">
          <w:rPr>
            <w:rFonts w:ascii="Arial" w:eastAsia="Arial" w:hAnsi="Arial" w:cs="Arial"/>
          </w:rPr>
          <w:t>such</w:t>
        </w:r>
        <w:r w:rsidDel="0000354C">
          <w:rPr>
            <w:rFonts w:ascii="Arial" w:eastAsia="Arial" w:hAnsi="Arial" w:cs="Arial"/>
            <w:spacing w:val="32"/>
          </w:rPr>
          <w:t xml:space="preserve"> </w:t>
        </w:r>
        <w:r w:rsidDel="0000354C">
          <w:rPr>
            <w:rFonts w:ascii="Arial" w:eastAsia="Arial" w:hAnsi="Arial" w:cs="Arial"/>
          </w:rPr>
          <w:t>as</w:t>
        </w:r>
        <w:r w:rsidDel="0000354C">
          <w:rPr>
            <w:rFonts w:ascii="Arial" w:eastAsia="Arial" w:hAnsi="Arial" w:cs="Arial"/>
            <w:spacing w:val="32"/>
          </w:rPr>
          <w:t xml:space="preserve"> </w:t>
        </w:r>
        <w:r w:rsidDel="0000354C">
          <w:rPr>
            <w:rFonts w:ascii="Arial" w:eastAsia="Arial" w:hAnsi="Arial" w:cs="Arial"/>
          </w:rPr>
          <w:t>s</w:t>
        </w:r>
        <w:r w:rsidDel="0000354C">
          <w:rPr>
            <w:rFonts w:ascii="Arial" w:eastAsia="Arial" w:hAnsi="Arial" w:cs="Arial"/>
            <w:spacing w:val="-3"/>
          </w:rPr>
          <w:t>u</w:t>
        </w:r>
        <w:r w:rsidDel="0000354C">
          <w:rPr>
            <w:rFonts w:ascii="Arial" w:eastAsia="Arial" w:hAnsi="Arial" w:cs="Arial"/>
          </w:rPr>
          <w:t>pe</w:t>
        </w:r>
        <w:r w:rsidDel="0000354C">
          <w:rPr>
            <w:rFonts w:ascii="Arial" w:eastAsia="Arial" w:hAnsi="Arial" w:cs="Arial"/>
            <w:spacing w:val="1"/>
          </w:rPr>
          <w:t>r</w:t>
        </w:r>
        <w:r w:rsidDel="0000354C">
          <w:rPr>
            <w:rFonts w:ascii="Arial" w:eastAsia="Arial" w:hAnsi="Arial" w:cs="Arial"/>
            <w:spacing w:val="-2"/>
          </w:rPr>
          <w:t>v</w:t>
        </w:r>
        <w:r w:rsidDel="0000354C">
          <w:rPr>
            <w:rFonts w:ascii="Arial" w:eastAsia="Arial" w:hAnsi="Arial" w:cs="Arial"/>
            <w:spacing w:val="-1"/>
          </w:rPr>
          <w:t>i</w:t>
        </w:r>
        <w:r w:rsidDel="0000354C">
          <w:rPr>
            <w:rFonts w:ascii="Arial" w:eastAsia="Arial" w:hAnsi="Arial" w:cs="Arial"/>
          </w:rPr>
          <w:t>sor</w:t>
        </w:r>
        <w:r w:rsidDel="0000354C">
          <w:rPr>
            <w:rFonts w:ascii="Arial" w:eastAsia="Arial" w:hAnsi="Arial" w:cs="Arial"/>
            <w:spacing w:val="33"/>
          </w:rPr>
          <w:t xml:space="preserve"> </w:t>
        </w:r>
        <w:r w:rsidDel="0000354C">
          <w:rPr>
            <w:rFonts w:ascii="Arial" w:eastAsia="Arial" w:hAnsi="Arial" w:cs="Arial"/>
          </w:rPr>
          <w:t>and</w:t>
        </w:r>
        <w:r w:rsidDel="0000354C">
          <w:rPr>
            <w:rFonts w:ascii="Arial" w:eastAsia="Arial" w:hAnsi="Arial" w:cs="Arial"/>
            <w:spacing w:val="32"/>
          </w:rPr>
          <w:t xml:space="preserve"> </w:t>
        </w:r>
        <w:r w:rsidDel="0000354C">
          <w:rPr>
            <w:rFonts w:ascii="Arial" w:eastAsia="Arial" w:hAnsi="Arial" w:cs="Arial"/>
          </w:rPr>
          <w:t>/</w:t>
        </w:r>
        <w:r w:rsidDel="0000354C">
          <w:rPr>
            <w:rFonts w:ascii="Arial" w:eastAsia="Arial" w:hAnsi="Arial" w:cs="Arial"/>
            <w:spacing w:val="33"/>
          </w:rPr>
          <w:t xml:space="preserve"> </w:t>
        </w:r>
        <w:r w:rsidDel="0000354C">
          <w:rPr>
            <w:rFonts w:ascii="Arial" w:eastAsia="Arial" w:hAnsi="Arial" w:cs="Arial"/>
          </w:rPr>
          <w:t>or</w:t>
        </w:r>
        <w:r w:rsidDel="0000354C">
          <w:rPr>
            <w:rFonts w:ascii="Arial" w:eastAsia="Arial" w:hAnsi="Arial" w:cs="Arial"/>
            <w:spacing w:val="33"/>
          </w:rPr>
          <w:t xml:space="preserve"> </w:t>
        </w:r>
        <w:r w:rsidDel="0000354C">
          <w:rPr>
            <w:rFonts w:ascii="Arial" w:eastAsia="Arial" w:hAnsi="Arial" w:cs="Arial"/>
          </w:rPr>
          <w:t>peer</w:t>
        </w:r>
        <w:r w:rsidDel="0000354C">
          <w:rPr>
            <w:rFonts w:ascii="Arial" w:eastAsia="Arial" w:hAnsi="Arial" w:cs="Arial"/>
            <w:spacing w:val="33"/>
          </w:rPr>
          <w:t xml:space="preserve"> </w:t>
        </w:r>
        <w:r w:rsidDel="0000354C">
          <w:rPr>
            <w:rFonts w:ascii="Arial" w:eastAsia="Arial" w:hAnsi="Arial" w:cs="Arial"/>
          </w:rPr>
          <w:t>and</w:t>
        </w:r>
        <w:r w:rsidDel="0000354C">
          <w:rPr>
            <w:rFonts w:ascii="Arial" w:eastAsia="Arial" w:hAnsi="Arial" w:cs="Arial"/>
            <w:spacing w:val="32"/>
          </w:rPr>
          <w:t xml:space="preserve"> </w:t>
        </w:r>
        <w:r w:rsidDel="0000354C">
          <w:rPr>
            <w:rFonts w:ascii="Arial" w:eastAsia="Arial" w:hAnsi="Arial" w:cs="Arial"/>
          </w:rPr>
          <w:t>/</w:t>
        </w:r>
        <w:r w:rsidDel="0000354C">
          <w:rPr>
            <w:rFonts w:ascii="Arial" w:eastAsia="Arial" w:hAnsi="Arial" w:cs="Arial"/>
            <w:spacing w:val="33"/>
          </w:rPr>
          <w:t xml:space="preserve"> </w:t>
        </w:r>
        <w:r w:rsidDel="0000354C">
          <w:rPr>
            <w:rFonts w:ascii="Arial" w:eastAsia="Arial" w:hAnsi="Arial" w:cs="Arial"/>
          </w:rPr>
          <w:t>or</w:t>
        </w:r>
        <w:r w:rsidDel="0000354C">
          <w:rPr>
            <w:rFonts w:ascii="Arial" w:eastAsia="Arial" w:hAnsi="Arial" w:cs="Arial"/>
            <w:spacing w:val="33"/>
          </w:rPr>
          <w:t xml:space="preserve"> </w:t>
        </w:r>
        <w:r w:rsidDel="0000354C">
          <w:rPr>
            <w:rFonts w:ascii="Arial" w:eastAsia="Arial" w:hAnsi="Arial" w:cs="Arial"/>
          </w:rPr>
          <w:t>cus</w:t>
        </w:r>
        <w:r w:rsidDel="0000354C">
          <w:rPr>
            <w:rFonts w:ascii="Arial" w:eastAsia="Arial" w:hAnsi="Arial" w:cs="Arial"/>
            <w:spacing w:val="1"/>
          </w:rPr>
          <w:t>t</w:t>
        </w:r>
        <w:r w:rsidDel="0000354C">
          <w:rPr>
            <w:rFonts w:ascii="Arial" w:eastAsia="Arial" w:hAnsi="Arial" w:cs="Arial"/>
            <w:spacing w:val="-3"/>
          </w:rPr>
          <w:t>o</w:t>
        </w:r>
        <w:r w:rsidDel="0000354C">
          <w:rPr>
            <w:rFonts w:ascii="Arial" w:eastAsia="Arial" w:hAnsi="Arial" w:cs="Arial"/>
            <w:spacing w:val="1"/>
          </w:rPr>
          <w:t>m</w:t>
        </w:r>
        <w:r w:rsidDel="0000354C">
          <w:rPr>
            <w:rFonts w:ascii="Arial" w:eastAsia="Arial" w:hAnsi="Arial" w:cs="Arial"/>
            <w:spacing w:val="-3"/>
          </w:rPr>
          <w:t>e</w:t>
        </w:r>
        <w:r w:rsidDel="0000354C">
          <w:rPr>
            <w:rFonts w:ascii="Arial" w:eastAsia="Arial" w:hAnsi="Arial" w:cs="Arial"/>
          </w:rPr>
          <w:t xml:space="preserve">r </w:t>
        </w:r>
        <w:r w:rsidDel="0000354C">
          <w:rPr>
            <w:rFonts w:ascii="Arial" w:eastAsia="Arial" w:hAnsi="Arial" w:cs="Arial"/>
            <w:spacing w:val="1"/>
          </w:rPr>
          <w:t>f</w:t>
        </w:r>
        <w:r w:rsidDel="0000354C">
          <w:rPr>
            <w:rFonts w:ascii="Arial" w:eastAsia="Arial" w:hAnsi="Arial" w:cs="Arial"/>
          </w:rPr>
          <w:t>eedba</w:t>
        </w:r>
        <w:r w:rsidDel="0000354C">
          <w:rPr>
            <w:rFonts w:ascii="Arial" w:eastAsia="Arial" w:hAnsi="Arial" w:cs="Arial"/>
            <w:spacing w:val="-2"/>
          </w:rPr>
          <w:t>c</w:t>
        </w:r>
        <w:r w:rsidDel="0000354C">
          <w:rPr>
            <w:rFonts w:ascii="Arial" w:eastAsia="Arial" w:hAnsi="Arial" w:cs="Arial"/>
            <w:spacing w:val="2"/>
          </w:rPr>
          <w:t>k</w:t>
        </w:r>
        <w:r w:rsidDel="0000354C">
          <w:rPr>
            <w:rFonts w:ascii="Arial" w:eastAsia="Arial" w:hAnsi="Arial" w:cs="Arial"/>
          </w:rPr>
          <w:t>.</w:t>
        </w:r>
      </w:moveFrom>
    </w:p>
    <w:p w:rsidR="00514D7B" w:rsidDel="0000354C" w:rsidRDefault="007B3FBD">
      <w:pPr>
        <w:spacing w:after="0" w:line="248" w:lineRule="exact"/>
        <w:ind w:left="513" w:right="-20"/>
        <w:rPr>
          <w:moveFrom w:id="260" w:author="Kerrie Abercrombie" w:date="2016-02-23T14:24:00Z"/>
          <w:rFonts w:ascii="Arial" w:eastAsia="Arial" w:hAnsi="Arial" w:cs="Arial"/>
        </w:rPr>
      </w:pPr>
      <w:moveFrom w:id="261" w:author="Kerrie Abercrombie" w:date="2016-02-23T14:24:00Z">
        <w:r w:rsidDel="0000354C">
          <w:rPr>
            <w:rFonts w:ascii="Arial" w:eastAsia="Arial" w:hAnsi="Arial" w:cs="Arial"/>
          </w:rPr>
          <w:t xml:space="preserve">4) </w:t>
        </w:r>
        <w:r w:rsidDel="0000354C">
          <w:rPr>
            <w:rFonts w:ascii="Arial" w:eastAsia="Arial" w:hAnsi="Arial" w:cs="Arial"/>
            <w:spacing w:val="42"/>
          </w:rPr>
          <w:t xml:space="preserve"> </w:t>
        </w:r>
        <w:r w:rsidDel="0000354C">
          <w:rPr>
            <w:rFonts w:ascii="Arial" w:eastAsia="Arial" w:hAnsi="Arial" w:cs="Arial"/>
            <w:spacing w:val="-1"/>
          </w:rPr>
          <w:t>A</w:t>
        </w:r>
        <w:r w:rsidDel="0000354C">
          <w:rPr>
            <w:rFonts w:ascii="Arial" w:eastAsia="Arial" w:hAnsi="Arial" w:cs="Arial"/>
          </w:rPr>
          <w:t>na</w:t>
        </w:r>
        <w:r w:rsidDel="0000354C">
          <w:rPr>
            <w:rFonts w:ascii="Arial" w:eastAsia="Arial" w:hAnsi="Arial" w:cs="Arial"/>
            <w:spacing w:val="-1"/>
          </w:rPr>
          <w:t>l</w:t>
        </w:r>
        <w:r w:rsidDel="0000354C">
          <w:rPr>
            <w:rFonts w:ascii="Arial" w:eastAsia="Arial" w:hAnsi="Arial" w:cs="Arial"/>
            <w:spacing w:val="-2"/>
          </w:rPr>
          <w:t>y</w:t>
        </w:r>
        <w:r w:rsidDel="0000354C">
          <w:rPr>
            <w:rFonts w:ascii="Arial" w:eastAsia="Arial" w:hAnsi="Arial" w:cs="Arial"/>
            <w:spacing w:val="2"/>
          </w:rPr>
          <w:t>s</w:t>
        </w:r>
        <w:r w:rsidDel="0000354C">
          <w:rPr>
            <w:rFonts w:ascii="Arial" w:eastAsia="Arial" w:hAnsi="Arial" w:cs="Arial"/>
            <w:spacing w:val="-1"/>
          </w:rPr>
          <w:t>i</w:t>
        </w:r>
        <w:r w:rsidDel="0000354C">
          <w:rPr>
            <w:rFonts w:ascii="Arial" w:eastAsia="Arial" w:hAnsi="Arial" w:cs="Arial"/>
          </w:rPr>
          <w:t>ng</w:t>
        </w:r>
        <w:r w:rsidDel="0000354C">
          <w:rPr>
            <w:rFonts w:ascii="Arial" w:eastAsia="Arial" w:hAnsi="Arial" w:cs="Arial"/>
            <w:spacing w:val="1"/>
          </w:rPr>
          <w:t xml:space="preserve"> t</w:t>
        </w:r>
        <w:r w:rsidDel="0000354C">
          <w:rPr>
            <w:rFonts w:ascii="Arial" w:eastAsia="Arial" w:hAnsi="Arial" w:cs="Arial"/>
          </w:rPr>
          <w:t xml:space="preserve">hat </w:t>
        </w:r>
        <w:r w:rsidDel="0000354C">
          <w:rPr>
            <w:rFonts w:ascii="Arial" w:eastAsia="Arial" w:hAnsi="Arial" w:cs="Arial"/>
            <w:spacing w:val="-1"/>
          </w:rPr>
          <w:t>i</w:t>
        </w:r>
        <w:r w:rsidDel="0000354C">
          <w:rPr>
            <w:rFonts w:ascii="Arial" w:eastAsia="Arial" w:hAnsi="Arial" w:cs="Arial"/>
            <w:spacing w:val="-3"/>
          </w:rPr>
          <w:t>n</w:t>
        </w:r>
        <w:r w:rsidDel="0000354C">
          <w:rPr>
            <w:rFonts w:ascii="Arial" w:eastAsia="Arial" w:hAnsi="Arial" w:cs="Arial"/>
            <w:spacing w:val="3"/>
          </w:rPr>
          <w:t>f</w:t>
        </w:r>
        <w:r w:rsidDel="0000354C">
          <w:rPr>
            <w:rFonts w:ascii="Arial" w:eastAsia="Arial" w:hAnsi="Arial" w:cs="Arial"/>
          </w:rPr>
          <w:t>o</w:t>
        </w:r>
        <w:r w:rsidDel="0000354C">
          <w:rPr>
            <w:rFonts w:ascii="Arial" w:eastAsia="Arial" w:hAnsi="Arial" w:cs="Arial"/>
            <w:spacing w:val="-2"/>
          </w:rPr>
          <w:t>r</w:t>
        </w:r>
        <w:r w:rsidDel="0000354C">
          <w:rPr>
            <w:rFonts w:ascii="Arial" w:eastAsia="Arial" w:hAnsi="Arial" w:cs="Arial"/>
            <w:spacing w:val="1"/>
          </w:rPr>
          <w:t>m</w:t>
        </w:r>
        <w:r w:rsidDel="0000354C">
          <w:rPr>
            <w:rFonts w:ascii="Arial" w:eastAsia="Arial" w:hAnsi="Arial" w:cs="Arial"/>
            <w:spacing w:val="-3"/>
          </w:rPr>
          <w:t>a</w:t>
        </w:r>
        <w:r w:rsidDel="0000354C">
          <w:rPr>
            <w:rFonts w:ascii="Arial" w:eastAsia="Arial" w:hAnsi="Arial" w:cs="Arial"/>
            <w:spacing w:val="1"/>
          </w:rPr>
          <w:t>t</w:t>
        </w:r>
        <w:r w:rsidDel="0000354C">
          <w:rPr>
            <w:rFonts w:ascii="Arial" w:eastAsia="Arial" w:hAnsi="Arial" w:cs="Arial"/>
            <w:spacing w:val="-1"/>
          </w:rPr>
          <w:t>i</w:t>
        </w:r>
        <w:r w:rsidDel="0000354C">
          <w:rPr>
            <w:rFonts w:ascii="Arial" w:eastAsia="Arial" w:hAnsi="Arial" w:cs="Arial"/>
          </w:rPr>
          <w:t>on</w:t>
        </w:r>
      </w:moveFrom>
    </w:p>
    <w:p w:rsidR="00514D7B" w:rsidRDefault="007B3FBD">
      <w:pPr>
        <w:spacing w:after="0" w:line="252" w:lineRule="exact"/>
        <w:ind w:left="513" w:right="-20"/>
        <w:rPr>
          <w:rFonts w:ascii="Arial" w:eastAsia="Arial" w:hAnsi="Arial" w:cs="Arial"/>
        </w:rPr>
      </w:pPr>
      <w:moveFrom w:id="262" w:author="Kerrie Abercrombie" w:date="2016-02-23T14:24:00Z">
        <w:r w:rsidDel="0000354C">
          <w:rPr>
            <w:rFonts w:ascii="Arial" w:eastAsia="Arial" w:hAnsi="Arial" w:cs="Arial"/>
          </w:rPr>
          <w:t xml:space="preserve">5) </w:t>
        </w:r>
        <w:r w:rsidDel="0000354C">
          <w:rPr>
            <w:rFonts w:ascii="Arial" w:eastAsia="Arial" w:hAnsi="Arial" w:cs="Arial"/>
            <w:spacing w:val="42"/>
          </w:rPr>
          <w:t xml:space="preserve"> </w:t>
        </w:r>
        <w:r w:rsidDel="0000354C">
          <w:rPr>
            <w:rFonts w:ascii="Arial" w:eastAsia="Arial" w:hAnsi="Arial" w:cs="Arial"/>
            <w:spacing w:val="1"/>
          </w:rPr>
          <w:t>I</w:t>
        </w:r>
        <w:r w:rsidDel="0000354C">
          <w:rPr>
            <w:rFonts w:ascii="Arial" w:eastAsia="Arial" w:hAnsi="Arial" w:cs="Arial"/>
          </w:rPr>
          <w:t>den</w:t>
        </w:r>
        <w:r w:rsidDel="0000354C">
          <w:rPr>
            <w:rFonts w:ascii="Arial" w:eastAsia="Arial" w:hAnsi="Arial" w:cs="Arial"/>
            <w:spacing w:val="1"/>
          </w:rPr>
          <w:t>t</w:t>
        </w:r>
        <w:r w:rsidDel="0000354C">
          <w:rPr>
            <w:rFonts w:ascii="Arial" w:eastAsia="Arial" w:hAnsi="Arial" w:cs="Arial"/>
            <w:spacing w:val="-4"/>
          </w:rPr>
          <w:t>i</w:t>
        </w:r>
        <w:r w:rsidDel="0000354C">
          <w:rPr>
            <w:rFonts w:ascii="Arial" w:eastAsia="Arial" w:hAnsi="Arial" w:cs="Arial"/>
            <w:spacing w:val="3"/>
          </w:rPr>
          <w:t>f</w:t>
        </w:r>
        <w:r w:rsidDel="0000354C">
          <w:rPr>
            <w:rFonts w:ascii="Arial" w:eastAsia="Arial" w:hAnsi="Arial" w:cs="Arial"/>
            <w:spacing w:val="-2"/>
          </w:rPr>
          <w:t>y</w:t>
        </w:r>
        <w:r w:rsidDel="0000354C">
          <w:rPr>
            <w:rFonts w:ascii="Arial" w:eastAsia="Arial" w:hAnsi="Arial" w:cs="Arial"/>
            <w:spacing w:val="-1"/>
          </w:rPr>
          <w:t>i</w:t>
        </w:r>
        <w:r w:rsidDel="0000354C">
          <w:rPr>
            <w:rFonts w:ascii="Arial" w:eastAsia="Arial" w:hAnsi="Arial" w:cs="Arial"/>
          </w:rPr>
          <w:t>ng</w:t>
        </w:r>
        <w:r w:rsidDel="0000354C">
          <w:rPr>
            <w:rFonts w:ascii="Arial" w:eastAsia="Arial" w:hAnsi="Arial" w:cs="Arial"/>
            <w:spacing w:val="1"/>
          </w:rPr>
          <w:t xml:space="preserve"> t</w:t>
        </w:r>
        <w:r w:rsidDel="0000354C">
          <w:rPr>
            <w:rFonts w:ascii="Arial" w:eastAsia="Arial" w:hAnsi="Arial" w:cs="Arial"/>
          </w:rPr>
          <w:t>he</w:t>
        </w:r>
        <w:r w:rsidDel="0000354C">
          <w:rPr>
            <w:rFonts w:ascii="Arial" w:eastAsia="Arial" w:hAnsi="Arial" w:cs="Arial"/>
            <w:spacing w:val="-4"/>
          </w:rPr>
          <w:t xml:space="preserve"> </w:t>
        </w:r>
        <w:r w:rsidDel="0000354C">
          <w:rPr>
            <w:rFonts w:ascii="Arial" w:eastAsia="Arial" w:hAnsi="Arial" w:cs="Arial"/>
            <w:spacing w:val="2"/>
          </w:rPr>
          <w:t>g</w:t>
        </w:r>
        <w:r w:rsidDel="0000354C">
          <w:rPr>
            <w:rFonts w:ascii="Arial" w:eastAsia="Arial" w:hAnsi="Arial" w:cs="Arial"/>
          </w:rPr>
          <w:t>aps</w:t>
        </w:r>
        <w:r w:rsidDel="0000354C">
          <w:rPr>
            <w:rFonts w:ascii="Arial" w:eastAsia="Arial" w:hAnsi="Arial" w:cs="Arial"/>
            <w:spacing w:val="1"/>
          </w:rPr>
          <w:t xml:space="preserve"> </w:t>
        </w:r>
        <w:r w:rsidDel="0000354C">
          <w:rPr>
            <w:rFonts w:ascii="Arial" w:eastAsia="Arial" w:hAnsi="Arial" w:cs="Arial"/>
          </w:rPr>
          <w:t>&amp;</w:t>
        </w:r>
        <w:r w:rsidDel="0000354C">
          <w:rPr>
            <w:rFonts w:ascii="Arial" w:eastAsia="Arial" w:hAnsi="Arial" w:cs="Arial"/>
            <w:spacing w:val="-2"/>
          </w:rPr>
          <w:t xml:space="preserve"> </w:t>
        </w:r>
        <w:r w:rsidDel="0000354C">
          <w:rPr>
            <w:rFonts w:ascii="Arial" w:eastAsia="Arial" w:hAnsi="Arial" w:cs="Arial"/>
          </w:rPr>
          <w:t>d</w:t>
        </w:r>
        <w:r w:rsidDel="0000354C">
          <w:rPr>
            <w:rFonts w:ascii="Arial" w:eastAsia="Arial" w:hAnsi="Arial" w:cs="Arial"/>
            <w:spacing w:val="-2"/>
          </w:rPr>
          <w:t>r</w:t>
        </w:r>
        <w:r w:rsidDel="0000354C">
          <w:rPr>
            <w:rFonts w:ascii="Arial" w:eastAsia="Arial" w:hAnsi="Arial" w:cs="Arial"/>
          </w:rPr>
          <w:t>a</w:t>
        </w:r>
        <w:r w:rsidDel="0000354C">
          <w:rPr>
            <w:rFonts w:ascii="Arial" w:eastAsia="Arial" w:hAnsi="Arial" w:cs="Arial"/>
            <w:spacing w:val="-1"/>
          </w:rPr>
          <w:t>wi</w:t>
        </w:r>
        <w:r w:rsidDel="0000354C">
          <w:rPr>
            <w:rFonts w:ascii="Arial" w:eastAsia="Arial" w:hAnsi="Arial" w:cs="Arial"/>
          </w:rPr>
          <w:t>ng</w:t>
        </w:r>
        <w:r w:rsidDel="0000354C">
          <w:rPr>
            <w:rFonts w:ascii="Arial" w:eastAsia="Arial" w:hAnsi="Arial" w:cs="Arial"/>
            <w:spacing w:val="3"/>
          </w:rPr>
          <w:t xml:space="preserve"> </w:t>
        </w:r>
        <w:r w:rsidDel="0000354C">
          <w:rPr>
            <w:rFonts w:ascii="Arial" w:eastAsia="Arial" w:hAnsi="Arial" w:cs="Arial"/>
          </w:rPr>
          <w:t>a</w:t>
        </w:r>
        <w:r w:rsidDel="0000354C">
          <w:rPr>
            <w:rFonts w:ascii="Arial" w:eastAsia="Arial" w:hAnsi="Arial" w:cs="Arial"/>
            <w:spacing w:val="-2"/>
          </w:rPr>
          <w:t xml:space="preserve"> </w:t>
        </w:r>
        <w:r w:rsidDel="0000354C">
          <w:rPr>
            <w:rFonts w:ascii="Arial" w:eastAsia="Arial" w:hAnsi="Arial" w:cs="Arial"/>
            <w:spacing w:val="-1"/>
          </w:rPr>
          <w:t>t</w:t>
        </w:r>
        <w:r w:rsidDel="0000354C">
          <w:rPr>
            <w:rFonts w:ascii="Arial" w:eastAsia="Arial" w:hAnsi="Arial" w:cs="Arial"/>
            <w:spacing w:val="1"/>
          </w:rPr>
          <w:t>r</w:t>
        </w:r>
        <w:r w:rsidDel="0000354C">
          <w:rPr>
            <w:rFonts w:ascii="Arial" w:eastAsia="Arial" w:hAnsi="Arial" w:cs="Arial"/>
          </w:rPr>
          <w:t>a</w:t>
        </w:r>
        <w:r w:rsidDel="0000354C">
          <w:rPr>
            <w:rFonts w:ascii="Arial" w:eastAsia="Arial" w:hAnsi="Arial" w:cs="Arial"/>
            <w:spacing w:val="-1"/>
          </w:rPr>
          <w:t>i</w:t>
        </w:r>
        <w:r w:rsidDel="0000354C">
          <w:rPr>
            <w:rFonts w:ascii="Arial" w:eastAsia="Arial" w:hAnsi="Arial" w:cs="Arial"/>
          </w:rPr>
          <w:t>n</w:t>
        </w:r>
        <w:r w:rsidDel="0000354C">
          <w:rPr>
            <w:rFonts w:ascii="Arial" w:eastAsia="Arial" w:hAnsi="Arial" w:cs="Arial"/>
            <w:spacing w:val="-1"/>
          </w:rPr>
          <w:t>i</w:t>
        </w:r>
        <w:r w:rsidDel="0000354C">
          <w:rPr>
            <w:rFonts w:ascii="Arial" w:eastAsia="Arial" w:hAnsi="Arial" w:cs="Arial"/>
          </w:rPr>
          <w:t>ng</w:t>
        </w:r>
        <w:r w:rsidDel="0000354C">
          <w:rPr>
            <w:rFonts w:ascii="Arial" w:eastAsia="Arial" w:hAnsi="Arial" w:cs="Arial"/>
            <w:spacing w:val="3"/>
          </w:rPr>
          <w:t xml:space="preserve"> </w:t>
        </w:r>
        <w:r w:rsidDel="0000354C">
          <w:rPr>
            <w:rFonts w:ascii="Arial" w:eastAsia="Arial" w:hAnsi="Arial" w:cs="Arial"/>
          </w:rPr>
          <w:t>p</w:t>
        </w:r>
        <w:r w:rsidDel="0000354C">
          <w:rPr>
            <w:rFonts w:ascii="Arial" w:eastAsia="Arial" w:hAnsi="Arial" w:cs="Arial"/>
            <w:spacing w:val="-1"/>
          </w:rPr>
          <w:t>l</w:t>
        </w:r>
        <w:r w:rsidDel="0000354C">
          <w:rPr>
            <w:rFonts w:ascii="Arial" w:eastAsia="Arial" w:hAnsi="Arial" w:cs="Arial"/>
          </w:rPr>
          <w:t>a</w:t>
        </w:r>
        <w:r w:rsidDel="0000354C">
          <w:rPr>
            <w:rFonts w:ascii="Arial" w:eastAsia="Arial" w:hAnsi="Arial" w:cs="Arial"/>
            <w:spacing w:val="-3"/>
          </w:rPr>
          <w:t>n</w:t>
        </w:r>
      </w:moveFrom>
      <w:moveFromRangeEnd w:id="252"/>
      <w:r>
        <w:rPr>
          <w:rFonts w:ascii="Arial" w:eastAsia="Arial" w:hAnsi="Arial" w:cs="Arial"/>
        </w:rPr>
        <w:t>.</w:t>
      </w:r>
    </w:p>
    <w:p w:rsidR="00514D7B" w:rsidRDefault="00514D7B">
      <w:pPr>
        <w:spacing w:after="0"/>
        <w:sectPr w:rsidR="00514D7B">
          <w:type w:val="continuous"/>
          <w:pgSz w:w="11920" w:h="16860"/>
          <w:pgMar w:top="1220" w:right="1000" w:bottom="940" w:left="980" w:header="720" w:footer="720" w:gutter="0"/>
          <w:cols w:space="720"/>
        </w:sectPr>
      </w:pPr>
    </w:p>
    <w:p w:rsidR="00514D7B" w:rsidRDefault="00514D7B">
      <w:pPr>
        <w:spacing w:before="10" w:after="0" w:line="190" w:lineRule="exact"/>
        <w:rPr>
          <w:sz w:val="19"/>
          <w:szCs w:val="19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7B3FBD">
      <w:pPr>
        <w:spacing w:before="32" w:after="0" w:line="240" w:lineRule="auto"/>
        <w:ind w:left="153" w:right="60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4</w:t>
      </w:r>
      <w:r>
        <w:rPr>
          <w:rFonts w:ascii="Arial" w:eastAsia="Arial" w:hAnsi="Arial" w:cs="Arial"/>
          <w:b/>
          <w:bCs/>
          <w:spacing w:val="1"/>
        </w:rPr>
        <w:t>.</w:t>
      </w:r>
      <w:r>
        <w:rPr>
          <w:rFonts w:ascii="Arial" w:eastAsia="Arial" w:hAnsi="Arial" w:cs="Arial"/>
          <w:b/>
          <w:bCs/>
        </w:rPr>
        <w:t xml:space="preserve">3       </w:t>
      </w:r>
      <w:r>
        <w:rPr>
          <w:rFonts w:ascii="Arial" w:eastAsia="Arial" w:hAnsi="Arial" w:cs="Arial"/>
          <w:b/>
          <w:bCs/>
          <w:spacing w:val="55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C</w:t>
      </w:r>
      <w:r>
        <w:rPr>
          <w:rFonts w:ascii="Arial" w:eastAsia="Arial" w:hAnsi="Arial" w:cs="Arial"/>
          <w:b/>
          <w:bCs/>
        </w:rPr>
        <w:t>ourse</w:t>
      </w:r>
      <w:r>
        <w:rPr>
          <w:rFonts w:ascii="Arial" w:eastAsia="Arial" w:hAnsi="Arial" w:cs="Arial"/>
          <w:b/>
          <w:bCs/>
          <w:spacing w:val="1"/>
        </w:rPr>
        <w:t xml:space="preserve"> i</w:t>
      </w:r>
      <w:r>
        <w:rPr>
          <w:rFonts w:ascii="Arial" w:eastAsia="Arial" w:hAnsi="Arial" w:cs="Arial"/>
          <w:b/>
          <w:bCs/>
          <w:spacing w:val="-3"/>
        </w:rPr>
        <w:t>n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ake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–</w:t>
      </w:r>
      <w:r>
        <w:rPr>
          <w:rFonts w:ascii="Arial" w:eastAsia="Arial" w:hAnsi="Arial" w:cs="Arial"/>
          <w:b/>
          <w:bCs/>
          <w:spacing w:val="-1"/>
        </w:rPr>
        <w:t xml:space="preserve"> l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  <w:spacing w:val="-2"/>
        </w:rPr>
        <w:t>m</w:t>
      </w:r>
      <w:r>
        <w:rPr>
          <w:rFonts w:ascii="Arial" w:eastAsia="Arial" w:hAnsi="Arial" w:cs="Arial"/>
          <w:b/>
          <w:bCs/>
          <w:spacing w:val="1"/>
        </w:rPr>
        <w:t>it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  <w:spacing w:val="-1"/>
        </w:rPr>
        <w:t>i</w:t>
      </w:r>
      <w:r>
        <w:rPr>
          <w:rFonts w:ascii="Arial" w:eastAsia="Arial" w:hAnsi="Arial" w:cs="Arial"/>
          <w:b/>
          <w:bCs/>
        </w:rPr>
        <w:t>ons</w:t>
      </w: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before="14" w:after="0" w:line="280" w:lineRule="exact"/>
        <w:rPr>
          <w:sz w:val="28"/>
          <w:szCs w:val="28"/>
        </w:rPr>
      </w:pPr>
    </w:p>
    <w:p w:rsidR="00514D7B" w:rsidRDefault="007B3FBD">
      <w:pPr>
        <w:spacing w:after="0" w:line="240" w:lineRule="auto"/>
        <w:ind w:left="153" w:right="7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Cl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oup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shou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der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 xml:space="preserve">w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(</w:t>
      </w:r>
      <w:r>
        <w:rPr>
          <w:rFonts w:ascii="Arial" w:eastAsia="Arial" w:hAnsi="Arial" w:cs="Arial"/>
        </w:rPr>
        <w:t>s)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dual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pan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s. 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 de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um 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/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oup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unde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hen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, adap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upd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des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.</w:t>
      </w:r>
    </w:p>
    <w:p w:rsidR="00514D7B" w:rsidRDefault="00514D7B">
      <w:pPr>
        <w:spacing w:before="9" w:after="0" w:line="110" w:lineRule="exact"/>
        <w:rPr>
          <w:sz w:val="11"/>
          <w:szCs w:val="11"/>
        </w:rPr>
      </w:pPr>
    </w:p>
    <w:p w:rsidR="00514D7B" w:rsidRDefault="007B3FBD">
      <w:pPr>
        <w:spacing w:after="0" w:line="240" w:lineRule="auto"/>
        <w:ind w:left="153" w:right="7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pan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ay be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it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easu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such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(</w:t>
      </w:r>
      <w:r>
        <w:rPr>
          <w:rFonts w:ascii="Arial" w:eastAsia="Arial" w:hAnsi="Arial" w:cs="Arial"/>
        </w:rPr>
        <w:t>s)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 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ods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ded.</w:t>
      </w:r>
      <w:r>
        <w:rPr>
          <w:rFonts w:ascii="Arial" w:eastAsia="Arial" w:hAnsi="Arial" w:cs="Arial"/>
          <w:spacing w:val="2"/>
        </w:rPr>
        <w:t xml:space="preserve"> 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ensu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hat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ade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suppo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ab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 cou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pan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d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dual bas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necess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.</w:t>
      </w:r>
    </w:p>
    <w:p w:rsidR="00514D7B" w:rsidRDefault="00514D7B">
      <w:pPr>
        <w:spacing w:before="9" w:after="0" w:line="110" w:lineRule="exact"/>
        <w:rPr>
          <w:sz w:val="11"/>
          <w:szCs w:val="11"/>
        </w:rPr>
      </w:pPr>
    </w:p>
    <w:p w:rsidR="00514D7B" w:rsidRDefault="00CE1EAD">
      <w:pPr>
        <w:spacing w:after="0" w:line="239" w:lineRule="auto"/>
        <w:ind w:left="153" w:right="74"/>
        <w:jc w:val="both"/>
        <w:rPr>
          <w:rFonts w:ascii="Arial" w:eastAsia="Arial" w:hAnsi="Arial" w:cs="Arial"/>
        </w:rPr>
      </w:pPr>
      <w:r>
        <w:pict>
          <v:group id="_x0000_s1578" style="position:absolute;left:0;text-align:left;margin-left:84.9pt;margin-top:4pt;width:454.15pt;height:389.5pt;z-index:-251680256;mso-position-horizontal-relative:page" coordorigin="1698,80" coordsize="9083,7790">
            <v:group id="_x0000_s1619" style="position:absolute;left:1866;top:5080;width:2785;height:2780" coordorigin="1866,5080" coordsize="2785,2780">
              <v:shape id="_x0000_s1626" style="position:absolute;left:1866;top:5080;width:2785;height:2780" coordorigin="1866,5080" coordsize="2785,2780" path="m3338,5240r-1051,l2269,5260r-54,60l2197,5320r-315,320l1873,5660r-5,20l1866,5700r2,20l1874,5740r7,20l1891,5780r13,l1920,5800r18,20l3922,7800r16,20l3955,7840r17,l3989,7860r108,l4388,7560r17,-20l4422,7520r16,-20l4454,7480r-488,l3708,7240,3364,6880,3192,6720r-86,-100l2935,6460r-86,-100l2678,6200r-86,-100l2422,5940r-86,-100l2251,5760r184,-180l2468,5540r17,l2518,5500r17,l2552,5480r18,l2587,5460r17,l2622,5440r36,l2676,5420r74,l2768,5400r810,l3529,5360r-24,l3409,5280r-24,l3338,5240e" fillcolor="#c1c1c1" stroked="f">
                <v:path arrowok="t"/>
              </v:shape>
              <v:shape id="_x0000_s1625" style="position:absolute;left:1866;top:5080;width:2785;height:2780" coordorigin="1866,5080" coordsize="2785,2780" path="m3578,5400r-679,l2919,5420r82,l3022,5440r44,l3083,5460r35,l3136,5480r35,l3189,5500r17,l3224,5520r18,l3260,5540r18,l3296,5560r18,l3332,5580r18,l3368,5600r18,l3423,5640r18,l3478,5680r18,l3550,5740r19,l3623,5800r18,l3749,5920r18,l3789,5960r22,20l3833,6000r61,60l3952,6120r53,60l4054,6240r45,60l4140,6360r38,60l4211,6480r30,60l4266,6600r8,20l4281,6620r20,60l4312,6720r6,20l4331,6800r6,60l4338,6900r,20l4332,6980r-11,60l4316,7060r-6,l4303,7080r-24,60l4259,7180r-11,l4237,7200r-13,20l4211,7240r-14,20l4182,7280r-16,l4150,7300r-184,180l4454,7480r15,-20l4483,7460r40,-60l4557,7340r29,-60l4609,7220r18,-60l4640,7100r8,-60l4651,6980r,-20l4651,6940r-2,-20l4648,6900r-3,-20l4642,6840r-12,-60l4613,6720r-7,-40l4582,6620r-19,-40l4553,6540r-11,-20l4531,6500r-12,-20l4506,6440r-13,-20l4480,6400r-15,-20l4450,6340r-15,-20l4419,6300r-17,-20l4385,6240r-18,-20l4349,6200r-19,-40l4311,6140r-20,-20l4270,6080r-21,-20l4227,6040r-23,-40l4181,5980r-23,-40l4134,5920r-25,-20l4083,5860r-26,-20l4031,5800r-28,-20l3976,5760r-29,-40l3873,5660r-25,-40l3578,5400e" fillcolor="#c1c1c1" stroked="f">
                <v:path arrowok="t"/>
              </v:shape>
              <v:shape id="_x0000_s1624" style="position:absolute;left:1866;top:5080;width:2785;height:2780" coordorigin="1866,5080" coordsize="2785,2780" path="m3174,5160r-776,l2361,5200r-19,l2305,5240r1009,l3291,5220r-24,l3221,5180r-24,l3174,5160e" fillcolor="#c1c1c1" stroked="f">
                <v:path arrowok="t"/>
              </v:shape>
              <v:shape id="_x0000_s1623" style="position:absolute;left:1866;top:5080;width:2785;height:2780" coordorigin="1866,5080" coordsize="2785,2780" path="m3105,5140r-669,l2417,5160r711,l3105,5140e" fillcolor="#c1c1c1" stroked="f">
                <v:path arrowok="t"/>
              </v:shape>
              <v:shape id="_x0000_s1622" style="position:absolute;left:1866;top:5080;width:2785;height:2780" coordorigin="1866,5080" coordsize="2785,2780" path="m3060,5120r-566,l2475,5140r607,l3060,5120e" fillcolor="#c1c1c1" stroked="f">
                <v:path arrowok="t"/>
              </v:shape>
              <v:shape id="_x0000_s1621" style="position:absolute;left:1866;top:5080;width:2785;height:2780" coordorigin="1866,5080" coordsize="2785,2780" path="m2992,5100r-440,l2533,5120r482,l2992,5100e" fillcolor="#c1c1c1" stroked="f">
                <v:path arrowok="t"/>
              </v:shape>
              <v:shape id="_x0000_s1620" style="position:absolute;left:1866;top:5080;width:2785;height:2780" coordorigin="1866,5080" coordsize="2785,2780" path="m2904,5080r-272,l2612,5100r314,l2904,5080e" fillcolor="#c1c1c1" stroked="f">
                <v:path arrowok="t"/>
              </v:shape>
            </v:group>
            <v:group id="_x0000_s1606" style="position:absolute;left:3204;top:3811;width:3060;height:2740" coordorigin="3204,3811" coordsize="3060,2740">
              <v:shape id="_x0000_s1618" style="position:absolute;left:3204;top:3811;width:3060;height:2740" coordorigin="3204,3811" coordsize="3060,2740" path="m4414,3971r-866,l3532,3991r-17,20l3219,4311r-9,l3205,4331r-1,20l3206,4391r5,20l3218,4411r11,20l3241,4451r16,20l3275,4491,5330,6551r75,l5426,6531r13,l5454,6511r19,-20l5487,6471r13,l5510,6451r10,-20l5525,6411r3,l5528,6391r-4,l5520,6371r-7,l5316,6171r-94,-100l5175,6031r-47,-60l5035,5891r-47,-60l4941,5791r-46,-60l4801,5651r-46,-60l4662,5511r-46,-60l4570,5411r53,-60l4666,5311r33,-40l4715,5271r17,-20l4749,5231r36,l4803,5211r764,l5504,5171r-1179,l3581,4431r155,-160l3751,4251r15,l3780,4231r15,-20l3810,4211r16,-20l3842,4191r16,-20l3875,4171r18,-20l3933,4151r18,-20l4582,4131r-16,-20l4551,4091r-15,l4506,4051r-15,l4460,4011r-15,l4429,3991r-15,-20e" fillcolor="#c1c1c1" stroked="f">
                <v:path arrowok="t"/>
              </v:shape>
              <v:shape id="_x0000_s1617" style="position:absolute;left:3204;top:3811;width:3060;height:2740" coordorigin="3204,3811" coordsize="3060,2740" path="m6148,5811r-93,l6072,5831r57,l6148,5811e" fillcolor="#c1c1c1" stroked="f">
                <v:path arrowok="t"/>
              </v:shape>
              <v:shape id="_x0000_s1616" style="position:absolute;left:3204;top:3811;width:3060;height:2740" coordorigin="3204,3811" coordsize="3060,2740" path="m5567,5211r-592,l4999,5231r55,l5072,5251r19,l5110,5271r39,l5168,5291r17,l5201,5311r17,l5235,5331r17,l5270,5351r17,l5305,5371r18,l5341,5391r18,l5378,5411r457,280l6037,5811r122,l6172,5791r16,-20l6208,5751r14,l6234,5731r11,-20l6256,5691r6,-20l6264,5671r-1,-20l6254,5631r-16,l6228,5611r-15,-20l6192,5591r-10,-20l6168,5571r-16,-20l6134,5551r-44,-40l6059,5511,5907,5411,5629,5251r-62,-40e" fillcolor="#c1c1c1" stroked="f">
                <v:path arrowok="t"/>
              </v:shape>
              <v:shape id="_x0000_s1615" style="position:absolute;left:3204;top:3811;width:3060;height:2740" coordorigin="3204,3811" coordsize="3060,2740" path="m4727,4291r-367,l4410,4351r10,l4434,4371r14,20l4462,4391r13,20l4487,4431r12,20l4511,4451r11,20l4533,4491r11,20l4555,4531r27,60l4595,4631r5,l4612,4691r3,40l4614,4751r-7,60l4590,4871r-16,40l4564,4911r-11,20l4512,4991r-187,180l5504,5171r-50,-40l5436,5131r-18,-20l5401,5111r-18,-20l5349,5091r-17,-20l5281,5051r-19,-20l5244,5031r-18,-20l5190,5011r-19,-20l5153,4991r-18,-20l5097,4971r-20,-20l5019,4951r-19,-20l4862,4931r5,-20l4872,4891r3,l4879,4871r7,-60l4888,4731r-1,l4886,4711r-7,-60l4865,4591r-12,-40l4847,4531r-19,-60l4811,4431r-8,l4793,4411r-10,-20l4772,4371r-12,-20l4747,4331r-10,-20l4727,4291e" fillcolor="#c1c1c1" stroked="f">
                <v:path arrowok="t"/>
              </v:shape>
              <v:shape id="_x0000_s1614" style="position:absolute;left:3204;top:3811;width:3060;height:2740" coordorigin="3204,3811" coordsize="3060,2740" path="m4627,4171r-429,l4214,4191r16,l4246,4211r16,l4295,4251r16,l4344,4291r372,l4704,4271r-11,-20l4681,4231r-13,l4655,4211r-14,-20l4627,4171e" fillcolor="#c1c1c1" stroked="f">
                <v:path arrowok="t"/>
              </v:shape>
              <v:shape id="_x0000_s1613" style="position:absolute;left:3204;top:3811;width:3060;height:2740" coordorigin="3204,3811" coordsize="3060,2740" path="m4582,4131r-498,l4104,4151r41,l4166,4171r447,l4597,4151r-15,-20e" fillcolor="#c1c1c1" stroked="f">
                <v:path arrowok="t"/>
              </v:shape>
              <v:shape id="_x0000_s1612" style="position:absolute;left:3204;top:3811;width:3060;height:2740" coordorigin="3204,3811" coordsize="3060,2740" path="m4350,3931r-759,l3577,3951r-14,20l4398,3971r-16,-20l4366,3951r-16,-20e" fillcolor="#c1c1c1" stroked="f">
                <v:path arrowok="t"/>
              </v:shape>
              <v:shape id="_x0000_s1611" style="position:absolute;left:3204;top:3811;width:3060;height:2740" coordorigin="3204,3811" coordsize="3060,2740" path="m4316,3911r-695,l3603,3931r730,l4316,3911e" fillcolor="#c1c1c1" stroked="f">
                <v:path arrowok="t"/>
              </v:shape>
              <v:shape id="_x0000_s1610" style="position:absolute;left:3204;top:3811;width:3060;height:2740" coordorigin="3204,3811" coordsize="3060,2740" path="m4247,3871r-578,l3654,3891r-16,20l4299,3911r-17,-20l4264,3891r-17,-20e" fillcolor="#c1c1c1" stroked="f">
                <v:path arrowok="t"/>
              </v:shape>
              <v:shape id="_x0000_s1609" style="position:absolute;left:3204;top:3811;width:3060;height:2740" coordorigin="3204,3811" coordsize="3060,2740" path="m4211,3851r-503,l3689,3871r540,l4211,3851e" fillcolor="#c1c1c1" stroked="f">
                <v:path arrowok="t"/>
              </v:shape>
              <v:shape id="_x0000_s1608" style="position:absolute;left:3204;top:3811;width:3060;height:2740" coordorigin="3204,3811" coordsize="3060,2740" path="m4155,3831r-390,l3746,3851r428,l4155,3831e" fillcolor="#c1c1c1" stroked="f">
                <v:path arrowok="t"/>
              </v:shape>
              <v:shape id="_x0000_s1607" style="position:absolute;left:3204;top:3811;width:3060;height:2740" coordorigin="3204,3811" coordsize="3060,2740" path="m4095,3811r-274,l3802,3831r313,l4095,3811e" fillcolor="#c1c1c1" stroked="f">
                <v:path arrowok="t"/>
              </v:shape>
            </v:group>
            <v:group id="_x0000_s1602" style="position:absolute;left:4690;top:2643;width:2877;height:2876" coordorigin="4690,2643" coordsize="2877,2876">
              <v:shape id="_x0000_s1605" style="position:absolute;left:4690;top:2643;width:2877;height:2876" coordorigin="4690,2643" coordsize="2877,2876" path="m4900,2643r-60,19l4779,2716r-44,45l4698,2811r-8,38l4694,2870r7,18l4711,2906r80,126l6309,5427r36,50l6409,5519r17,-4l6488,5469r46,-50l6560,5356r1,-10l6555,5334r-3,-10l6546,5312r-8,-12l6140,4688r-21,-32l6399,4376r-468,l5109,3104r-44,-66l5066,3036r474,l4955,2665r-15,-9l4922,2649r-22,-6e" fillcolor="#c1c1c1" stroked="f">
                <v:path arrowok="t"/>
              </v:shape>
              <v:shape id="_x0000_s1604" style="position:absolute;left:4690;top:2643;width:2877;height:2876" coordorigin="4690,2643" coordsize="2877,2876" path="m7199,4085r-509,l7346,4506r14,7l7371,4518r20,7l7401,4526r19,-5l7481,4476r51,-53l7567,4363r-4,-22l7523,4295r-53,-37l7199,4085e" fillcolor="#c1c1c1" stroked="f">
                <v:path arrowok="t"/>
              </v:shape>
              <v:shape id="_x0000_s1603" style="position:absolute;left:4690;top:2643;width:2877;height:2876" coordorigin="4690,2643" coordsize="2877,2876" path="m5540,3036r-474,l6408,3899r-477,477l6399,4376r291,-291l7199,4085,5540,3036e" fillcolor="#c1c1c1" stroked="f">
                <v:path arrowok="t"/>
              </v:shape>
            </v:group>
            <v:group id="_x0000_s1599" style="position:absolute;left:5641;top:1229;width:2325;height:2883" coordorigin="5641,1229" coordsize="2325,2883">
              <v:shape id="_x0000_s1601" style="position:absolute;left:5641;top:1229;width:2325;height:2883" coordorigin="5641,1229" coordsize="2325,2883" path="m6300,1229r-644,630l5641,1912r2,26l5679,2004,7768,4098r36,13l7826,4107r66,-43l7937,4016r25,-51l7966,3954r-1,-9l7960,3933r-4,-10l7950,3915,7021,2985r244,-244l6777,2741,6025,1989r508,-508l6536,1475r-22,-63l6471,1359r-44,-45l6366,1260r-57,-30l6300,1229e" fillcolor="#c1c1c1" stroked="f">
                <v:path arrowok="t"/>
              </v:shape>
              <v:shape id="_x0000_s1600" style="position:absolute;left:5641;top:1229;width:2325;height:2883" coordorigin="5641,1229" coordsize="2325,2883" path="m7272,2256r-9,2l7257,2260r-480,481l7265,2741r237,-236l7503,2497r,-10l7502,2477r-31,-57l7432,2374r-50,-50l7336,2284r-55,-27l7272,2256e" fillcolor="#c1c1c1" stroked="f">
                <v:path arrowok="t"/>
              </v:shape>
            </v:group>
            <v:group id="_x0000_s1595" style="position:absolute;left:6452;top:90;width:2769;height:2769" coordorigin="6452,90" coordsize="2769,2769">
              <v:shape id="_x0000_s1598" style="position:absolute;left:6452;top:90;width:2769;height:2769" coordorigin="6452,90" coordsize="2769,2769" path="m7462,917r-365,l9022,2843r10,8l9042,2854r10,4l9061,2859r19,-6l9147,2810r44,-48l9216,2711r4,-11l9220,2690r-8,-20l9205,2661,7462,917e" fillcolor="#c1c1c1" stroked="f">
                <v:path arrowok="t"/>
              </v:shape>
              <v:shape id="_x0000_s1597" style="position:absolute;left:6452;top:90;width:2769;height:2769" coordorigin="6452,90" coordsize="2769,2769" path="m6700,1312r-11,l6698,1313r2,-1e" fillcolor="#c1c1c1" stroked="f">
                <v:path arrowok="t"/>
              </v:shape>
              <v:shape id="_x0000_s1596" style="position:absolute;left:6452;top:90;width:2769;height:2769" coordorigin="6452,90" coordsize="2769,2769" path="m7439,90r-11,l7421,94r-966,965l6452,1067r1,11l6488,1145r40,48l6576,1240r47,40l6678,1312r22,l6705,1309,7097,917r365,l7279,735,7671,343r3,-7l7653,274r-44,-53l7565,176r-61,-54l7448,91r-9,-1e" fillcolor="#c1c1c1" stroked="f">
                <v:path arrowok="t"/>
              </v:shape>
            </v:group>
            <v:group id="_x0000_s1593" style="position:absolute;left:5412;top:257;width:5359;height:252" coordorigin="5412,257" coordsize="5359,252">
              <v:shape id="_x0000_s1594" style="position:absolute;left:5412;top:257;width:5359;height:252" coordorigin="5412,257" coordsize="5359,252" path="m5412,509r5359,l10771,257r-5359,l5412,509e" fillcolor="yellow" stroked="f">
                <v:path arrowok="t"/>
              </v:shape>
            </v:group>
            <v:group id="_x0000_s1591" style="position:absolute;left:1699;top:7224;width:2066;height:276" coordorigin="1699,7224" coordsize="2066,276">
              <v:shape id="_x0000_s1592" style="position:absolute;left:1699;top:7224;width:2066;height:276" coordorigin="1699,7224" coordsize="2066,276" path="m1699,7500r2067,l3766,7224r-2067,l1699,7500e" fillcolor="#ffd5ff" stroked="f">
                <v:path arrowok="t"/>
              </v:shape>
            </v:group>
            <v:group id="_x0000_s1589" style="position:absolute;left:1699;top:7493;width:5;height:5" coordorigin="1699,7493" coordsize="5,5">
              <v:shape id="_x0000_s1590" style="position:absolute;left:1699;top:7493;width:5;height:5" coordorigin="1699,7493" coordsize="5,5" path="m1704,7497r-5,-4e" filled="f" strokecolor="purple" strokeweight=".12pt">
                <v:path arrowok="t"/>
              </v:shape>
            </v:group>
            <v:group id="_x0000_s1587" style="position:absolute;left:1699;top:7221;width:2;height:271" coordorigin="1699,7221" coordsize="2,271">
              <v:shape id="_x0000_s1588" style="position:absolute;left:1699;top:7221;width:2;height:271" coordorigin="1699,7221" coordsize="0,271" path="m1699,7493r,-272e" filled="f" strokecolor="purple" strokeweight=".12pt">
                <v:path arrowok="t"/>
              </v:shape>
            </v:group>
            <v:group id="_x0000_s1585" style="position:absolute;left:1699;top:7217;width:5;height:5" coordorigin="1699,7217" coordsize="5,5">
              <v:shape id="_x0000_s1586" style="position:absolute;left:1699;top:7217;width:5;height:5" coordorigin="1699,7217" coordsize="5,5" path="m1699,7221r5,-4e" filled="f" strokecolor="purple" strokeweight=".12pt">
                <v:path arrowok="t"/>
              </v:shape>
            </v:group>
            <v:group id="_x0000_s1583" style="position:absolute;left:3348;top:7493;width:5;height:5" coordorigin="3348,7493" coordsize="5,5">
              <v:shape id="_x0000_s1584" style="position:absolute;left:3348;top:7493;width:5;height:5" coordorigin="3348,7493" coordsize="5,5" path="m3348,7497r5,-4e" filled="f" strokecolor="purple" strokeweight=".12pt">
                <v:path arrowok="t"/>
              </v:shape>
            </v:group>
            <v:group id="_x0000_s1581" style="position:absolute;left:3353;top:7221;width:2;height:271" coordorigin="3353,7221" coordsize="2,271">
              <v:shape id="_x0000_s1582" style="position:absolute;left:3353;top:7221;width:2;height:271" coordorigin="3353,7221" coordsize="0,271" path="m3353,7493r,-272e" filled="f" strokecolor="purple" strokeweight=".12pt">
                <v:path arrowok="t"/>
              </v:shape>
            </v:group>
            <v:group id="_x0000_s1579" style="position:absolute;left:3348;top:7217;width:5;height:5" coordorigin="3348,7217" coordsize="5,5">
              <v:shape id="_x0000_s1580" style="position:absolute;left:3348;top:7217;width:5;height:5" coordorigin="3348,7217" coordsize="5,5" path="m3353,7221r-5,-4e" filled="f" strokecolor="purple" strokeweight=".12pt">
                <v:path arrowok="t"/>
              </v:shape>
            </v:group>
            <w10:wrap anchorx="page"/>
          </v:group>
        </w:pict>
      </w:r>
      <w:r>
        <w:pict>
          <v:group id="_x0000_s1561" style="position:absolute;left:0;text-align:left;margin-left:56.15pt;margin-top:23.8pt;width:64.65pt;height:15.8pt;z-index:-251679232;mso-position-horizontal-relative:page" coordorigin="1123,476" coordsize="1293,316">
            <v:group id="_x0000_s1576" style="position:absolute;left:1133;top:509;width:1219;height:252" coordorigin="1133,509" coordsize="1219,252">
              <v:shape id="_x0000_s1577" style="position:absolute;left:1133;top:509;width:1219;height:252" coordorigin="1133,509" coordsize="1219,252" path="m1133,761r1219,l2352,509r-1219,l1133,761e" fillcolor="#ffd5ff" stroked="f">
                <v:path arrowok="t"/>
              </v:shape>
            </v:group>
            <v:group id="_x0000_s1574" style="position:absolute;left:2383;top:509;width:2;height:252" coordorigin="2383,509" coordsize="2,252">
              <v:shape id="_x0000_s1575" style="position:absolute;left:2383;top:509;width:2;height:252" coordorigin="2383,509" coordsize="0,252" path="m2383,509r,252e" filled="f" strokecolor="yellow" strokeweight="3.22pt">
                <v:path arrowok="t"/>
              </v:shape>
            </v:group>
            <v:group id="_x0000_s1572" style="position:absolute;left:1133;top:756;width:5;height:5" coordorigin="1133,756" coordsize="5,5">
              <v:shape id="_x0000_s1573" style="position:absolute;left:1133;top:756;width:5;height:5" coordorigin="1133,756" coordsize="5,5" path="m1138,761r-5,-5e" filled="f" strokecolor="purple" strokeweight=".12pt">
                <v:path arrowok="t"/>
              </v:shape>
            </v:group>
            <v:group id="_x0000_s1570" style="position:absolute;left:1133;top:513;width:2;height:242" coordorigin="1133,513" coordsize="2,242">
              <v:shape id="_x0000_s1571" style="position:absolute;left:1133;top:513;width:2;height:242" coordorigin="1133,513" coordsize="0,242" path="m1133,756r,-243e" filled="f" strokecolor="purple" strokeweight=".12pt">
                <v:path arrowok="t"/>
              </v:shape>
            </v:group>
            <v:group id="_x0000_s1568" style="position:absolute;left:1133;top:509;width:5;height:5" coordorigin="1133,509" coordsize="5,5">
              <v:shape id="_x0000_s1569" style="position:absolute;left:1133;top:509;width:5;height:5" coordorigin="1133,509" coordsize="5,5" path="m1133,513r5,-4e" filled="f" strokecolor="purple" strokeweight=".12pt">
                <v:path arrowok="t"/>
              </v:shape>
            </v:group>
            <v:group id="_x0000_s1566" style="position:absolute;left:1934;top:756;width:5;height:5" coordorigin="1934,756" coordsize="5,5">
              <v:shape id="_x0000_s1567" style="position:absolute;left:1934;top:756;width:5;height:5" coordorigin="1934,756" coordsize="5,5" path="m1934,761r5,-5e" filled="f" strokecolor="purple" strokeweight=".12pt">
                <v:path arrowok="t"/>
              </v:shape>
            </v:group>
            <v:group id="_x0000_s1564" style="position:absolute;left:1939;top:513;width:2;height:242" coordorigin="1939,513" coordsize="2,242">
              <v:shape id="_x0000_s1565" style="position:absolute;left:1939;top:513;width:2;height:242" coordorigin="1939,513" coordsize="0,242" path="m1939,756r,-243e" filled="f" strokecolor="purple" strokeweight=".12pt">
                <v:path arrowok="t"/>
              </v:shape>
            </v:group>
            <v:group id="_x0000_s1562" style="position:absolute;left:1934;top:509;width:5;height:5" coordorigin="1934,509" coordsize="5,5">
              <v:shape id="_x0000_s1563" style="position:absolute;left:1934;top:509;width:5;height:5" coordorigin="1934,509" coordsize="5,5" path="m1939,513r-5,-4e" filled="f" strokecolor="purple" strokeweight=".12pt">
                <v:path arrowok="t"/>
              </v:shape>
            </v:group>
            <w10:wrap anchorx="page"/>
          </v:group>
        </w:pict>
      </w:r>
      <w:r w:rsidR="007B3FBD">
        <w:rPr>
          <w:rFonts w:ascii="Arial" w:eastAsia="Arial" w:hAnsi="Arial" w:cs="Arial"/>
          <w:spacing w:val="-1"/>
        </w:rPr>
        <w:t>D</w:t>
      </w:r>
      <w:r w:rsidR="007B3FBD">
        <w:rPr>
          <w:rFonts w:ascii="Arial" w:eastAsia="Arial" w:hAnsi="Arial" w:cs="Arial"/>
        </w:rPr>
        <w:t>u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ng</w:t>
      </w:r>
      <w:r w:rsidR="007B3FBD">
        <w:rPr>
          <w:rFonts w:ascii="Arial" w:eastAsia="Arial" w:hAnsi="Arial" w:cs="Arial"/>
          <w:spacing w:val="5"/>
        </w:rPr>
        <w:t xml:space="preserve"> </w:t>
      </w:r>
      <w:r w:rsidR="007B3FBD">
        <w:rPr>
          <w:rFonts w:ascii="Arial" w:eastAsia="Arial" w:hAnsi="Arial" w:cs="Arial"/>
          <w:spacing w:val="-3"/>
        </w:rPr>
        <w:t>p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2"/>
        </w:rPr>
        <w:t>c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cal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</w:rPr>
        <w:t>sess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ons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</w:rPr>
        <w:t xml:space="preserve">and </w:t>
      </w:r>
      <w:r w:rsidR="007B3FBD">
        <w:rPr>
          <w:rFonts w:ascii="Arial" w:eastAsia="Arial" w:hAnsi="Arial" w:cs="Arial"/>
          <w:spacing w:val="2"/>
        </w:rPr>
        <w:t>g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oup a</w:t>
      </w:r>
      <w:r w:rsidR="007B3FBD">
        <w:rPr>
          <w:rFonts w:ascii="Arial" w:eastAsia="Arial" w:hAnsi="Arial" w:cs="Arial"/>
          <w:spacing w:val="-2"/>
        </w:rPr>
        <w:t>c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-2"/>
        </w:rPr>
        <w:t>v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es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he</w:t>
      </w:r>
      <w:r w:rsidR="007B3FBD">
        <w:rPr>
          <w:rFonts w:ascii="Arial" w:eastAsia="Arial" w:hAnsi="Arial" w:cs="Arial"/>
          <w:spacing w:val="-2"/>
        </w:rPr>
        <w:t>r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ay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</w:rPr>
        <w:t>be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</w:rPr>
        <w:t>add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onal</w:t>
      </w:r>
      <w:r w:rsidR="007B3FBD">
        <w:rPr>
          <w:rFonts w:ascii="Arial" w:eastAsia="Arial" w:hAnsi="Arial" w:cs="Arial"/>
          <w:spacing w:val="6"/>
        </w:rPr>
        <w:t xml:space="preserve"> </w:t>
      </w:r>
      <w:r w:rsidR="007B3FBD">
        <w:rPr>
          <w:rFonts w:ascii="Arial" w:eastAsia="Arial" w:hAnsi="Arial" w:cs="Arial"/>
        </w:rPr>
        <w:t>con</w:t>
      </w:r>
      <w:r w:rsidR="007B3FBD">
        <w:rPr>
          <w:rFonts w:ascii="Arial" w:eastAsia="Arial" w:hAnsi="Arial" w:cs="Arial"/>
          <w:spacing w:val="-2"/>
        </w:rPr>
        <w:t>s</w:t>
      </w:r>
      <w:r w:rsidR="007B3FBD">
        <w:rPr>
          <w:rFonts w:ascii="Arial" w:eastAsia="Arial" w:hAnsi="Arial" w:cs="Arial"/>
          <w:spacing w:val="1"/>
        </w:rPr>
        <w:t>tr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</w:rPr>
        <w:t>on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</w:rPr>
        <w:t>c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</w:rPr>
        <w:t>ass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-2"/>
        </w:rPr>
        <w:t>z</w:t>
      </w:r>
      <w:r w:rsidR="007B3FBD">
        <w:rPr>
          <w:rFonts w:ascii="Arial" w:eastAsia="Arial" w:hAnsi="Arial" w:cs="Arial"/>
        </w:rPr>
        <w:t xml:space="preserve">e. </w:t>
      </w:r>
      <w:r w:rsidR="007B3FBD">
        <w:rPr>
          <w:rFonts w:ascii="Arial" w:eastAsia="Arial" w:hAnsi="Arial" w:cs="Arial"/>
          <w:spacing w:val="8"/>
        </w:rPr>
        <w:t xml:space="preserve"> </w:t>
      </w:r>
      <w:r w:rsidR="007B3FBD">
        <w:rPr>
          <w:rFonts w:ascii="Arial" w:eastAsia="Arial" w:hAnsi="Arial" w:cs="Arial"/>
          <w:spacing w:val="1"/>
        </w:rPr>
        <w:t>I</w:t>
      </w:r>
      <w:r w:rsidR="007B3FBD">
        <w:rPr>
          <w:rFonts w:ascii="Arial" w:eastAsia="Arial" w:hAnsi="Arial" w:cs="Arial"/>
        </w:rPr>
        <w:t>n pa</w:t>
      </w:r>
      <w:r w:rsidR="007B3FBD">
        <w:rPr>
          <w:rFonts w:ascii="Arial" w:eastAsia="Arial" w:hAnsi="Arial" w:cs="Arial"/>
          <w:spacing w:val="1"/>
        </w:rPr>
        <w:t>rt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cu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,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-4"/>
        </w:rPr>
        <w:t>w</w:t>
      </w:r>
      <w:r w:rsidR="007B3FBD">
        <w:rPr>
          <w:rFonts w:ascii="Arial" w:eastAsia="Arial" w:hAnsi="Arial" w:cs="Arial"/>
        </w:rPr>
        <w:t>he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he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  <w:spacing w:val="-3"/>
        </w:rPr>
        <w:t>u</w:t>
      </w:r>
      <w:r w:rsidR="007B3FBD">
        <w:rPr>
          <w:rFonts w:ascii="Arial" w:eastAsia="Arial" w:hAnsi="Arial" w:cs="Arial"/>
        </w:rPr>
        <w:t>se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</w:rPr>
        <w:t>f</w:t>
      </w:r>
      <w:r w:rsidR="007B3FBD">
        <w:rPr>
          <w:rFonts w:ascii="Arial" w:eastAsia="Arial" w:hAnsi="Arial" w:cs="Arial"/>
          <w:spacing w:val="6"/>
        </w:rPr>
        <w:t xml:space="preserve"> </w:t>
      </w:r>
      <w:r w:rsidR="007B3FBD">
        <w:rPr>
          <w:rFonts w:ascii="Arial" w:eastAsia="Arial" w:hAnsi="Arial" w:cs="Arial"/>
        </w:rPr>
        <w:t>a s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u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</w:rPr>
        <w:t>r</w:t>
      </w:r>
      <w:r w:rsidR="007B3FBD">
        <w:rPr>
          <w:rFonts w:ascii="Arial" w:eastAsia="Arial" w:hAnsi="Arial" w:cs="Arial"/>
          <w:spacing w:val="6"/>
        </w:rPr>
        <w:t xml:space="preserve"> 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</w:rPr>
        <w:t>r</w:t>
      </w:r>
      <w:r w:rsidR="007B3FBD">
        <w:rPr>
          <w:rFonts w:ascii="Arial" w:eastAsia="Arial" w:hAnsi="Arial" w:cs="Arial"/>
          <w:spacing w:val="4"/>
        </w:rPr>
        <w:t xml:space="preserve"> </w:t>
      </w:r>
      <w:commentRangeStart w:id="263"/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-4"/>
        </w:rPr>
        <w:t>i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  <w:spacing w:val="-1"/>
        </w:rPr>
        <w:t>il</w:t>
      </w:r>
      <w:r w:rsidR="007B3FBD">
        <w:rPr>
          <w:rFonts w:ascii="Arial" w:eastAsia="Arial" w:hAnsi="Arial" w:cs="Arial"/>
        </w:rPr>
        <w:t>ar</w:t>
      </w:r>
      <w:r w:rsidR="007B3FBD">
        <w:rPr>
          <w:rFonts w:ascii="Arial" w:eastAsia="Arial" w:hAnsi="Arial" w:cs="Arial"/>
          <w:spacing w:val="4"/>
        </w:rPr>
        <w:t xml:space="preserve">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each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-3"/>
        </w:rPr>
        <w:t>n</w:t>
      </w:r>
      <w:r w:rsidR="007B3FBD">
        <w:rPr>
          <w:rFonts w:ascii="Arial" w:eastAsia="Arial" w:hAnsi="Arial" w:cs="Arial"/>
        </w:rPr>
        <w:t>g</w:t>
      </w:r>
      <w:r w:rsidR="007B3FBD">
        <w:rPr>
          <w:rFonts w:ascii="Arial" w:eastAsia="Arial" w:hAnsi="Arial" w:cs="Arial"/>
          <w:spacing w:val="5"/>
        </w:rPr>
        <w:t xml:space="preserve"> 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-2"/>
        </w:rPr>
        <w:t>d</w:t>
      </w:r>
      <w:commentRangeEnd w:id="263"/>
      <w:r w:rsidR="006F3D04">
        <w:rPr>
          <w:rStyle w:val="CommentReference"/>
        </w:rPr>
        <w:commentReference w:id="263"/>
      </w:r>
      <w:r w:rsidR="007B3FBD">
        <w:rPr>
          <w:rFonts w:ascii="Arial" w:eastAsia="Arial" w:hAnsi="Arial" w:cs="Arial"/>
        </w:rPr>
        <w:t>,</w:t>
      </w:r>
      <w:r w:rsidR="007B3FBD">
        <w:rPr>
          <w:rFonts w:ascii="Arial" w:eastAsia="Arial" w:hAnsi="Arial" w:cs="Arial"/>
          <w:spacing w:val="4"/>
        </w:rPr>
        <w:t xml:space="preserve"> </w:t>
      </w:r>
      <w:r w:rsidR="007B3FBD">
        <w:rPr>
          <w:rFonts w:ascii="Arial" w:eastAsia="Arial" w:hAnsi="Arial" w:cs="Arial"/>
        </w:rPr>
        <w:t>su</w:t>
      </w:r>
      <w:r w:rsidR="007B3FBD">
        <w:rPr>
          <w:rFonts w:ascii="Arial" w:eastAsia="Arial" w:hAnsi="Arial" w:cs="Arial"/>
          <w:spacing w:val="-2"/>
        </w:rPr>
        <w:t>c</w:t>
      </w:r>
      <w:r w:rsidR="007B3FBD">
        <w:rPr>
          <w:rFonts w:ascii="Arial" w:eastAsia="Arial" w:hAnsi="Arial" w:cs="Arial"/>
        </w:rPr>
        <w:t>h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</w:rPr>
        <w:t>as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  <w:spacing w:val="-3"/>
        </w:rPr>
        <w:t>V</w:t>
      </w:r>
      <w:r w:rsidR="007B3FBD">
        <w:rPr>
          <w:rFonts w:ascii="Arial" w:eastAsia="Arial" w:hAnsi="Arial" w:cs="Arial"/>
          <w:spacing w:val="2"/>
        </w:rPr>
        <w:t>T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  <w:spacing w:val="2"/>
        </w:rPr>
        <w:t>q</w:t>
      </w:r>
      <w:r w:rsidR="007B3FBD">
        <w:rPr>
          <w:rFonts w:ascii="Arial" w:eastAsia="Arial" w:hAnsi="Arial" w:cs="Arial"/>
        </w:rPr>
        <w:t>u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p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3"/>
        </w:rPr>
        <w:t>n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,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 xml:space="preserve">s </w:t>
      </w:r>
      <w:proofErr w:type="gramStart"/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-2"/>
        </w:rPr>
        <w:t>v</w:t>
      </w:r>
      <w:r w:rsidR="007B3FBD">
        <w:rPr>
          <w:rFonts w:ascii="Arial" w:eastAsia="Arial" w:hAnsi="Arial" w:cs="Arial"/>
          <w:spacing w:val="2"/>
        </w:rPr>
        <w:t>o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  <w:spacing w:val="-2"/>
        </w:rPr>
        <w:t>v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2"/>
        </w:rPr>
        <w:t>d</w:t>
      </w:r>
      <w:r w:rsidR="007B3FBD">
        <w:rPr>
          <w:rFonts w:ascii="Arial" w:eastAsia="Arial" w:hAnsi="Arial" w:cs="Arial"/>
          <w:spacing w:val="1"/>
          <w:sz w:val="16"/>
          <w:szCs w:val="16"/>
        </w:rPr>
        <w:t>[</w:t>
      </w:r>
      <w:proofErr w:type="gramEnd"/>
      <w:r w:rsidR="007B3FBD">
        <w:rPr>
          <w:rFonts w:ascii="Arial" w:eastAsia="Arial" w:hAnsi="Arial" w:cs="Arial"/>
          <w:spacing w:val="1"/>
          <w:sz w:val="16"/>
          <w:szCs w:val="16"/>
        </w:rPr>
        <w:t>K</w:t>
      </w:r>
      <w:r w:rsidR="007B3FBD">
        <w:rPr>
          <w:rFonts w:ascii="Arial" w:eastAsia="Arial" w:hAnsi="Arial" w:cs="Arial"/>
          <w:sz w:val="16"/>
          <w:szCs w:val="16"/>
        </w:rPr>
        <w:t>G</w:t>
      </w:r>
      <w:r w:rsidR="007B3FBD">
        <w:rPr>
          <w:rFonts w:ascii="Arial" w:eastAsia="Arial" w:hAnsi="Arial" w:cs="Arial"/>
          <w:spacing w:val="-1"/>
          <w:sz w:val="16"/>
          <w:szCs w:val="16"/>
        </w:rPr>
        <w:t>6</w:t>
      </w:r>
      <w:r w:rsidR="007B3FBD">
        <w:rPr>
          <w:rFonts w:ascii="Arial" w:eastAsia="Arial" w:hAnsi="Arial" w:cs="Arial"/>
          <w:spacing w:val="1"/>
          <w:sz w:val="16"/>
          <w:szCs w:val="16"/>
        </w:rPr>
        <w:t>]</w:t>
      </w:r>
      <w:r w:rsidR="007B3FBD">
        <w:rPr>
          <w:rFonts w:ascii="Arial" w:eastAsia="Arial" w:hAnsi="Arial" w:cs="Arial"/>
        </w:rPr>
        <w:t>,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t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1"/>
        </w:rPr>
        <w:t xml:space="preserve"> r</w:t>
      </w:r>
      <w:r w:rsidR="007B3FBD">
        <w:rPr>
          <w:rFonts w:ascii="Arial" w:eastAsia="Arial" w:hAnsi="Arial" w:cs="Arial"/>
        </w:rPr>
        <w:t>eco</w:t>
      </w:r>
      <w:r w:rsidR="007B3FBD">
        <w:rPr>
          <w:rFonts w:ascii="Arial" w:eastAsia="Arial" w:hAnsi="Arial" w:cs="Arial"/>
          <w:spacing w:val="1"/>
        </w:rPr>
        <w:t>mm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3"/>
        </w:rPr>
        <w:t>n</w:t>
      </w:r>
      <w:r w:rsidR="007B3FBD">
        <w:rPr>
          <w:rFonts w:ascii="Arial" w:eastAsia="Arial" w:hAnsi="Arial" w:cs="Arial"/>
        </w:rPr>
        <w:t xml:space="preserve">ded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hat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</w:rPr>
        <w:t xml:space="preserve">no 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 xml:space="preserve">e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 xml:space="preserve">han </w:t>
      </w:r>
      <w:r w:rsidR="007B3FBD">
        <w:rPr>
          <w:rFonts w:ascii="Arial" w:eastAsia="Arial" w:hAnsi="Arial" w:cs="Arial"/>
          <w:spacing w:val="-1"/>
        </w:rPr>
        <w:t>t</w:t>
      </w:r>
      <w:r w:rsidR="007B3FBD">
        <w:rPr>
          <w:rFonts w:ascii="Arial" w:eastAsia="Arial" w:hAnsi="Arial" w:cs="Arial"/>
          <w:spacing w:val="-4"/>
        </w:rPr>
        <w:t>w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uden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</w:rPr>
        <w:t>shou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</w:rPr>
        <w:t>d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</w:rPr>
        <w:t xml:space="preserve">be </w:t>
      </w:r>
      <w:r w:rsidR="007B3FBD">
        <w:rPr>
          <w:rFonts w:ascii="Arial" w:eastAsia="Arial" w:hAnsi="Arial" w:cs="Arial"/>
          <w:spacing w:val="1"/>
        </w:rPr>
        <w:t>tr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ned s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u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aneous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</w:rPr>
        <w:t>y on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</w:rPr>
        <w:t>any</w:t>
      </w:r>
      <w:r w:rsidR="007B3FBD">
        <w:rPr>
          <w:rFonts w:ascii="Arial" w:eastAsia="Arial" w:hAnsi="Arial" w:cs="Arial"/>
          <w:spacing w:val="-1"/>
        </w:rPr>
        <w:t xml:space="preserve"> i</w:t>
      </w:r>
      <w:r w:rsidR="007B3FBD">
        <w:rPr>
          <w:rFonts w:ascii="Arial" w:eastAsia="Arial" w:hAnsi="Arial" w:cs="Arial"/>
        </w:rPr>
        <w:t>nd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v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dual p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ece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</w:rPr>
        <w:t>of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  <w:spacing w:val="2"/>
        </w:rPr>
        <w:t>q</w:t>
      </w:r>
      <w:r w:rsidR="007B3FBD">
        <w:rPr>
          <w:rFonts w:ascii="Arial" w:eastAsia="Arial" w:hAnsi="Arial" w:cs="Arial"/>
        </w:rPr>
        <w:t>u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p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3"/>
        </w:rPr>
        <w:t>n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.</w:t>
      </w: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before="11" w:after="0" w:line="280" w:lineRule="exact"/>
        <w:rPr>
          <w:sz w:val="28"/>
          <w:szCs w:val="28"/>
        </w:rPr>
      </w:pPr>
    </w:p>
    <w:p w:rsidR="00514D7B" w:rsidRDefault="007B3FBD">
      <w:pPr>
        <w:spacing w:after="0" w:line="240" w:lineRule="auto"/>
        <w:ind w:left="153" w:right="692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4</w:t>
      </w:r>
      <w:r>
        <w:rPr>
          <w:rFonts w:ascii="Arial" w:eastAsia="Arial" w:hAnsi="Arial" w:cs="Arial"/>
          <w:b/>
          <w:bCs/>
          <w:spacing w:val="1"/>
        </w:rPr>
        <w:t>.</w:t>
      </w:r>
      <w:r>
        <w:rPr>
          <w:rFonts w:ascii="Arial" w:eastAsia="Arial" w:hAnsi="Arial" w:cs="Arial"/>
          <w:b/>
          <w:bCs/>
        </w:rPr>
        <w:t xml:space="preserve">4       </w:t>
      </w:r>
      <w:r>
        <w:rPr>
          <w:rFonts w:ascii="Arial" w:eastAsia="Arial" w:hAnsi="Arial" w:cs="Arial"/>
          <w:b/>
          <w:bCs/>
          <w:spacing w:val="55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S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1"/>
        </w:rPr>
        <w:t>f</w:t>
      </w:r>
      <w:r>
        <w:rPr>
          <w:rFonts w:ascii="Arial" w:eastAsia="Arial" w:hAnsi="Arial" w:cs="Arial"/>
          <w:b/>
          <w:bCs/>
        </w:rPr>
        <w:t>f req</w:t>
      </w:r>
      <w:r>
        <w:rPr>
          <w:rFonts w:ascii="Arial" w:eastAsia="Arial" w:hAnsi="Arial" w:cs="Arial"/>
          <w:b/>
          <w:bCs/>
          <w:spacing w:val="-3"/>
        </w:rPr>
        <w:t>u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r</w:t>
      </w:r>
      <w:r>
        <w:rPr>
          <w:rFonts w:ascii="Arial" w:eastAsia="Arial" w:hAnsi="Arial" w:cs="Arial"/>
          <w:b/>
          <w:bCs/>
          <w:spacing w:val="-3"/>
        </w:rPr>
        <w:t>e</w:t>
      </w:r>
      <w:r>
        <w:rPr>
          <w:rFonts w:ascii="Arial" w:eastAsia="Arial" w:hAnsi="Arial" w:cs="Arial"/>
          <w:b/>
          <w:bCs/>
        </w:rPr>
        <w:t>men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s</w:t>
      </w:r>
    </w:p>
    <w:p w:rsidR="00514D7B" w:rsidRDefault="00514D7B">
      <w:pPr>
        <w:spacing w:before="9" w:after="0" w:line="120" w:lineRule="exact"/>
        <w:rPr>
          <w:sz w:val="12"/>
          <w:szCs w:val="12"/>
        </w:rPr>
      </w:pPr>
    </w:p>
    <w:p w:rsidR="00514D7B" w:rsidRDefault="007B3FBD">
      <w:pPr>
        <w:spacing w:after="0" w:line="252" w:lineRule="exact"/>
        <w:ind w:left="153" w:right="7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ins w:id="264" w:author="Kerrie Abercrombie" w:date="2016-02-25T11:12:00Z">
        <w:r w:rsidR="00B1680E">
          <w:rPr>
            <w:rFonts w:ascii="Arial" w:eastAsia="Arial" w:hAnsi="Arial" w:cs="Arial"/>
          </w:rPr>
          <w:t>/and or VTS Authorities</w:t>
        </w:r>
      </w:ins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</w:rPr>
        <w:t>ensu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hat </w:t>
      </w:r>
      <w:r>
        <w:rPr>
          <w:rFonts w:ascii="Arial" w:eastAsia="Arial" w:hAnsi="Arial" w:cs="Arial"/>
          <w:spacing w:val="37"/>
        </w:rPr>
        <w:t xml:space="preserve"> </w:t>
      </w:r>
      <w:commentRangeStart w:id="265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commentRangeEnd w:id="265"/>
      <w:r w:rsidR="00B1680E">
        <w:rPr>
          <w:rStyle w:val="CommentReference"/>
        </w:rPr>
        <w:commentReference w:id="265"/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condu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ng 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4"/>
        </w:rPr>
        <w:t>t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ada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 upda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enced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and na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espond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ence.</w:t>
      </w:r>
    </w:p>
    <w:p w:rsidR="00514D7B" w:rsidRDefault="00514D7B">
      <w:pPr>
        <w:spacing w:before="10" w:after="0" w:line="240" w:lineRule="exact"/>
        <w:rPr>
          <w:sz w:val="24"/>
          <w:szCs w:val="24"/>
        </w:rPr>
      </w:pPr>
    </w:p>
    <w:p w:rsidR="00514D7B" w:rsidDel="00B1680E" w:rsidRDefault="007B3FBD">
      <w:pPr>
        <w:spacing w:after="0" w:line="240" w:lineRule="auto"/>
        <w:ind w:left="153" w:right="2227"/>
        <w:jc w:val="both"/>
        <w:rPr>
          <w:del w:id="266" w:author="Kerrie Abercrombie" w:date="2016-02-25T11:17:00Z"/>
          <w:rFonts w:ascii="Arial" w:eastAsia="Arial" w:hAnsi="Arial" w:cs="Arial"/>
        </w:rPr>
      </w:pPr>
      <w:commentRangeStart w:id="267"/>
      <w:del w:id="268" w:author="Kerrie Abercrombie" w:date="2016-02-25T11:17:00Z">
        <w:r w:rsidDel="00B1680E">
          <w:rPr>
            <w:rFonts w:ascii="Arial" w:eastAsia="Arial" w:hAnsi="Arial" w:cs="Arial"/>
            <w:spacing w:val="1"/>
          </w:rPr>
          <w:delText>I</w:delText>
        </w:r>
        <w:r w:rsidDel="00B1680E">
          <w:rPr>
            <w:rFonts w:ascii="Arial" w:eastAsia="Arial" w:hAnsi="Arial" w:cs="Arial"/>
          </w:rPr>
          <w:delText>ns</w:delText>
        </w:r>
        <w:r w:rsidDel="00B1680E">
          <w:rPr>
            <w:rFonts w:ascii="Arial" w:eastAsia="Arial" w:hAnsi="Arial" w:cs="Arial"/>
            <w:spacing w:val="-1"/>
          </w:rPr>
          <w:delText>t</w:delText>
        </w:r>
        <w:r w:rsidDel="00B1680E">
          <w:rPr>
            <w:rFonts w:ascii="Arial" w:eastAsia="Arial" w:hAnsi="Arial" w:cs="Arial"/>
            <w:spacing w:val="1"/>
          </w:rPr>
          <w:delText>r</w:delText>
        </w:r>
        <w:r w:rsidDel="00B1680E">
          <w:rPr>
            <w:rFonts w:ascii="Arial" w:eastAsia="Arial" w:hAnsi="Arial" w:cs="Arial"/>
          </w:rPr>
          <w:delText>uc</w:delText>
        </w:r>
        <w:r w:rsidDel="00B1680E">
          <w:rPr>
            <w:rFonts w:ascii="Arial" w:eastAsia="Arial" w:hAnsi="Arial" w:cs="Arial"/>
            <w:spacing w:val="1"/>
          </w:rPr>
          <w:delText>t</w:delText>
        </w:r>
        <w:r w:rsidDel="00B1680E">
          <w:rPr>
            <w:rFonts w:ascii="Arial" w:eastAsia="Arial" w:hAnsi="Arial" w:cs="Arial"/>
            <w:spacing w:val="-3"/>
          </w:rPr>
          <w:delText>o</w:delText>
        </w:r>
        <w:r w:rsidDel="00B1680E">
          <w:rPr>
            <w:rFonts w:ascii="Arial" w:eastAsia="Arial" w:hAnsi="Arial" w:cs="Arial"/>
            <w:spacing w:val="1"/>
          </w:rPr>
          <w:delText>r</w:delText>
        </w:r>
        <w:r w:rsidDel="00B1680E">
          <w:rPr>
            <w:rFonts w:ascii="Arial" w:eastAsia="Arial" w:hAnsi="Arial" w:cs="Arial"/>
          </w:rPr>
          <w:delText>s</w:delText>
        </w:r>
        <w:r w:rsidDel="00B1680E">
          <w:rPr>
            <w:rFonts w:ascii="Arial" w:eastAsia="Arial" w:hAnsi="Arial" w:cs="Arial"/>
            <w:spacing w:val="-1"/>
          </w:rPr>
          <w:delText xml:space="preserve"> </w:delText>
        </w:r>
        <w:r w:rsidDel="00B1680E">
          <w:rPr>
            <w:rFonts w:ascii="Arial" w:eastAsia="Arial" w:hAnsi="Arial" w:cs="Arial"/>
          </w:rPr>
          <w:delText>shou</w:delText>
        </w:r>
        <w:r w:rsidDel="00B1680E">
          <w:rPr>
            <w:rFonts w:ascii="Arial" w:eastAsia="Arial" w:hAnsi="Arial" w:cs="Arial"/>
            <w:spacing w:val="-1"/>
          </w:rPr>
          <w:delText>l</w:delText>
        </w:r>
        <w:r w:rsidDel="00B1680E">
          <w:rPr>
            <w:rFonts w:ascii="Arial" w:eastAsia="Arial" w:hAnsi="Arial" w:cs="Arial"/>
          </w:rPr>
          <w:delText>d</w:delText>
        </w:r>
        <w:r w:rsidDel="00B1680E">
          <w:rPr>
            <w:rFonts w:ascii="Arial" w:eastAsia="Arial" w:hAnsi="Arial" w:cs="Arial"/>
            <w:spacing w:val="1"/>
          </w:rPr>
          <w:delText xml:space="preserve"> </w:delText>
        </w:r>
        <w:r w:rsidDel="00B1680E">
          <w:rPr>
            <w:rFonts w:ascii="Arial" w:eastAsia="Arial" w:hAnsi="Arial" w:cs="Arial"/>
          </w:rPr>
          <w:delText>be</w:delText>
        </w:r>
        <w:r w:rsidDel="00B1680E">
          <w:rPr>
            <w:rFonts w:ascii="Arial" w:eastAsia="Arial" w:hAnsi="Arial" w:cs="Arial"/>
            <w:spacing w:val="-4"/>
          </w:rPr>
          <w:delText xml:space="preserve"> </w:delText>
        </w:r>
        <w:r w:rsidDel="00B1680E">
          <w:rPr>
            <w:rFonts w:ascii="Arial" w:eastAsia="Arial" w:hAnsi="Arial" w:cs="Arial"/>
            <w:spacing w:val="2"/>
          </w:rPr>
          <w:delText>q</w:delText>
        </w:r>
        <w:r w:rsidDel="00B1680E">
          <w:rPr>
            <w:rFonts w:ascii="Arial" w:eastAsia="Arial" w:hAnsi="Arial" w:cs="Arial"/>
            <w:spacing w:val="-3"/>
          </w:rPr>
          <w:delText>u</w:delText>
        </w:r>
        <w:r w:rsidDel="00B1680E">
          <w:rPr>
            <w:rFonts w:ascii="Arial" w:eastAsia="Arial" w:hAnsi="Arial" w:cs="Arial"/>
          </w:rPr>
          <w:delText>a</w:delText>
        </w:r>
        <w:r w:rsidDel="00B1680E">
          <w:rPr>
            <w:rFonts w:ascii="Arial" w:eastAsia="Arial" w:hAnsi="Arial" w:cs="Arial"/>
            <w:spacing w:val="-1"/>
          </w:rPr>
          <w:delText>li</w:delText>
        </w:r>
        <w:r w:rsidDel="00B1680E">
          <w:rPr>
            <w:rFonts w:ascii="Arial" w:eastAsia="Arial" w:hAnsi="Arial" w:cs="Arial"/>
            <w:spacing w:val="3"/>
          </w:rPr>
          <w:delText>f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</w:rPr>
          <w:delText>ed</w:delText>
        </w:r>
        <w:r w:rsidDel="00B1680E">
          <w:rPr>
            <w:rFonts w:ascii="Arial" w:eastAsia="Arial" w:hAnsi="Arial" w:cs="Arial"/>
            <w:spacing w:val="1"/>
          </w:rPr>
          <w:delText xml:space="preserve"> 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</w:rPr>
          <w:delText>n</w:delText>
        </w:r>
        <w:r w:rsidDel="00B1680E">
          <w:rPr>
            <w:rFonts w:ascii="Arial" w:eastAsia="Arial" w:hAnsi="Arial" w:cs="Arial"/>
            <w:spacing w:val="1"/>
          </w:rPr>
          <w:delText xml:space="preserve"> </w:delText>
        </w:r>
        <w:r w:rsidDel="00B1680E">
          <w:rPr>
            <w:rFonts w:ascii="Arial" w:eastAsia="Arial" w:hAnsi="Arial" w:cs="Arial"/>
          </w:rPr>
          <w:delText>a</w:delText>
        </w:r>
        <w:r w:rsidDel="00B1680E">
          <w:rPr>
            <w:rFonts w:ascii="Arial" w:eastAsia="Arial" w:hAnsi="Arial" w:cs="Arial"/>
            <w:spacing w:val="-2"/>
          </w:rPr>
          <w:delText>c</w:delText>
        </w:r>
        <w:r w:rsidDel="00B1680E">
          <w:rPr>
            <w:rFonts w:ascii="Arial" w:eastAsia="Arial" w:hAnsi="Arial" w:cs="Arial"/>
          </w:rPr>
          <w:delText>co</w:delText>
        </w:r>
        <w:r w:rsidDel="00B1680E">
          <w:rPr>
            <w:rFonts w:ascii="Arial" w:eastAsia="Arial" w:hAnsi="Arial" w:cs="Arial"/>
            <w:spacing w:val="1"/>
          </w:rPr>
          <w:delText>r</w:delText>
        </w:r>
        <w:r w:rsidDel="00B1680E">
          <w:rPr>
            <w:rFonts w:ascii="Arial" w:eastAsia="Arial" w:hAnsi="Arial" w:cs="Arial"/>
          </w:rPr>
          <w:delText>dance</w:delText>
        </w:r>
        <w:r w:rsidDel="00B1680E">
          <w:rPr>
            <w:rFonts w:ascii="Arial" w:eastAsia="Arial" w:hAnsi="Arial" w:cs="Arial"/>
            <w:spacing w:val="-2"/>
          </w:rPr>
          <w:delText xml:space="preserve"> </w:delText>
        </w:r>
        <w:r w:rsidDel="00B1680E">
          <w:rPr>
            <w:rFonts w:ascii="Arial" w:eastAsia="Arial" w:hAnsi="Arial" w:cs="Arial"/>
            <w:spacing w:val="-4"/>
          </w:rPr>
          <w:delText>w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  <w:spacing w:val="1"/>
          </w:rPr>
          <w:delText>t</w:delText>
        </w:r>
        <w:r w:rsidDel="00B1680E">
          <w:rPr>
            <w:rFonts w:ascii="Arial" w:eastAsia="Arial" w:hAnsi="Arial" w:cs="Arial"/>
          </w:rPr>
          <w:delText>h</w:delText>
        </w:r>
        <w:r w:rsidDel="00B1680E">
          <w:rPr>
            <w:rFonts w:ascii="Arial" w:eastAsia="Arial" w:hAnsi="Arial" w:cs="Arial"/>
            <w:spacing w:val="1"/>
          </w:rPr>
          <w:delText xml:space="preserve"> t</w:delText>
        </w:r>
        <w:r w:rsidDel="00B1680E">
          <w:rPr>
            <w:rFonts w:ascii="Arial" w:eastAsia="Arial" w:hAnsi="Arial" w:cs="Arial"/>
          </w:rPr>
          <w:delText>he</w:delText>
        </w:r>
        <w:r w:rsidDel="00B1680E">
          <w:rPr>
            <w:rFonts w:ascii="Arial" w:eastAsia="Arial" w:hAnsi="Arial" w:cs="Arial"/>
            <w:spacing w:val="-4"/>
          </w:rPr>
          <w:delText xml:space="preserve"> </w:delText>
        </w:r>
        <w:r w:rsidDel="00B1680E">
          <w:rPr>
            <w:rFonts w:ascii="Arial" w:eastAsia="Arial" w:hAnsi="Arial" w:cs="Arial"/>
            <w:spacing w:val="3"/>
          </w:rPr>
          <w:delText>f</w:delText>
        </w:r>
        <w:r w:rsidDel="00B1680E">
          <w:rPr>
            <w:rFonts w:ascii="Arial" w:eastAsia="Arial" w:hAnsi="Arial" w:cs="Arial"/>
          </w:rPr>
          <w:delText>o</w:delText>
        </w:r>
        <w:r w:rsidDel="00B1680E">
          <w:rPr>
            <w:rFonts w:ascii="Arial" w:eastAsia="Arial" w:hAnsi="Arial" w:cs="Arial"/>
            <w:spacing w:val="-1"/>
          </w:rPr>
          <w:delText>ll</w:delText>
        </w:r>
        <w:r w:rsidDel="00B1680E">
          <w:rPr>
            <w:rFonts w:ascii="Arial" w:eastAsia="Arial" w:hAnsi="Arial" w:cs="Arial"/>
          </w:rPr>
          <w:delText>o</w:delText>
        </w:r>
        <w:r w:rsidDel="00B1680E">
          <w:rPr>
            <w:rFonts w:ascii="Arial" w:eastAsia="Arial" w:hAnsi="Arial" w:cs="Arial"/>
            <w:spacing w:val="-4"/>
          </w:rPr>
          <w:delText>w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</w:rPr>
          <w:delText>ng</w:delText>
        </w:r>
        <w:r w:rsidDel="00B1680E">
          <w:rPr>
            <w:rFonts w:ascii="Arial" w:eastAsia="Arial" w:hAnsi="Arial" w:cs="Arial"/>
            <w:spacing w:val="3"/>
          </w:rPr>
          <w:delText xml:space="preserve"> </w:delText>
        </w:r>
        <w:r w:rsidDel="00B1680E">
          <w:rPr>
            <w:rFonts w:ascii="Arial" w:eastAsia="Arial" w:hAnsi="Arial" w:cs="Arial"/>
            <w:spacing w:val="1"/>
          </w:rPr>
          <w:delText>r</w:delText>
        </w:r>
        <w:r w:rsidDel="00B1680E">
          <w:rPr>
            <w:rFonts w:ascii="Arial" w:eastAsia="Arial" w:hAnsi="Arial" w:cs="Arial"/>
            <w:spacing w:val="-3"/>
          </w:rPr>
          <w:delText>e</w:delText>
        </w:r>
        <w:r w:rsidDel="00B1680E">
          <w:rPr>
            <w:rFonts w:ascii="Arial" w:eastAsia="Arial" w:hAnsi="Arial" w:cs="Arial"/>
            <w:spacing w:val="2"/>
          </w:rPr>
          <w:delText>q</w:delText>
        </w:r>
        <w:r w:rsidDel="00B1680E">
          <w:rPr>
            <w:rFonts w:ascii="Arial" w:eastAsia="Arial" w:hAnsi="Arial" w:cs="Arial"/>
          </w:rPr>
          <w:delText>u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  <w:spacing w:val="1"/>
          </w:rPr>
          <w:delText>r</w:delText>
        </w:r>
        <w:r w:rsidDel="00B1680E">
          <w:rPr>
            <w:rFonts w:ascii="Arial" w:eastAsia="Arial" w:hAnsi="Arial" w:cs="Arial"/>
            <w:spacing w:val="-3"/>
          </w:rPr>
          <w:delText>e</w:delText>
        </w:r>
        <w:r w:rsidDel="00B1680E">
          <w:rPr>
            <w:rFonts w:ascii="Arial" w:eastAsia="Arial" w:hAnsi="Arial" w:cs="Arial"/>
            <w:spacing w:val="-2"/>
          </w:rPr>
          <w:delText>m</w:delText>
        </w:r>
        <w:r w:rsidDel="00B1680E">
          <w:rPr>
            <w:rFonts w:ascii="Arial" w:eastAsia="Arial" w:hAnsi="Arial" w:cs="Arial"/>
          </w:rPr>
          <w:delText>en</w:delText>
        </w:r>
        <w:r w:rsidDel="00B1680E">
          <w:rPr>
            <w:rFonts w:ascii="Arial" w:eastAsia="Arial" w:hAnsi="Arial" w:cs="Arial"/>
            <w:spacing w:val="1"/>
          </w:rPr>
          <w:delText>t</w:delText>
        </w:r>
        <w:r w:rsidDel="00B1680E">
          <w:rPr>
            <w:rFonts w:ascii="Arial" w:eastAsia="Arial" w:hAnsi="Arial" w:cs="Arial"/>
          </w:rPr>
          <w:delText>s:</w:delText>
        </w:r>
      </w:del>
    </w:p>
    <w:p w:rsidR="00514D7B" w:rsidDel="00B1680E" w:rsidRDefault="00514D7B">
      <w:pPr>
        <w:spacing w:before="5" w:after="0" w:line="260" w:lineRule="exact"/>
        <w:rPr>
          <w:del w:id="269" w:author="Kerrie Abercrombie" w:date="2016-02-25T11:17:00Z"/>
          <w:sz w:val="26"/>
          <w:szCs w:val="26"/>
        </w:rPr>
      </w:pPr>
    </w:p>
    <w:p w:rsidR="00514D7B" w:rsidDel="00B1680E" w:rsidRDefault="007B3FBD">
      <w:pPr>
        <w:tabs>
          <w:tab w:val="left" w:pos="860"/>
        </w:tabs>
        <w:spacing w:after="0" w:line="240" w:lineRule="auto"/>
        <w:ind w:left="513" w:right="-20"/>
        <w:rPr>
          <w:del w:id="270" w:author="Kerrie Abercrombie" w:date="2016-02-25T11:17:00Z"/>
          <w:rFonts w:ascii="Arial" w:eastAsia="Arial" w:hAnsi="Arial" w:cs="Arial"/>
        </w:rPr>
      </w:pPr>
      <w:del w:id="271" w:author="Kerrie Abercrombie" w:date="2016-02-25T11:17:00Z">
        <w:r w:rsidDel="00B1680E">
          <w:rPr>
            <w:rFonts w:ascii="Times New Roman" w:eastAsia="Times New Roman" w:hAnsi="Times New Roman" w:cs="Times New Roman"/>
            <w:w w:val="131"/>
          </w:rPr>
          <w:delText>•</w:delText>
        </w:r>
        <w:r w:rsidDel="00B1680E">
          <w:rPr>
            <w:rFonts w:ascii="Times New Roman" w:eastAsia="Times New Roman" w:hAnsi="Times New Roman" w:cs="Times New Roman"/>
          </w:rPr>
          <w:tab/>
        </w:r>
        <w:r w:rsidDel="00B1680E">
          <w:rPr>
            <w:rFonts w:ascii="Arial" w:eastAsia="Arial" w:hAnsi="Arial" w:cs="Arial"/>
            <w:b/>
            <w:bCs/>
            <w:spacing w:val="-1"/>
          </w:rPr>
          <w:delText>R</w:delText>
        </w:r>
        <w:r w:rsidDel="00B1680E">
          <w:rPr>
            <w:rFonts w:ascii="Arial" w:eastAsia="Arial" w:hAnsi="Arial" w:cs="Arial"/>
            <w:b/>
            <w:bCs/>
          </w:rPr>
          <w:delText>ecurrent</w:delText>
        </w:r>
        <w:r w:rsidDel="00B1680E">
          <w:rPr>
            <w:rFonts w:ascii="Arial" w:eastAsia="Arial" w:hAnsi="Arial" w:cs="Arial"/>
            <w:b/>
            <w:bCs/>
            <w:spacing w:val="19"/>
          </w:rPr>
          <w:delText xml:space="preserve"> </w:delText>
        </w:r>
        <w:r w:rsidDel="00B1680E">
          <w:rPr>
            <w:rFonts w:ascii="Arial" w:eastAsia="Arial" w:hAnsi="Arial" w:cs="Arial"/>
            <w:b/>
            <w:bCs/>
            <w:spacing w:val="1"/>
          </w:rPr>
          <w:delText>t</w:delText>
        </w:r>
        <w:r w:rsidDel="00B1680E">
          <w:rPr>
            <w:rFonts w:ascii="Arial" w:eastAsia="Arial" w:hAnsi="Arial" w:cs="Arial"/>
            <w:b/>
            <w:bCs/>
          </w:rPr>
          <w:delText>r</w:delText>
        </w:r>
        <w:r w:rsidDel="00B1680E">
          <w:rPr>
            <w:rFonts w:ascii="Arial" w:eastAsia="Arial" w:hAnsi="Arial" w:cs="Arial"/>
            <w:b/>
            <w:bCs/>
            <w:spacing w:val="-3"/>
          </w:rPr>
          <w:delText>a</w:delText>
        </w:r>
        <w:r w:rsidDel="00B1680E">
          <w:rPr>
            <w:rFonts w:ascii="Arial" w:eastAsia="Arial" w:hAnsi="Arial" w:cs="Arial"/>
            <w:b/>
            <w:bCs/>
            <w:spacing w:val="1"/>
          </w:rPr>
          <w:delText>i</w:delText>
        </w:r>
        <w:r w:rsidDel="00B1680E">
          <w:rPr>
            <w:rFonts w:ascii="Arial" w:eastAsia="Arial" w:hAnsi="Arial" w:cs="Arial"/>
            <w:b/>
            <w:bCs/>
            <w:spacing w:val="-3"/>
          </w:rPr>
          <w:delText>n</w:delText>
        </w:r>
        <w:r w:rsidDel="00B1680E">
          <w:rPr>
            <w:rFonts w:ascii="Arial" w:eastAsia="Arial" w:hAnsi="Arial" w:cs="Arial"/>
            <w:b/>
            <w:bCs/>
            <w:spacing w:val="1"/>
          </w:rPr>
          <w:delText>i</w:delText>
        </w:r>
        <w:r w:rsidDel="00B1680E">
          <w:rPr>
            <w:rFonts w:ascii="Arial" w:eastAsia="Arial" w:hAnsi="Arial" w:cs="Arial"/>
            <w:b/>
            <w:bCs/>
          </w:rPr>
          <w:delText>ng</w:delText>
        </w:r>
        <w:r w:rsidDel="00B1680E">
          <w:rPr>
            <w:rFonts w:ascii="Arial" w:eastAsia="Arial" w:hAnsi="Arial" w:cs="Arial"/>
            <w:b/>
            <w:bCs/>
            <w:spacing w:val="18"/>
          </w:rPr>
          <w:delText xml:space="preserve"> </w:delText>
        </w:r>
        <w:r w:rsidDel="00B1680E">
          <w:rPr>
            <w:rFonts w:ascii="Arial" w:eastAsia="Arial" w:hAnsi="Arial" w:cs="Arial"/>
          </w:rPr>
          <w:delText>–</w:delText>
        </w:r>
        <w:r w:rsidDel="00B1680E">
          <w:rPr>
            <w:rFonts w:ascii="Arial" w:eastAsia="Arial" w:hAnsi="Arial" w:cs="Arial"/>
            <w:spacing w:val="18"/>
          </w:rPr>
          <w:delText xml:space="preserve"> </w:delText>
        </w:r>
        <w:r w:rsidDel="00B1680E">
          <w:rPr>
            <w:rFonts w:ascii="Arial" w:eastAsia="Arial" w:hAnsi="Arial" w:cs="Arial"/>
            <w:spacing w:val="1"/>
          </w:rPr>
          <w:delText>I</w:delText>
        </w:r>
        <w:r w:rsidDel="00B1680E">
          <w:rPr>
            <w:rFonts w:ascii="Arial" w:eastAsia="Arial" w:hAnsi="Arial" w:cs="Arial"/>
            <w:spacing w:val="-1"/>
          </w:rPr>
          <w:delText>A</w:delText>
        </w:r>
        <w:r w:rsidDel="00B1680E">
          <w:rPr>
            <w:rFonts w:ascii="Arial" w:eastAsia="Arial" w:hAnsi="Arial" w:cs="Arial"/>
          </w:rPr>
          <w:delText>LA</w:delText>
        </w:r>
        <w:r w:rsidDel="00B1680E">
          <w:rPr>
            <w:rFonts w:ascii="Arial" w:eastAsia="Arial" w:hAnsi="Arial" w:cs="Arial"/>
            <w:spacing w:val="17"/>
          </w:rPr>
          <w:delText xml:space="preserve"> </w:delText>
        </w:r>
        <w:r w:rsidDel="00B1680E">
          <w:rPr>
            <w:rFonts w:ascii="Arial" w:eastAsia="Arial" w:hAnsi="Arial" w:cs="Arial"/>
            <w:spacing w:val="1"/>
          </w:rPr>
          <w:delText>G</w:delText>
        </w:r>
        <w:r w:rsidDel="00B1680E">
          <w:rPr>
            <w:rFonts w:ascii="Arial" w:eastAsia="Arial" w:hAnsi="Arial" w:cs="Arial"/>
          </w:rPr>
          <w:delText>u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</w:rPr>
          <w:delText>de</w:delText>
        </w:r>
        <w:r w:rsidDel="00B1680E">
          <w:rPr>
            <w:rFonts w:ascii="Arial" w:eastAsia="Arial" w:hAnsi="Arial" w:cs="Arial"/>
            <w:spacing w:val="-1"/>
          </w:rPr>
          <w:delText>li</w:delText>
        </w:r>
        <w:r w:rsidDel="00B1680E">
          <w:rPr>
            <w:rFonts w:ascii="Arial" w:eastAsia="Arial" w:hAnsi="Arial" w:cs="Arial"/>
          </w:rPr>
          <w:delText>ne</w:delText>
        </w:r>
        <w:r w:rsidDel="00B1680E">
          <w:rPr>
            <w:rFonts w:ascii="Arial" w:eastAsia="Arial" w:hAnsi="Arial" w:cs="Arial"/>
            <w:spacing w:val="18"/>
          </w:rPr>
          <w:delText xml:space="preserve"> </w:delText>
        </w:r>
        <w:r w:rsidDel="00B1680E">
          <w:rPr>
            <w:rFonts w:ascii="Arial" w:eastAsia="Arial" w:hAnsi="Arial" w:cs="Arial"/>
          </w:rPr>
          <w:delText>1103</w:delText>
        </w:r>
        <w:r w:rsidDel="00B1680E">
          <w:rPr>
            <w:rFonts w:ascii="Arial" w:eastAsia="Arial" w:hAnsi="Arial" w:cs="Arial"/>
            <w:spacing w:val="18"/>
          </w:rPr>
          <w:delText xml:space="preserve"> </w:delText>
        </w:r>
        <w:r w:rsidDel="00B1680E">
          <w:rPr>
            <w:rFonts w:ascii="Arial" w:eastAsia="Arial" w:hAnsi="Arial" w:cs="Arial"/>
          </w:rPr>
          <w:delText>on</w:delText>
        </w:r>
        <w:r w:rsidDel="00B1680E">
          <w:rPr>
            <w:rFonts w:ascii="Arial" w:eastAsia="Arial" w:hAnsi="Arial" w:cs="Arial"/>
            <w:spacing w:val="20"/>
          </w:rPr>
          <w:delText xml:space="preserve"> </w:delText>
        </w:r>
        <w:r w:rsidDel="00B1680E">
          <w:rPr>
            <w:rFonts w:ascii="Arial" w:eastAsia="Arial" w:hAnsi="Arial" w:cs="Arial"/>
            <w:spacing w:val="2"/>
          </w:rPr>
          <w:delText>T</w:delText>
        </w:r>
        <w:r w:rsidDel="00B1680E">
          <w:rPr>
            <w:rFonts w:ascii="Arial" w:eastAsia="Arial" w:hAnsi="Arial" w:cs="Arial"/>
            <w:spacing w:val="1"/>
          </w:rPr>
          <w:delText>r</w:delText>
        </w:r>
        <w:r w:rsidDel="00B1680E">
          <w:rPr>
            <w:rFonts w:ascii="Arial" w:eastAsia="Arial" w:hAnsi="Arial" w:cs="Arial"/>
          </w:rPr>
          <w:delText>a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</w:rPr>
          <w:delText>n</w:delText>
        </w:r>
        <w:r w:rsidDel="00B1680E">
          <w:rPr>
            <w:rFonts w:ascii="Arial" w:eastAsia="Arial" w:hAnsi="Arial" w:cs="Arial"/>
            <w:spacing w:val="2"/>
          </w:rPr>
          <w:delText>-</w:delText>
        </w:r>
        <w:r w:rsidDel="00B1680E">
          <w:rPr>
            <w:rFonts w:ascii="Arial" w:eastAsia="Arial" w:hAnsi="Arial" w:cs="Arial"/>
            <w:spacing w:val="1"/>
          </w:rPr>
          <w:delText>t</w:delText>
        </w:r>
        <w:r w:rsidDel="00B1680E">
          <w:rPr>
            <w:rFonts w:ascii="Arial" w:eastAsia="Arial" w:hAnsi="Arial" w:cs="Arial"/>
          </w:rPr>
          <w:delText>h</w:delText>
        </w:r>
        <w:r w:rsidDel="00B1680E">
          <w:rPr>
            <w:rFonts w:ascii="Arial" w:eastAsia="Arial" w:hAnsi="Arial" w:cs="Arial"/>
            <w:spacing w:val="-3"/>
          </w:rPr>
          <w:delText>e</w:delText>
        </w:r>
        <w:r w:rsidDel="00B1680E">
          <w:rPr>
            <w:rFonts w:ascii="Arial" w:eastAsia="Arial" w:hAnsi="Arial" w:cs="Arial"/>
            <w:spacing w:val="-2"/>
          </w:rPr>
          <w:delText>-</w:delText>
        </w:r>
        <w:r w:rsidDel="00B1680E">
          <w:rPr>
            <w:rFonts w:ascii="Arial" w:eastAsia="Arial" w:hAnsi="Arial" w:cs="Arial"/>
            <w:spacing w:val="2"/>
          </w:rPr>
          <w:delText>T</w:delText>
        </w:r>
        <w:r w:rsidDel="00B1680E">
          <w:rPr>
            <w:rFonts w:ascii="Arial" w:eastAsia="Arial" w:hAnsi="Arial" w:cs="Arial"/>
            <w:spacing w:val="1"/>
          </w:rPr>
          <w:delText>r</w:delText>
        </w:r>
        <w:r w:rsidDel="00B1680E">
          <w:rPr>
            <w:rFonts w:ascii="Arial" w:eastAsia="Arial" w:hAnsi="Arial" w:cs="Arial"/>
          </w:rPr>
          <w:delText>a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</w:rPr>
          <w:delText>ner</w:delText>
        </w:r>
        <w:r w:rsidDel="00B1680E">
          <w:rPr>
            <w:rFonts w:ascii="Arial" w:eastAsia="Arial" w:hAnsi="Arial" w:cs="Arial"/>
            <w:spacing w:val="19"/>
          </w:rPr>
          <w:delText xml:space="preserve"> </w:delText>
        </w:r>
        <w:r w:rsidDel="00B1680E">
          <w:rPr>
            <w:rFonts w:ascii="Arial" w:eastAsia="Arial" w:hAnsi="Arial" w:cs="Arial"/>
          </w:rPr>
          <w:delText>or</w:delText>
        </w:r>
        <w:r w:rsidDel="00B1680E">
          <w:rPr>
            <w:rFonts w:ascii="Arial" w:eastAsia="Arial" w:hAnsi="Arial" w:cs="Arial"/>
            <w:spacing w:val="17"/>
          </w:rPr>
          <w:delText xml:space="preserve"> </w:delText>
        </w:r>
        <w:r w:rsidDel="00B1680E">
          <w:rPr>
            <w:rFonts w:ascii="Arial" w:eastAsia="Arial" w:hAnsi="Arial" w:cs="Arial"/>
            <w:spacing w:val="1"/>
          </w:rPr>
          <w:delText>I</w:delText>
        </w:r>
        <w:r w:rsidDel="00B1680E">
          <w:rPr>
            <w:rFonts w:ascii="Arial" w:eastAsia="Arial" w:hAnsi="Arial" w:cs="Arial"/>
            <w:spacing w:val="-1"/>
          </w:rPr>
          <w:delText>A</w:delText>
        </w:r>
        <w:r w:rsidDel="00B1680E">
          <w:rPr>
            <w:rFonts w:ascii="Arial" w:eastAsia="Arial" w:hAnsi="Arial" w:cs="Arial"/>
          </w:rPr>
          <w:delText>LA</w:delText>
        </w:r>
        <w:r w:rsidDel="00B1680E">
          <w:rPr>
            <w:rFonts w:ascii="Arial" w:eastAsia="Arial" w:hAnsi="Arial" w:cs="Arial"/>
            <w:spacing w:val="17"/>
          </w:rPr>
          <w:delText xml:space="preserve"> </w:delText>
        </w:r>
        <w:r w:rsidDel="00B1680E">
          <w:rPr>
            <w:rFonts w:ascii="Arial" w:eastAsia="Arial" w:hAnsi="Arial" w:cs="Arial"/>
            <w:spacing w:val="-4"/>
          </w:rPr>
          <w:delText>M</w:delText>
        </w:r>
        <w:r w:rsidDel="00B1680E">
          <w:rPr>
            <w:rFonts w:ascii="Arial" w:eastAsia="Arial" w:hAnsi="Arial" w:cs="Arial"/>
          </w:rPr>
          <w:delText>od</w:delText>
        </w:r>
        <w:r w:rsidDel="00B1680E">
          <w:rPr>
            <w:rFonts w:ascii="Arial" w:eastAsia="Arial" w:hAnsi="Arial" w:cs="Arial"/>
            <w:spacing w:val="2"/>
          </w:rPr>
          <w:delText>e</w:delText>
        </w:r>
        <w:r w:rsidDel="00B1680E">
          <w:rPr>
            <w:rFonts w:ascii="Arial" w:eastAsia="Arial" w:hAnsi="Arial" w:cs="Arial"/>
          </w:rPr>
          <w:delText>l</w:delText>
        </w:r>
        <w:r w:rsidDel="00B1680E">
          <w:rPr>
            <w:rFonts w:ascii="Arial" w:eastAsia="Arial" w:hAnsi="Arial" w:cs="Arial"/>
            <w:spacing w:val="17"/>
          </w:rPr>
          <w:delText xml:space="preserve"> </w:delText>
        </w:r>
        <w:r w:rsidDel="00B1680E">
          <w:rPr>
            <w:rFonts w:ascii="Arial" w:eastAsia="Arial" w:hAnsi="Arial" w:cs="Arial"/>
            <w:spacing w:val="-1"/>
          </w:rPr>
          <w:delText>C</w:delText>
        </w:r>
        <w:r w:rsidDel="00B1680E">
          <w:rPr>
            <w:rFonts w:ascii="Arial" w:eastAsia="Arial" w:hAnsi="Arial" w:cs="Arial"/>
          </w:rPr>
          <w:delText>ou</w:delText>
        </w:r>
        <w:r w:rsidDel="00B1680E">
          <w:rPr>
            <w:rFonts w:ascii="Arial" w:eastAsia="Arial" w:hAnsi="Arial" w:cs="Arial"/>
            <w:spacing w:val="1"/>
          </w:rPr>
          <w:delText>r</w:delText>
        </w:r>
        <w:r w:rsidDel="00B1680E">
          <w:rPr>
            <w:rFonts w:ascii="Arial" w:eastAsia="Arial" w:hAnsi="Arial" w:cs="Arial"/>
          </w:rPr>
          <w:delText>se</w:delText>
        </w:r>
        <w:r w:rsidDel="00B1680E">
          <w:rPr>
            <w:rFonts w:ascii="Arial" w:eastAsia="Arial" w:hAnsi="Arial" w:cs="Arial"/>
            <w:spacing w:val="18"/>
          </w:rPr>
          <w:delText xml:space="preserve"> </w:delText>
        </w:r>
        <w:r w:rsidDel="00B1680E">
          <w:rPr>
            <w:rFonts w:ascii="Arial" w:eastAsia="Arial" w:hAnsi="Arial" w:cs="Arial"/>
          </w:rPr>
          <w:delText>V-</w:delText>
        </w:r>
      </w:del>
    </w:p>
    <w:p w:rsidR="00514D7B" w:rsidDel="00B1680E" w:rsidRDefault="007B3FBD" w:rsidP="004D7737">
      <w:pPr>
        <w:spacing w:before="3" w:after="0" w:line="240" w:lineRule="auto"/>
        <w:ind w:left="873" w:right="17"/>
        <w:jc w:val="both"/>
        <w:rPr>
          <w:del w:id="272" w:author="Kerrie Abercrombie" w:date="2016-02-25T11:17:00Z"/>
          <w:rFonts w:ascii="Arial" w:eastAsia="Arial" w:hAnsi="Arial" w:cs="Arial"/>
        </w:rPr>
      </w:pPr>
      <w:del w:id="273" w:author="Kerrie Abercrombie" w:date="2016-02-25T11:17:00Z">
        <w:r w:rsidDel="00B1680E">
          <w:rPr>
            <w:rFonts w:ascii="Arial" w:eastAsia="Arial" w:hAnsi="Arial" w:cs="Arial"/>
          </w:rPr>
          <w:delText>103</w:delText>
        </w:r>
        <w:r w:rsidDel="00B1680E">
          <w:rPr>
            <w:rFonts w:ascii="Arial" w:eastAsia="Arial" w:hAnsi="Arial" w:cs="Arial"/>
            <w:spacing w:val="1"/>
          </w:rPr>
          <w:delText>/</w:delText>
        </w:r>
        <w:r w:rsidDel="00B1680E">
          <w:rPr>
            <w:rFonts w:ascii="Arial" w:eastAsia="Arial" w:hAnsi="Arial" w:cs="Arial"/>
          </w:rPr>
          <w:delText>4</w:delText>
        </w:r>
        <w:r w:rsidDel="00B1680E">
          <w:rPr>
            <w:rFonts w:ascii="Arial" w:eastAsia="Arial" w:hAnsi="Arial" w:cs="Arial"/>
            <w:spacing w:val="-2"/>
          </w:rPr>
          <w:delText xml:space="preserve"> </w:delText>
        </w:r>
        <w:r w:rsidDel="00B1680E">
          <w:rPr>
            <w:rFonts w:ascii="Arial" w:eastAsia="Arial" w:hAnsi="Arial" w:cs="Arial"/>
            <w:spacing w:val="1"/>
          </w:rPr>
          <w:delText>O</w:delText>
        </w:r>
        <w:r w:rsidDel="00B1680E">
          <w:rPr>
            <w:rFonts w:ascii="Arial" w:eastAsia="Arial" w:hAnsi="Arial" w:cs="Arial"/>
          </w:rPr>
          <w:delText>n</w:delText>
        </w:r>
        <w:r w:rsidDel="00B1680E">
          <w:rPr>
            <w:rFonts w:ascii="Arial" w:eastAsia="Arial" w:hAnsi="Arial" w:cs="Arial"/>
            <w:spacing w:val="-1"/>
          </w:rPr>
          <w:delText>-</w:delText>
        </w:r>
        <w:r w:rsidDel="00B1680E">
          <w:rPr>
            <w:rFonts w:ascii="Arial" w:eastAsia="Arial" w:hAnsi="Arial" w:cs="Arial"/>
            <w:spacing w:val="1"/>
          </w:rPr>
          <w:delText>t</w:delText>
        </w:r>
        <w:r w:rsidDel="00B1680E">
          <w:rPr>
            <w:rFonts w:ascii="Arial" w:eastAsia="Arial" w:hAnsi="Arial" w:cs="Arial"/>
          </w:rPr>
          <w:delText>he</w:delText>
        </w:r>
        <w:r w:rsidDel="00B1680E">
          <w:rPr>
            <w:rFonts w:ascii="Arial" w:eastAsia="Arial" w:hAnsi="Arial" w:cs="Arial"/>
            <w:spacing w:val="1"/>
          </w:rPr>
          <w:delText>-</w:delText>
        </w:r>
        <w:r w:rsidDel="00B1680E">
          <w:rPr>
            <w:rFonts w:ascii="Arial" w:eastAsia="Arial" w:hAnsi="Arial" w:cs="Arial"/>
            <w:spacing w:val="-2"/>
          </w:rPr>
          <w:delText>J</w:delText>
        </w:r>
        <w:r w:rsidDel="00B1680E">
          <w:rPr>
            <w:rFonts w:ascii="Arial" w:eastAsia="Arial" w:hAnsi="Arial" w:cs="Arial"/>
          </w:rPr>
          <w:delText>ob</w:delText>
        </w:r>
        <w:r w:rsidDel="00B1680E">
          <w:rPr>
            <w:rFonts w:ascii="Arial" w:eastAsia="Arial" w:hAnsi="Arial" w:cs="Arial"/>
            <w:spacing w:val="-2"/>
          </w:rPr>
          <w:delText xml:space="preserve"> </w:delText>
        </w:r>
        <w:r w:rsidDel="00B1680E">
          <w:rPr>
            <w:rFonts w:ascii="Arial" w:eastAsia="Arial" w:hAnsi="Arial" w:cs="Arial"/>
          </w:rPr>
          <w:delText>T</w:delText>
        </w:r>
        <w:r w:rsidDel="00B1680E">
          <w:rPr>
            <w:rFonts w:ascii="Arial" w:eastAsia="Arial" w:hAnsi="Arial" w:cs="Arial"/>
            <w:spacing w:val="1"/>
          </w:rPr>
          <w:delText>r</w:delText>
        </w:r>
        <w:r w:rsidDel="00B1680E">
          <w:rPr>
            <w:rFonts w:ascii="Arial" w:eastAsia="Arial" w:hAnsi="Arial" w:cs="Arial"/>
          </w:rPr>
          <w:delText>a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</w:rPr>
          <w:delText>n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</w:rPr>
          <w:delText>ng</w:delText>
        </w:r>
        <w:r w:rsidDel="00B1680E">
          <w:rPr>
            <w:rFonts w:ascii="Arial" w:eastAsia="Arial" w:hAnsi="Arial" w:cs="Arial"/>
            <w:spacing w:val="1"/>
          </w:rPr>
          <w:delText xml:space="preserve"> I</w:delText>
        </w:r>
        <w:r w:rsidDel="00B1680E">
          <w:rPr>
            <w:rFonts w:ascii="Arial" w:eastAsia="Arial" w:hAnsi="Arial" w:cs="Arial"/>
          </w:rPr>
          <w:delText>n</w:delText>
        </w:r>
        <w:r w:rsidDel="00B1680E">
          <w:rPr>
            <w:rFonts w:ascii="Arial" w:eastAsia="Arial" w:hAnsi="Arial" w:cs="Arial"/>
            <w:spacing w:val="-2"/>
          </w:rPr>
          <w:delText>s</w:delText>
        </w:r>
        <w:r w:rsidDel="00B1680E">
          <w:rPr>
            <w:rFonts w:ascii="Arial" w:eastAsia="Arial" w:hAnsi="Arial" w:cs="Arial"/>
            <w:spacing w:val="1"/>
          </w:rPr>
          <w:delText>tr</w:delText>
        </w:r>
        <w:r w:rsidDel="00B1680E">
          <w:rPr>
            <w:rFonts w:ascii="Arial" w:eastAsia="Arial" w:hAnsi="Arial" w:cs="Arial"/>
          </w:rPr>
          <w:delText>u</w:delText>
        </w:r>
        <w:r w:rsidDel="00B1680E">
          <w:rPr>
            <w:rFonts w:ascii="Arial" w:eastAsia="Arial" w:hAnsi="Arial" w:cs="Arial"/>
            <w:spacing w:val="-2"/>
          </w:rPr>
          <w:delText>c</w:delText>
        </w:r>
        <w:r w:rsidDel="00B1680E">
          <w:rPr>
            <w:rFonts w:ascii="Arial" w:eastAsia="Arial" w:hAnsi="Arial" w:cs="Arial"/>
            <w:spacing w:val="1"/>
          </w:rPr>
          <w:delText>t</w:delText>
        </w:r>
        <w:r w:rsidDel="00B1680E">
          <w:rPr>
            <w:rFonts w:ascii="Arial" w:eastAsia="Arial" w:hAnsi="Arial" w:cs="Arial"/>
          </w:rPr>
          <w:delText>o</w:delText>
        </w:r>
        <w:r w:rsidDel="00B1680E">
          <w:rPr>
            <w:rFonts w:ascii="Arial" w:eastAsia="Arial" w:hAnsi="Arial" w:cs="Arial"/>
            <w:spacing w:val="-1"/>
          </w:rPr>
          <w:delText>r</w:delText>
        </w:r>
        <w:r w:rsidDel="00B1680E">
          <w:rPr>
            <w:rFonts w:ascii="Arial" w:eastAsia="Arial" w:hAnsi="Arial" w:cs="Arial"/>
          </w:rPr>
          <w:delText>.</w:delText>
        </w:r>
      </w:del>
    </w:p>
    <w:p w:rsidR="00514D7B" w:rsidDel="00B1680E" w:rsidRDefault="00514D7B">
      <w:pPr>
        <w:spacing w:before="5" w:after="0" w:line="260" w:lineRule="exact"/>
        <w:rPr>
          <w:del w:id="274" w:author="Kerrie Abercrombie" w:date="2016-02-25T11:17:00Z"/>
          <w:sz w:val="26"/>
          <w:szCs w:val="26"/>
        </w:rPr>
      </w:pPr>
    </w:p>
    <w:p w:rsidR="00514D7B" w:rsidDel="00B1680E" w:rsidRDefault="007B3FBD">
      <w:pPr>
        <w:tabs>
          <w:tab w:val="left" w:pos="860"/>
        </w:tabs>
        <w:spacing w:after="0" w:line="240" w:lineRule="auto"/>
        <w:ind w:left="513" w:right="-20"/>
        <w:rPr>
          <w:del w:id="275" w:author="Kerrie Abercrombie" w:date="2016-02-25T11:17:00Z"/>
          <w:rFonts w:ascii="Arial" w:eastAsia="Arial" w:hAnsi="Arial" w:cs="Arial"/>
        </w:rPr>
      </w:pPr>
      <w:del w:id="276" w:author="Kerrie Abercrombie" w:date="2016-02-25T11:17:00Z">
        <w:r w:rsidDel="00B1680E">
          <w:rPr>
            <w:rFonts w:ascii="Times New Roman" w:eastAsia="Times New Roman" w:hAnsi="Times New Roman" w:cs="Times New Roman"/>
            <w:w w:val="131"/>
          </w:rPr>
          <w:delText>•</w:delText>
        </w:r>
        <w:r w:rsidDel="00B1680E">
          <w:rPr>
            <w:rFonts w:ascii="Times New Roman" w:eastAsia="Times New Roman" w:hAnsi="Times New Roman" w:cs="Times New Roman"/>
          </w:rPr>
          <w:tab/>
        </w:r>
        <w:r w:rsidDel="00B1680E">
          <w:rPr>
            <w:rFonts w:ascii="Arial" w:eastAsia="Arial" w:hAnsi="Arial" w:cs="Arial"/>
            <w:b/>
            <w:bCs/>
            <w:spacing w:val="-6"/>
          </w:rPr>
          <w:delText>A</w:delText>
        </w:r>
        <w:r w:rsidDel="00B1680E">
          <w:rPr>
            <w:rFonts w:ascii="Arial" w:eastAsia="Arial" w:hAnsi="Arial" w:cs="Arial"/>
            <w:b/>
            <w:bCs/>
            <w:spacing w:val="2"/>
          </w:rPr>
          <w:delText>d</w:delText>
        </w:r>
        <w:r w:rsidDel="00B1680E">
          <w:rPr>
            <w:rFonts w:ascii="Arial" w:eastAsia="Arial" w:hAnsi="Arial" w:cs="Arial"/>
            <w:b/>
            <w:bCs/>
          </w:rPr>
          <w:delText>ap</w:delText>
        </w:r>
        <w:r w:rsidDel="00B1680E">
          <w:rPr>
            <w:rFonts w:ascii="Arial" w:eastAsia="Arial" w:hAnsi="Arial" w:cs="Arial"/>
            <w:b/>
            <w:bCs/>
            <w:spacing w:val="1"/>
          </w:rPr>
          <w:delText>t</w:delText>
        </w:r>
        <w:r w:rsidDel="00B1680E">
          <w:rPr>
            <w:rFonts w:ascii="Arial" w:eastAsia="Arial" w:hAnsi="Arial" w:cs="Arial"/>
            <w:b/>
            <w:bCs/>
          </w:rPr>
          <w:delText>a</w:delText>
        </w:r>
        <w:r w:rsidDel="00B1680E">
          <w:rPr>
            <w:rFonts w:ascii="Arial" w:eastAsia="Arial" w:hAnsi="Arial" w:cs="Arial"/>
            <w:b/>
            <w:bCs/>
            <w:spacing w:val="1"/>
          </w:rPr>
          <w:delText>ti</w:delText>
        </w:r>
        <w:r w:rsidDel="00B1680E">
          <w:rPr>
            <w:rFonts w:ascii="Arial" w:eastAsia="Arial" w:hAnsi="Arial" w:cs="Arial"/>
            <w:b/>
            <w:bCs/>
          </w:rPr>
          <w:delText>on</w:delText>
        </w:r>
        <w:r w:rsidDel="00B1680E">
          <w:rPr>
            <w:rFonts w:ascii="Arial" w:eastAsia="Arial" w:hAnsi="Arial" w:cs="Arial"/>
            <w:b/>
            <w:bCs/>
            <w:spacing w:val="8"/>
          </w:rPr>
          <w:delText xml:space="preserve"> </w:delText>
        </w:r>
        <w:r w:rsidDel="00B1680E">
          <w:rPr>
            <w:rFonts w:ascii="Arial" w:eastAsia="Arial" w:hAnsi="Arial" w:cs="Arial"/>
            <w:b/>
            <w:bCs/>
            <w:spacing w:val="1"/>
          </w:rPr>
          <w:delText>t</w:delText>
        </w:r>
        <w:r w:rsidDel="00B1680E">
          <w:rPr>
            <w:rFonts w:ascii="Arial" w:eastAsia="Arial" w:hAnsi="Arial" w:cs="Arial"/>
            <w:b/>
            <w:bCs/>
          </w:rPr>
          <w:delText>ra</w:delText>
        </w:r>
        <w:r w:rsidDel="00B1680E">
          <w:rPr>
            <w:rFonts w:ascii="Arial" w:eastAsia="Arial" w:hAnsi="Arial" w:cs="Arial"/>
            <w:b/>
            <w:bCs/>
            <w:spacing w:val="1"/>
          </w:rPr>
          <w:delText>i</w:delText>
        </w:r>
        <w:r w:rsidDel="00B1680E">
          <w:rPr>
            <w:rFonts w:ascii="Arial" w:eastAsia="Arial" w:hAnsi="Arial" w:cs="Arial"/>
            <w:b/>
            <w:bCs/>
            <w:spacing w:val="-3"/>
          </w:rPr>
          <w:delText>n</w:delText>
        </w:r>
        <w:r w:rsidDel="00B1680E">
          <w:rPr>
            <w:rFonts w:ascii="Arial" w:eastAsia="Arial" w:hAnsi="Arial" w:cs="Arial"/>
            <w:b/>
            <w:bCs/>
            <w:spacing w:val="1"/>
          </w:rPr>
          <w:delText>i</w:delText>
        </w:r>
        <w:r w:rsidDel="00B1680E">
          <w:rPr>
            <w:rFonts w:ascii="Arial" w:eastAsia="Arial" w:hAnsi="Arial" w:cs="Arial"/>
            <w:b/>
            <w:bCs/>
          </w:rPr>
          <w:delText>ng</w:delText>
        </w:r>
        <w:r w:rsidDel="00B1680E">
          <w:rPr>
            <w:rFonts w:ascii="Arial" w:eastAsia="Arial" w:hAnsi="Arial" w:cs="Arial"/>
            <w:b/>
            <w:bCs/>
            <w:spacing w:val="8"/>
          </w:rPr>
          <w:delText xml:space="preserve"> </w:delText>
        </w:r>
        <w:r w:rsidDel="00B1680E">
          <w:rPr>
            <w:rFonts w:ascii="Arial" w:eastAsia="Arial" w:hAnsi="Arial" w:cs="Arial"/>
          </w:rPr>
          <w:delText>–</w:delText>
        </w:r>
        <w:r w:rsidDel="00B1680E">
          <w:rPr>
            <w:rFonts w:ascii="Arial" w:eastAsia="Arial" w:hAnsi="Arial" w:cs="Arial"/>
            <w:spacing w:val="8"/>
          </w:rPr>
          <w:delText xml:space="preserve"> </w:delText>
        </w:r>
        <w:r w:rsidDel="00B1680E">
          <w:rPr>
            <w:rFonts w:ascii="Arial" w:eastAsia="Arial" w:hAnsi="Arial" w:cs="Arial"/>
            <w:spacing w:val="1"/>
          </w:rPr>
          <w:delText>I</w:delText>
        </w:r>
        <w:r w:rsidDel="00B1680E">
          <w:rPr>
            <w:rFonts w:ascii="Arial" w:eastAsia="Arial" w:hAnsi="Arial" w:cs="Arial"/>
            <w:spacing w:val="-1"/>
          </w:rPr>
          <w:delText>A</w:delText>
        </w:r>
        <w:r w:rsidDel="00B1680E">
          <w:rPr>
            <w:rFonts w:ascii="Arial" w:eastAsia="Arial" w:hAnsi="Arial" w:cs="Arial"/>
          </w:rPr>
          <w:delText>LA</w:delText>
        </w:r>
        <w:r w:rsidDel="00B1680E">
          <w:rPr>
            <w:rFonts w:ascii="Arial" w:eastAsia="Arial" w:hAnsi="Arial" w:cs="Arial"/>
            <w:spacing w:val="8"/>
          </w:rPr>
          <w:delText xml:space="preserve"> </w:delText>
        </w:r>
        <w:r w:rsidDel="00B1680E">
          <w:rPr>
            <w:rFonts w:ascii="Arial" w:eastAsia="Arial" w:hAnsi="Arial" w:cs="Arial"/>
            <w:spacing w:val="1"/>
          </w:rPr>
          <w:delText>G</w:delText>
        </w:r>
        <w:r w:rsidDel="00B1680E">
          <w:rPr>
            <w:rFonts w:ascii="Arial" w:eastAsia="Arial" w:hAnsi="Arial" w:cs="Arial"/>
          </w:rPr>
          <w:delText>u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</w:rPr>
          <w:delText>de</w:delText>
        </w:r>
        <w:r w:rsidDel="00B1680E">
          <w:rPr>
            <w:rFonts w:ascii="Arial" w:eastAsia="Arial" w:hAnsi="Arial" w:cs="Arial"/>
            <w:spacing w:val="-1"/>
          </w:rPr>
          <w:delText>li</w:delText>
        </w:r>
        <w:r w:rsidDel="00B1680E">
          <w:rPr>
            <w:rFonts w:ascii="Arial" w:eastAsia="Arial" w:hAnsi="Arial" w:cs="Arial"/>
          </w:rPr>
          <w:delText>ne</w:delText>
        </w:r>
        <w:r w:rsidDel="00B1680E">
          <w:rPr>
            <w:rFonts w:ascii="Arial" w:eastAsia="Arial" w:hAnsi="Arial" w:cs="Arial"/>
            <w:spacing w:val="10"/>
          </w:rPr>
          <w:delText xml:space="preserve"> </w:delText>
        </w:r>
        <w:r w:rsidDel="00B1680E">
          <w:rPr>
            <w:rFonts w:ascii="Arial" w:eastAsia="Arial" w:hAnsi="Arial" w:cs="Arial"/>
          </w:rPr>
          <w:delText>1103</w:delText>
        </w:r>
        <w:r w:rsidDel="00B1680E">
          <w:rPr>
            <w:rFonts w:ascii="Arial" w:eastAsia="Arial" w:hAnsi="Arial" w:cs="Arial"/>
            <w:spacing w:val="8"/>
          </w:rPr>
          <w:delText xml:space="preserve"> </w:delText>
        </w:r>
        <w:r w:rsidDel="00B1680E">
          <w:rPr>
            <w:rFonts w:ascii="Arial" w:eastAsia="Arial" w:hAnsi="Arial" w:cs="Arial"/>
          </w:rPr>
          <w:delText>on</w:delText>
        </w:r>
        <w:r w:rsidDel="00B1680E">
          <w:rPr>
            <w:rFonts w:ascii="Arial" w:eastAsia="Arial" w:hAnsi="Arial" w:cs="Arial"/>
            <w:spacing w:val="10"/>
          </w:rPr>
          <w:delText xml:space="preserve"> </w:delText>
        </w:r>
        <w:r w:rsidDel="00B1680E">
          <w:rPr>
            <w:rFonts w:ascii="Arial" w:eastAsia="Arial" w:hAnsi="Arial" w:cs="Arial"/>
            <w:spacing w:val="2"/>
          </w:rPr>
          <w:delText>T</w:delText>
        </w:r>
        <w:r w:rsidDel="00B1680E">
          <w:rPr>
            <w:rFonts w:ascii="Arial" w:eastAsia="Arial" w:hAnsi="Arial" w:cs="Arial"/>
            <w:spacing w:val="1"/>
          </w:rPr>
          <w:delText>r</w:delText>
        </w:r>
        <w:r w:rsidDel="00B1680E">
          <w:rPr>
            <w:rFonts w:ascii="Arial" w:eastAsia="Arial" w:hAnsi="Arial" w:cs="Arial"/>
          </w:rPr>
          <w:delText>a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  <w:spacing w:val="-2"/>
          </w:rPr>
          <w:delText>n</w:delText>
        </w:r>
        <w:r w:rsidDel="00B1680E">
          <w:rPr>
            <w:rFonts w:ascii="Arial" w:eastAsia="Arial" w:hAnsi="Arial" w:cs="Arial"/>
            <w:spacing w:val="1"/>
          </w:rPr>
          <w:delText>-t</w:delText>
        </w:r>
        <w:r w:rsidDel="00B1680E">
          <w:rPr>
            <w:rFonts w:ascii="Arial" w:eastAsia="Arial" w:hAnsi="Arial" w:cs="Arial"/>
          </w:rPr>
          <w:delText>h</w:delText>
        </w:r>
        <w:r w:rsidDel="00B1680E">
          <w:rPr>
            <w:rFonts w:ascii="Arial" w:eastAsia="Arial" w:hAnsi="Arial" w:cs="Arial"/>
            <w:spacing w:val="-3"/>
          </w:rPr>
          <w:delText>e</w:delText>
        </w:r>
        <w:r w:rsidDel="00B1680E">
          <w:rPr>
            <w:rFonts w:ascii="Arial" w:eastAsia="Arial" w:hAnsi="Arial" w:cs="Arial"/>
            <w:spacing w:val="-2"/>
          </w:rPr>
          <w:delText>-</w:delText>
        </w:r>
        <w:r w:rsidDel="00B1680E">
          <w:rPr>
            <w:rFonts w:ascii="Arial" w:eastAsia="Arial" w:hAnsi="Arial" w:cs="Arial"/>
            <w:spacing w:val="2"/>
          </w:rPr>
          <w:delText>T</w:delText>
        </w:r>
        <w:r w:rsidDel="00B1680E">
          <w:rPr>
            <w:rFonts w:ascii="Arial" w:eastAsia="Arial" w:hAnsi="Arial" w:cs="Arial"/>
            <w:spacing w:val="1"/>
          </w:rPr>
          <w:delText>r</w:delText>
        </w:r>
        <w:r w:rsidDel="00B1680E">
          <w:rPr>
            <w:rFonts w:ascii="Arial" w:eastAsia="Arial" w:hAnsi="Arial" w:cs="Arial"/>
          </w:rPr>
          <w:delText>a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</w:rPr>
          <w:delText>ner</w:delText>
        </w:r>
        <w:r w:rsidDel="00B1680E">
          <w:rPr>
            <w:rFonts w:ascii="Arial" w:eastAsia="Arial" w:hAnsi="Arial" w:cs="Arial"/>
            <w:spacing w:val="9"/>
          </w:rPr>
          <w:delText xml:space="preserve"> </w:delText>
        </w:r>
        <w:r w:rsidDel="00B1680E">
          <w:rPr>
            <w:rFonts w:ascii="Arial" w:eastAsia="Arial" w:hAnsi="Arial" w:cs="Arial"/>
          </w:rPr>
          <w:delText>or</w:delText>
        </w:r>
        <w:r w:rsidDel="00B1680E">
          <w:rPr>
            <w:rFonts w:ascii="Arial" w:eastAsia="Arial" w:hAnsi="Arial" w:cs="Arial"/>
            <w:spacing w:val="9"/>
          </w:rPr>
          <w:delText xml:space="preserve"> </w:delText>
        </w:r>
        <w:r w:rsidDel="00B1680E">
          <w:rPr>
            <w:rFonts w:ascii="Arial" w:eastAsia="Arial" w:hAnsi="Arial" w:cs="Arial"/>
            <w:spacing w:val="1"/>
          </w:rPr>
          <w:delText>I</w:delText>
        </w:r>
        <w:r w:rsidDel="00B1680E">
          <w:rPr>
            <w:rFonts w:ascii="Arial" w:eastAsia="Arial" w:hAnsi="Arial" w:cs="Arial"/>
            <w:spacing w:val="-1"/>
          </w:rPr>
          <w:delText>A</w:delText>
        </w:r>
        <w:r w:rsidDel="00B1680E">
          <w:rPr>
            <w:rFonts w:ascii="Arial" w:eastAsia="Arial" w:hAnsi="Arial" w:cs="Arial"/>
            <w:spacing w:val="-3"/>
          </w:rPr>
          <w:delText>L</w:delText>
        </w:r>
        <w:r w:rsidDel="00B1680E">
          <w:rPr>
            <w:rFonts w:ascii="Arial" w:eastAsia="Arial" w:hAnsi="Arial" w:cs="Arial"/>
          </w:rPr>
          <w:delText>A</w:delText>
        </w:r>
        <w:r w:rsidDel="00B1680E">
          <w:rPr>
            <w:rFonts w:ascii="Arial" w:eastAsia="Arial" w:hAnsi="Arial" w:cs="Arial"/>
            <w:spacing w:val="10"/>
          </w:rPr>
          <w:delText xml:space="preserve"> </w:delText>
        </w:r>
        <w:r w:rsidDel="00B1680E">
          <w:rPr>
            <w:rFonts w:ascii="Arial" w:eastAsia="Arial" w:hAnsi="Arial" w:cs="Arial"/>
            <w:spacing w:val="-4"/>
          </w:rPr>
          <w:delText>M</w:delText>
        </w:r>
        <w:r w:rsidDel="00B1680E">
          <w:rPr>
            <w:rFonts w:ascii="Arial" w:eastAsia="Arial" w:hAnsi="Arial" w:cs="Arial"/>
          </w:rPr>
          <w:delText>odel</w:delText>
        </w:r>
        <w:r w:rsidDel="00B1680E">
          <w:rPr>
            <w:rFonts w:ascii="Arial" w:eastAsia="Arial" w:hAnsi="Arial" w:cs="Arial"/>
            <w:spacing w:val="10"/>
          </w:rPr>
          <w:delText xml:space="preserve"> </w:delText>
        </w:r>
        <w:r w:rsidDel="00B1680E">
          <w:rPr>
            <w:rFonts w:ascii="Arial" w:eastAsia="Arial" w:hAnsi="Arial" w:cs="Arial"/>
            <w:spacing w:val="-1"/>
          </w:rPr>
          <w:delText>C</w:delText>
        </w:r>
        <w:r w:rsidDel="00B1680E">
          <w:rPr>
            <w:rFonts w:ascii="Arial" w:eastAsia="Arial" w:hAnsi="Arial" w:cs="Arial"/>
          </w:rPr>
          <w:delText>ou</w:delText>
        </w:r>
        <w:r w:rsidDel="00B1680E">
          <w:rPr>
            <w:rFonts w:ascii="Arial" w:eastAsia="Arial" w:hAnsi="Arial" w:cs="Arial"/>
            <w:spacing w:val="1"/>
          </w:rPr>
          <w:delText>r</w:delText>
        </w:r>
        <w:r w:rsidDel="00B1680E">
          <w:rPr>
            <w:rFonts w:ascii="Arial" w:eastAsia="Arial" w:hAnsi="Arial" w:cs="Arial"/>
          </w:rPr>
          <w:delText>se</w:delText>
        </w:r>
        <w:r w:rsidDel="00B1680E">
          <w:rPr>
            <w:rFonts w:ascii="Arial" w:eastAsia="Arial" w:hAnsi="Arial" w:cs="Arial"/>
            <w:spacing w:val="8"/>
          </w:rPr>
          <w:delText xml:space="preserve"> </w:delText>
        </w:r>
        <w:r w:rsidDel="00B1680E">
          <w:rPr>
            <w:rFonts w:ascii="Arial" w:eastAsia="Arial" w:hAnsi="Arial" w:cs="Arial"/>
          </w:rPr>
          <w:delText>V-</w:delText>
        </w:r>
      </w:del>
    </w:p>
    <w:p w:rsidR="00514D7B" w:rsidDel="00B1680E" w:rsidRDefault="007B3FBD">
      <w:pPr>
        <w:spacing w:after="0" w:line="240" w:lineRule="auto"/>
        <w:ind w:left="873" w:right="75"/>
        <w:jc w:val="both"/>
        <w:rPr>
          <w:del w:id="277" w:author="Kerrie Abercrombie" w:date="2016-02-25T11:17:00Z"/>
          <w:rFonts w:ascii="Arial" w:eastAsia="Arial" w:hAnsi="Arial" w:cs="Arial"/>
        </w:rPr>
      </w:pPr>
      <w:del w:id="278" w:author="Kerrie Abercrombie" w:date="2016-02-25T11:17:00Z">
        <w:r w:rsidDel="00B1680E">
          <w:rPr>
            <w:rFonts w:ascii="Arial" w:eastAsia="Arial" w:hAnsi="Arial" w:cs="Arial"/>
          </w:rPr>
          <w:delText>103</w:delText>
        </w:r>
        <w:r w:rsidDel="00B1680E">
          <w:rPr>
            <w:rFonts w:ascii="Arial" w:eastAsia="Arial" w:hAnsi="Arial" w:cs="Arial"/>
            <w:spacing w:val="1"/>
          </w:rPr>
          <w:delText>/</w:delText>
        </w:r>
        <w:r w:rsidDel="00B1680E">
          <w:rPr>
            <w:rFonts w:ascii="Arial" w:eastAsia="Arial" w:hAnsi="Arial" w:cs="Arial"/>
          </w:rPr>
          <w:delText>4</w:delText>
        </w:r>
        <w:r w:rsidDel="00B1680E">
          <w:rPr>
            <w:rFonts w:ascii="Arial" w:eastAsia="Arial" w:hAnsi="Arial" w:cs="Arial"/>
            <w:spacing w:val="3"/>
          </w:rPr>
          <w:delText xml:space="preserve"> </w:delText>
        </w:r>
        <w:r w:rsidDel="00B1680E">
          <w:rPr>
            <w:rFonts w:ascii="Arial" w:eastAsia="Arial" w:hAnsi="Arial" w:cs="Arial"/>
            <w:spacing w:val="1"/>
          </w:rPr>
          <w:delText>O</w:delText>
        </w:r>
        <w:r w:rsidDel="00B1680E">
          <w:rPr>
            <w:rFonts w:ascii="Arial" w:eastAsia="Arial" w:hAnsi="Arial" w:cs="Arial"/>
            <w:spacing w:val="-3"/>
          </w:rPr>
          <w:delText>n</w:delText>
        </w:r>
        <w:r w:rsidDel="00B1680E">
          <w:rPr>
            <w:rFonts w:ascii="Arial" w:eastAsia="Arial" w:hAnsi="Arial" w:cs="Arial"/>
            <w:spacing w:val="1"/>
          </w:rPr>
          <w:delText>-</w:delText>
        </w:r>
        <w:r w:rsidDel="00B1680E">
          <w:rPr>
            <w:rFonts w:ascii="Arial" w:eastAsia="Arial" w:hAnsi="Arial" w:cs="Arial"/>
            <w:spacing w:val="-1"/>
          </w:rPr>
          <w:delText>t</w:delText>
        </w:r>
        <w:r w:rsidDel="00B1680E">
          <w:rPr>
            <w:rFonts w:ascii="Arial" w:eastAsia="Arial" w:hAnsi="Arial" w:cs="Arial"/>
          </w:rPr>
          <w:delText>he</w:delText>
        </w:r>
        <w:r w:rsidDel="00B1680E">
          <w:rPr>
            <w:rFonts w:ascii="Arial" w:eastAsia="Arial" w:hAnsi="Arial" w:cs="Arial"/>
            <w:spacing w:val="1"/>
          </w:rPr>
          <w:delText>-</w:delText>
        </w:r>
        <w:r w:rsidDel="00B1680E">
          <w:rPr>
            <w:rFonts w:ascii="Arial" w:eastAsia="Arial" w:hAnsi="Arial" w:cs="Arial"/>
          </w:rPr>
          <w:delText>Job T</w:delText>
        </w:r>
        <w:r w:rsidDel="00B1680E">
          <w:rPr>
            <w:rFonts w:ascii="Arial" w:eastAsia="Arial" w:hAnsi="Arial" w:cs="Arial"/>
            <w:spacing w:val="1"/>
          </w:rPr>
          <w:delText>r</w:delText>
        </w:r>
        <w:r w:rsidDel="00B1680E">
          <w:rPr>
            <w:rFonts w:ascii="Arial" w:eastAsia="Arial" w:hAnsi="Arial" w:cs="Arial"/>
          </w:rPr>
          <w:delText>a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</w:rPr>
          <w:delText>n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</w:rPr>
          <w:delText>ng</w:delText>
        </w:r>
        <w:r w:rsidDel="00B1680E">
          <w:rPr>
            <w:rFonts w:ascii="Arial" w:eastAsia="Arial" w:hAnsi="Arial" w:cs="Arial"/>
            <w:spacing w:val="3"/>
          </w:rPr>
          <w:delText xml:space="preserve"> </w:delText>
        </w:r>
        <w:r w:rsidDel="00B1680E">
          <w:rPr>
            <w:rFonts w:ascii="Arial" w:eastAsia="Arial" w:hAnsi="Arial" w:cs="Arial"/>
            <w:spacing w:val="1"/>
          </w:rPr>
          <w:delText>I</w:delText>
        </w:r>
        <w:r w:rsidDel="00B1680E">
          <w:rPr>
            <w:rFonts w:ascii="Arial" w:eastAsia="Arial" w:hAnsi="Arial" w:cs="Arial"/>
          </w:rPr>
          <w:delText>ns</w:delText>
        </w:r>
        <w:r w:rsidDel="00B1680E">
          <w:rPr>
            <w:rFonts w:ascii="Arial" w:eastAsia="Arial" w:hAnsi="Arial" w:cs="Arial"/>
            <w:spacing w:val="-1"/>
          </w:rPr>
          <w:delText>t</w:delText>
        </w:r>
        <w:r w:rsidDel="00B1680E">
          <w:rPr>
            <w:rFonts w:ascii="Arial" w:eastAsia="Arial" w:hAnsi="Arial" w:cs="Arial"/>
            <w:spacing w:val="1"/>
          </w:rPr>
          <w:delText>r</w:delText>
        </w:r>
        <w:r w:rsidDel="00B1680E">
          <w:rPr>
            <w:rFonts w:ascii="Arial" w:eastAsia="Arial" w:hAnsi="Arial" w:cs="Arial"/>
          </w:rPr>
          <w:delText>u</w:delText>
        </w:r>
        <w:r w:rsidDel="00B1680E">
          <w:rPr>
            <w:rFonts w:ascii="Arial" w:eastAsia="Arial" w:hAnsi="Arial" w:cs="Arial"/>
            <w:spacing w:val="-2"/>
          </w:rPr>
          <w:delText>c</w:delText>
        </w:r>
        <w:r w:rsidDel="00B1680E">
          <w:rPr>
            <w:rFonts w:ascii="Arial" w:eastAsia="Arial" w:hAnsi="Arial" w:cs="Arial"/>
            <w:spacing w:val="1"/>
          </w:rPr>
          <w:delText>t</w:delText>
        </w:r>
        <w:r w:rsidDel="00B1680E">
          <w:rPr>
            <w:rFonts w:ascii="Arial" w:eastAsia="Arial" w:hAnsi="Arial" w:cs="Arial"/>
          </w:rPr>
          <w:delText>or</w:delText>
        </w:r>
        <w:r w:rsidDel="00B1680E">
          <w:rPr>
            <w:rFonts w:ascii="Arial" w:eastAsia="Arial" w:hAnsi="Arial" w:cs="Arial"/>
            <w:spacing w:val="4"/>
          </w:rPr>
          <w:delText xml:space="preserve"> </w:delText>
        </w:r>
        <w:r w:rsidDel="00B1680E">
          <w:rPr>
            <w:rFonts w:ascii="Arial" w:eastAsia="Arial" w:hAnsi="Arial" w:cs="Arial"/>
            <w:spacing w:val="-3"/>
          </w:rPr>
          <w:delText>o</w:delText>
        </w:r>
        <w:r w:rsidDel="00B1680E">
          <w:rPr>
            <w:rFonts w:ascii="Arial" w:eastAsia="Arial" w:hAnsi="Arial" w:cs="Arial"/>
          </w:rPr>
          <w:delText>r</w:delText>
        </w:r>
        <w:r w:rsidDel="00B1680E">
          <w:rPr>
            <w:rFonts w:ascii="Arial" w:eastAsia="Arial" w:hAnsi="Arial" w:cs="Arial"/>
            <w:spacing w:val="4"/>
          </w:rPr>
          <w:delText xml:space="preserve"> </w:delText>
        </w:r>
        <w:r w:rsidDel="00B1680E">
          <w:rPr>
            <w:rFonts w:ascii="Arial" w:eastAsia="Arial" w:hAnsi="Arial" w:cs="Arial"/>
            <w:spacing w:val="-3"/>
          </w:rPr>
          <w:delText>o</w:delText>
        </w:r>
        <w:r w:rsidDel="00B1680E">
          <w:rPr>
            <w:rFonts w:ascii="Arial" w:eastAsia="Arial" w:hAnsi="Arial" w:cs="Arial"/>
            <w:spacing w:val="1"/>
          </w:rPr>
          <w:delText>t</w:delText>
        </w:r>
        <w:r w:rsidDel="00B1680E">
          <w:rPr>
            <w:rFonts w:ascii="Arial" w:eastAsia="Arial" w:hAnsi="Arial" w:cs="Arial"/>
          </w:rPr>
          <w:delText>her</w:delText>
        </w:r>
        <w:r w:rsidDel="00B1680E">
          <w:rPr>
            <w:rFonts w:ascii="Arial" w:eastAsia="Arial" w:hAnsi="Arial" w:cs="Arial"/>
            <w:spacing w:val="2"/>
          </w:rPr>
          <w:delText xml:space="preserve"> </w:delText>
        </w:r>
        <w:r w:rsidDel="00B1680E">
          <w:rPr>
            <w:rFonts w:ascii="Arial" w:eastAsia="Arial" w:hAnsi="Arial" w:cs="Arial"/>
            <w:spacing w:val="1"/>
          </w:rPr>
          <w:delText>r</w:delText>
        </w:r>
        <w:r w:rsidDel="00B1680E">
          <w:rPr>
            <w:rFonts w:ascii="Arial" w:eastAsia="Arial" w:hAnsi="Arial" w:cs="Arial"/>
            <w:spacing w:val="-3"/>
          </w:rPr>
          <w:delText>e</w:delText>
        </w:r>
        <w:r w:rsidDel="00B1680E">
          <w:rPr>
            <w:rFonts w:ascii="Arial" w:eastAsia="Arial" w:hAnsi="Arial" w:cs="Arial"/>
          </w:rPr>
          <w:delText>co</w:delText>
        </w:r>
        <w:r w:rsidDel="00B1680E">
          <w:rPr>
            <w:rFonts w:ascii="Arial" w:eastAsia="Arial" w:hAnsi="Arial" w:cs="Arial"/>
            <w:spacing w:val="2"/>
          </w:rPr>
          <w:delText>g</w:delText>
        </w:r>
        <w:r w:rsidDel="00B1680E">
          <w:rPr>
            <w:rFonts w:ascii="Arial" w:eastAsia="Arial" w:hAnsi="Arial" w:cs="Arial"/>
          </w:rPr>
          <w:delText>n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</w:rPr>
          <w:delText xml:space="preserve">sed </w:delText>
        </w:r>
        <w:r w:rsidDel="00B1680E">
          <w:rPr>
            <w:rFonts w:ascii="Arial" w:eastAsia="Arial" w:hAnsi="Arial" w:cs="Arial"/>
            <w:spacing w:val="1"/>
          </w:rPr>
          <w:delText>tr</w:delText>
        </w:r>
        <w:r w:rsidDel="00B1680E">
          <w:rPr>
            <w:rFonts w:ascii="Arial" w:eastAsia="Arial" w:hAnsi="Arial" w:cs="Arial"/>
          </w:rPr>
          <w:delText>a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</w:rPr>
          <w:delText>n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  <w:spacing w:val="-3"/>
          </w:rPr>
          <w:delText>n</w:delText>
        </w:r>
        <w:r w:rsidDel="00B1680E">
          <w:rPr>
            <w:rFonts w:ascii="Arial" w:eastAsia="Arial" w:hAnsi="Arial" w:cs="Arial"/>
          </w:rPr>
          <w:delText>g</w:delText>
        </w:r>
        <w:r w:rsidDel="00B1680E">
          <w:rPr>
            <w:rFonts w:ascii="Arial" w:eastAsia="Arial" w:hAnsi="Arial" w:cs="Arial"/>
            <w:spacing w:val="3"/>
          </w:rPr>
          <w:delText xml:space="preserve"> </w:delText>
        </w:r>
        <w:r w:rsidDel="00B1680E">
          <w:rPr>
            <w:rFonts w:ascii="Arial" w:eastAsia="Arial" w:hAnsi="Arial" w:cs="Arial"/>
            <w:spacing w:val="2"/>
          </w:rPr>
          <w:delText>q</w:delText>
        </w:r>
        <w:r w:rsidDel="00B1680E">
          <w:rPr>
            <w:rFonts w:ascii="Arial" w:eastAsia="Arial" w:hAnsi="Arial" w:cs="Arial"/>
          </w:rPr>
          <w:delText>ua</w:delText>
        </w:r>
        <w:r w:rsidDel="00B1680E">
          <w:rPr>
            <w:rFonts w:ascii="Arial" w:eastAsia="Arial" w:hAnsi="Arial" w:cs="Arial"/>
            <w:spacing w:val="-1"/>
          </w:rPr>
          <w:delText>l</w:delText>
        </w:r>
        <w:r w:rsidDel="00B1680E">
          <w:rPr>
            <w:rFonts w:ascii="Arial" w:eastAsia="Arial" w:hAnsi="Arial" w:cs="Arial"/>
            <w:spacing w:val="-4"/>
          </w:rPr>
          <w:delText>i</w:delText>
        </w:r>
        <w:r w:rsidDel="00B1680E">
          <w:rPr>
            <w:rFonts w:ascii="Arial" w:eastAsia="Arial" w:hAnsi="Arial" w:cs="Arial"/>
            <w:spacing w:val="3"/>
          </w:rPr>
          <w:delText>f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</w:rPr>
          <w:delText>ca</w:delText>
        </w:r>
        <w:r w:rsidDel="00B1680E">
          <w:rPr>
            <w:rFonts w:ascii="Arial" w:eastAsia="Arial" w:hAnsi="Arial" w:cs="Arial"/>
            <w:spacing w:val="1"/>
          </w:rPr>
          <w:delText>t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</w:rPr>
          <w:delText>on.</w:delText>
        </w:r>
        <w:r w:rsidDel="00B1680E">
          <w:rPr>
            <w:rFonts w:ascii="Arial" w:eastAsia="Arial" w:hAnsi="Arial" w:cs="Arial"/>
            <w:spacing w:val="7"/>
          </w:rPr>
          <w:delText xml:space="preserve"> </w:delText>
        </w:r>
        <w:r w:rsidDel="00B1680E">
          <w:rPr>
            <w:rFonts w:ascii="Arial" w:eastAsia="Arial" w:hAnsi="Arial" w:cs="Arial"/>
            <w:spacing w:val="-1"/>
          </w:rPr>
          <w:delText>D</w:delText>
        </w:r>
        <w:r w:rsidDel="00B1680E">
          <w:rPr>
            <w:rFonts w:ascii="Arial" w:eastAsia="Arial" w:hAnsi="Arial" w:cs="Arial"/>
          </w:rPr>
          <w:delText xml:space="preserve">ue </w:delText>
        </w:r>
        <w:r w:rsidDel="00B1680E">
          <w:rPr>
            <w:rFonts w:ascii="Arial" w:eastAsia="Arial" w:hAnsi="Arial" w:cs="Arial"/>
            <w:spacing w:val="1"/>
          </w:rPr>
          <w:delText>t</w:delText>
        </w:r>
        <w:r w:rsidDel="00B1680E">
          <w:rPr>
            <w:rFonts w:ascii="Arial" w:eastAsia="Arial" w:hAnsi="Arial" w:cs="Arial"/>
          </w:rPr>
          <w:delText>o</w:delText>
        </w:r>
        <w:r w:rsidDel="00B1680E">
          <w:rPr>
            <w:rFonts w:ascii="Arial" w:eastAsia="Arial" w:hAnsi="Arial" w:cs="Arial"/>
            <w:spacing w:val="3"/>
          </w:rPr>
          <w:delText xml:space="preserve"> </w:delText>
        </w:r>
        <w:r w:rsidDel="00B1680E">
          <w:rPr>
            <w:rFonts w:ascii="Arial" w:eastAsia="Arial" w:hAnsi="Arial" w:cs="Arial"/>
            <w:spacing w:val="1"/>
          </w:rPr>
          <w:delText>t</w:delText>
        </w:r>
        <w:r w:rsidDel="00B1680E">
          <w:rPr>
            <w:rFonts w:ascii="Arial" w:eastAsia="Arial" w:hAnsi="Arial" w:cs="Arial"/>
            <w:spacing w:val="-3"/>
          </w:rPr>
          <w:delText>h</w:delText>
        </w:r>
        <w:r w:rsidDel="00B1680E">
          <w:rPr>
            <w:rFonts w:ascii="Arial" w:eastAsia="Arial" w:hAnsi="Arial" w:cs="Arial"/>
          </w:rPr>
          <w:delText>e na</w:delText>
        </w:r>
        <w:r w:rsidDel="00B1680E">
          <w:rPr>
            <w:rFonts w:ascii="Arial" w:eastAsia="Arial" w:hAnsi="Arial" w:cs="Arial"/>
            <w:spacing w:val="1"/>
          </w:rPr>
          <w:delText>t</w:delText>
        </w:r>
        <w:r w:rsidDel="00B1680E">
          <w:rPr>
            <w:rFonts w:ascii="Arial" w:eastAsia="Arial" w:hAnsi="Arial" w:cs="Arial"/>
          </w:rPr>
          <w:delText>u</w:delText>
        </w:r>
        <w:r w:rsidDel="00B1680E">
          <w:rPr>
            <w:rFonts w:ascii="Arial" w:eastAsia="Arial" w:hAnsi="Arial" w:cs="Arial"/>
            <w:spacing w:val="1"/>
          </w:rPr>
          <w:delText>r</w:delText>
        </w:r>
        <w:r w:rsidDel="00B1680E">
          <w:rPr>
            <w:rFonts w:ascii="Arial" w:eastAsia="Arial" w:hAnsi="Arial" w:cs="Arial"/>
          </w:rPr>
          <w:delText>e</w:delText>
        </w:r>
        <w:r w:rsidDel="00B1680E">
          <w:rPr>
            <w:rFonts w:ascii="Arial" w:eastAsia="Arial" w:hAnsi="Arial" w:cs="Arial"/>
            <w:spacing w:val="1"/>
          </w:rPr>
          <w:delText xml:space="preserve"> </w:delText>
        </w:r>
        <w:r w:rsidDel="00B1680E">
          <w:rPr>
            <w:rFonts w:ascii="Arial" w:eastAsia="Arial" w:hAnsi="Arial" w:cs="Arial"/>
            <w:spacing w:val="-3"/>
          </w:rPr>
          <w:delText>o</w:delText>
        </w:r>
        <w:r w:rsidDel="00B1680E">
          <w:rPr>
            <w:rFonts w:ascii="Arial" w:eastAsia="Arial" w:hAnsi="Arial" w:cs="Arial"/>
          </w:rPr>
          <w:delText>f</w:delText>
        </w:r>
        <w:r w:rsidDel="00B1680E">
          <w:rPr>
            <w:rFonts w:ascii="Arial" w:eastAsia="Arial" w:hAnsi="Arial" w:cs="Arial"/>
            <w:spacing w:val="2"/>
          </w:rPr>
          <w:delText xml:space="preserve"> </w:delText>
        </w:r>
        <w:r w:rsidDel="00B1680E">
          <w:rPr>
            <w:rFonts w:ascii="Arial" w:eastAsia="Arial" w:hAnsi="Arial" w:cs="Arial"/>
          </w:rPr>
          <w:delText>adap</w:delText>
        </w:r>
        <w:r w:rsidDel="00B1680E">
          <w:rPr>
            <w:rFonts w:ascii="Arial" w:eastAsia="Arial" w:hAnsi="Arial" w:cs="Arial"/>
            <w:spacing w:val="1"/>
          </w:rPr>
          <w:delText>t</w:delText>
        </w:r>
        <w:r w:rsidDel="00B1680E">
          <w:rPr>
            <w:rFonts w:ascii="Arial" w:eastAsia="Arial" w:hAnsi="Arial" w:cs="Arial"/>
            <w:spacing w:val="-3"/>
          </w:rPr>
          <w:delText>a</w:delText>
        </w:r>
        <w:r w:rsidDel="00B1680E">
          <w:rPr>
            <w:rFonts w:ascii="Arial" w:eastAsia="Arial" w:hAnsi="Arial" w:cs="Arial"/>
            <w:spacing w:val="1"/>
          </w:rPr>
          <w:delText>t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</w:rPr>
          <w:delText>on</w:delText>
        </w:r>
        <w:r w:rsidDel="00B1680E">
          <w:rPr>
            <w:rFonts w:ascii="Arial" w:eastAsia="Arial" w:hAnsi="Arial" w:cs="Arial"/>
            <w:spacing w:val="1"/>
          </w:rPr>
          <w:delText xml:space="preserve"> t</w:delText>
        </w:r>
        <w:r w:rsidDel="00B1680E">
          <w:rPr>
            <w:rFonts w:ascii="Arial" w:eastAsia="Arial" w:hAnsi="Arial" w:cs="Arial"/>
            <w:spacing w:val="-2"/>
          </w:rPr>
          <w:delText>r</w:delText>
        </w:r>
        <w:r w:rsidDel="00B1680E">
          <w:rPr>
            <w:rFonts w:ascii="Arial" w:eastAsia="Arial" w:hAnsi="Arial" w:cs="Arial"/>
          </w:rPr>
          <w:delText>a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</w:rPr>
          <w:delText>n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</w:rPr>
          <w:delText>n</w:delText>
        </w:r>
        <w:r w:rsidDel="00B1680E">
          <w:rPr>
            <w:rFonts w:ascii="Arial" w:eastAsia="Arial" w:hAnsi="Arial" w:cs="Arial"/>
            <w:spacing w:val="2"/>
          </w:rPr>
          <w:delText>g</w:delText>
        </w:r>
        <w:r w:rsidDel="00B1680E">
          <w:rPr>
            <w:rFonts w:ascii="Arial" w:eastAsia="Arial" w:hAnsi="Arial" w:cs="Arial"/>
          </w:rPr>
          <w:delText>,</w:delText>
        </w:r>
        <w:r w:rsidDel="00B1680E">
          <w:rPr>
            <w:rFonts w:ascii="Arial" w:eastAsia="Arial" w:hAnsi="Arial" w:cs="Arial"/>
            <w:spacing w:val="2"/>
          </w:rPr>
          <w:delText xml:space="preserve"> 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</w:rPr>
          <w:delText xml:space="preserve">t </w:delText>
        </w:r>
        <w:r w:rsidDel="00B1680E">
          <w:rPr>
            <w:rFonts w:ascii="Arial" w:eastAsia="Arial" w:hAnsi="Arial" w:cs="Arial"/>
            <w:spacing w:val="1"/>
          </w:rPr>
          <w:delText>m</w:delText>
        </w:r>
        <w:r w:rsidDel="00B1680E">
          <w:rPr>
            <w:rFonts w:ascii="Arial" w:eastAsia="Arial" w:hAnsi="Arial" w:cs="Arial"/>
          </w:rPr>
          <w:delText>ay</w:delText>
        </w:r>
        <w:r w:rsidDel="00B1680E">
          <w:rPr>
            <w:rFonts w:ascii="Arial" w:eastAsia="Arial" w:hAnsi="Arial" w:cs="Arial"/>
            <w:spacing w:val="-1"/>
          </w:rPr>
          <w:delText xml:space="preserve"> </w:delText>
        </w:r>
        <w:r w:rsidDel="00B1680E">
          <w:rPr>
            <w:rFonts w:ascii="Arial" w:eastAsia="Arial" w:hAnsi="Arial" w:cs="Arial"/>
          </w:rPr>
          <w:delText>be</w:delText>
        </w:r>
        <w:r w:rsidDel="00B1680E">
          <w:rPr>
            <w:rFonts w:ascii="Arial" w:eastAsia="Arial" w:hAnsi="Arial" w:cs="Arial"/>
            <w:spacing w:val="1"/>
          </w:rPr>
          <w:delText xml:space="preserve"> </w:delText>
        </w:r>
        <w:r w:rsidDel="00B1680E">
          <w:rPr>
            <w:rFonts w:ascii="Arial" w:eastAsia="Arial" w:hAnsi="Arial" w:cs="Arial"/>
          </w:rPr>
          <w:delText>necessa</w:delText>
        </w:r>
        <w:r w:rsidDel="00B1680E">
          <w:rPr>
            <w:rFonts w:ascii="Arial" w:eastAsia="Arial" w:hAnsi="Arial" w:cs="Arial"/>
            <w:spacing w:val="1"/>
          </w:rPr>
          <w:delText>r</w:delText>
        </w:r>
        <w:r w:rsidDel="00B1680E">
          <w:rPr>
            <w:rFonts w:ascii="Arial" w:eastAsia="Arial" w:hAnsi="Arial" w:cs="Arial"/>
          </w:rPr>
          <w:delText>y</w:delText>
        </w:r>
        <w:r w:rsidDel="00B1680E">
          <w:rPr>
            <w:rFonts w:ascii="Arial" w:eastAsia="Arial" w:hAnsi="Arial" w:cs="Arial"/>
            <w:spacing w:val="-4"/>
          </w:rPr>
          <w:delText xml:space="preserve"> </w:delText>
        </w:r>
        <w:r w:rsidDel="00B1680E">
          <w:rPr>
            <w:rFonts w:ascii="Arial" w:eastAsia="Arial" w:hAnsi="Arial" w:cs="Arial"/>
            <w:spacing w:val="1"/>
          </w:rPr>
          <w:delText>t</w:delText>
        </w:r>
        <w:r w:rsidDel="00B1680E">
          <w:rPr>
            <w:rFonts w:ascii="Arial" w:eastAsia="Arial" w:hAnsi="Arial" w:cs="Arial"/>
          </w:rPr>
          <w:delText>o</w:delText>
        </w:r>
        <w:r w:rsidDel="00B1680E">
          <w:rPr>
            <w:rFonts w:ascii="Arial" w:eastAsia="Arial" w:hAnsi="Arial" w:cs="Arial"/>
            <w:spacing w:val="1"/>
          </w:rPr>
          <w:delText xml:space="preserve"> </w:delText>
        </w:r>
        <w:r w:rsidDel="00B1680E">
          <w:rPr>
            <w:rFonts w:ascii="Arial" w:eastAsia="Arial" w:hAnsi="Arial" w:cs="Arial"/>
          </w:rPr>
          <w:delText>use</w:delText>
        </w:r>
        <w:r w:rsidDel="00B1680E">
          <w:rPr>
            <w:rFonts w:ascii="Arial" w:eastAsia="Arial" w:hAnsi="Arial" w:cs="Arial"/>
            <w:spacing w:val="1"/>
          </w:rPr>
          <w:delText xml:space="preserve"> 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</w:rPr>
          <w:delText>ns</w:delText>
        </w:r>
        <w:r w:rsidDel="00B1680E">
          <w:rPr>
            <w:rFonts w:ascii="Arial" w:eastAsia="Arial" w:hAnsi="Arial" w:cs="Arial"/>
            <w:spacing w:val="-1"/>
          </w:rPr>
          <w:delText>t</w:delText>
        </w:r>
        <w:r w:rsidDel="00B1680E">
          <w:rPr>
            <w:rFonts w:ascii="Arial" w:eastAsia="Arial" w:hAnsi="Arial" w:cs="Arial"/>
            <w:spacing w:val="1"/>
          </w:rPr>
          <w:delText>r</w:delText>
        </w:r>
        <w:r w:rsidDel="00B1680E">
          <w:rPr>
            <w:rFonts w:ascii="Arial" w:eastAsia="Arial" w:hAnsi="Arial" w:cs="Arial"/>
          </w:rPr>
          <w:delText>uc</w:delText>
        </w:r>
        <w:r w:rsidDel="00B1680E">
          <w:rPr>
            <w:rFonts w:ascii="Arial" w:eastAsia="Arial" w:hAnsi="Arial" w:cs="Arial"/>
            <w:spacing w:val="1"/>
          </w:rPr>
          <w:delText>t</w:delText>
        </w:r>
        <w:r w:rsidDel="00B1680E">
          <w:rPr>
            <w:rFonts w:ascii="Arial" w:eastAsia="Arial" w:hAnsi="Arial" w:cs="Arial"/>
            <w:spacing w:val="-3"/>
          </w:rPr>
          <w:delText>o</w:delText>
        </w:r>
        <w:r w:rsidDel="00B1680E">
          <w:rPr>
            <w:rFonts w:ascii="Arial" w:eastAsia="Arial" w:hAnsi="Arial" w:cs="Arial"/>
            <w:spacing w:val="1"/>
          </w:rPr>
          <w:delText>r</w:delText>
        </w:r>
        <w:r w:rsidDel="00B1680E">
          <w:rPr>
            <w:rFonts w:ascii="Arial" w:eastAsia="Arial" w:hAnsi="Arial" w:cs="Arial"/>
          </w:rPr>
          <w:delText>s</w:delText>
        </w:r>
        <w:r w:rsidDel="00B1680E">
          <w:rPr>
            <w:rFonts w:ascii="Arial" w:eastAsia="Arial" w:hAnsi="Arial" w:cs="Arial"/>
            <w:spacing w:val="-1"/>
          </w:rPr>
          <w:delText xml:space="preserve"> </w:delText>
        </w:r>
        <w:r w:rsidDel="00B1680E">
          <w:rPr>
            <w:rFonts w:ascii="Arial" w:eastAsia="Arial" w:hAnsi="Arial" w:cs="Arial"/>
            <w:spacing w:val="1"/>
          </w:rPr>
          <w:delText>fr</w:delText>
        </w:r>
        <w:r w:rsidDel="00B1680E">
          <w:rPr>
            <w:rFonts w:ascii="Arial" w:eastAsia="Arial" w:hAnsi="Arial" w:cs="Arial"/>
            <w:spacing w:val="-3"/>
          </w:rPr>
          <w:delText>o</w:delText>
        </w:r>
        <w:r w:rsidDel="00B1680E">
          <w:rPr>
            <w:rFonts w:ascii="Arial" w:eastAsia="Arial" w:hAnsi="Arial" w:cs="Arial"/>
          </w:rPr>
          <w:delText>m</w:delText>
        </w:r>
        <w:r w:rsidDel="00B1680E">
          <w:rPr>
            <w:rFonts w:ascii="Arial" w:eastAsia="Arial" w:hAnsi="Arial" w:cs="Arial"/>
            <w:spacing w:val="2"/>
          </w:rPr>
          <w:delText xml:space="preserve"> </w:delText>
        </w:r>
        <w:r w:rsidDel="00B1680E">
          <w:rPr>
            <w:rFonts w:ascii="Arial" w:eastAsia="Arial" w:hAnsi="Arial" w:cs="Arial"/>
          </w:rPr>
          <w:delText>o</w:delText>
        </w:r>
        <w:r w:rsidDel="00B1680E">
          <w:rPr>
            <w:rFonts w:ascii="Arial" w:eastAsia="Arial" w:hAnsi="Arial" w:cs="Arial"/>
            <w:spacing w:val="-1"/>
          </w:rPr>
          <w:delText>t</w:delText>
        </w:r>
        <w:r w:rsidDel="00B1680E">
          <w:rPr>
            <w:rFonts w:ascii="Arial" w:eastAsia="Arial" w:hAnsi="Arial" w:cs="Arial"/>
          </w:rPr>
          <w:delText>her</w:delText>
        </w:r>
        <w:r w:rsidDel="00B1680E">
          <w:rPr>
            <w:rFonts w:ascii="Arial" w:eastAsia="Arial" w:hAnsi="Arial" w:cs="Arial"/>
            <w:spacing w:val="2"/>
          </w:rPr>
          <w:delText xml:space="preserve"> </w:delText>
        </w:r>
        <w:r w:rsidDel="00B1680E">
          <w:rPr>
            <w:rFonts w:ascii="Arial" w:eastAsia="Arial" w:hAnsi="Arial" w:cs="Arial"/>
          </w:rPr>
          <w:delText>sou</w:delText>
        </w:r>
        <w:r w:rsidDel="00B1680E">
          <w:rPr>
            <w:rFonts w:ascii="Arial" w:eastAsia="Arial" w:hAnsi="Arial" w:cs="Arial"/>
            <w:spacing w:val="1"/>
          </w:rPr>
          <w:delText>r</w:delText>
        </w:r>
        <w:r w:rsidDel="00B1680E">
          <w:rPr>
            <w:rFonts w:ascii="Arial" w:eastAsia="Arial" w:hAnsi="Arial" w:cs="Arial"/>
          </w:rPr>
          <w:delText>c</w:delText>
        </w:r>
        <w:r w:rsidDel="00B1680E">
          <w:rPr>
            <w:rFonts w:ascii="Arial" w:eastAsia="Arial" w:hAnsi="Arial" w:cs="Arial"/>
            <w:spacing w:val="-3"/>
          </w:rPr>
          <w:delText>e</w:delText>
        </w:r>
        <w:r w:rsidDel="00B1680E">
          <w:rPr>
            <w:rFonts w:ascii="Arial" w:eastAsia="Arial" w:hAnsi="Arial" w:cs="Arial"/>
          </w:rPr>
          <w:delText>s.</w:delText>
        </w:r>
        <w:r w:rsidDel="00B1680E">
          <w:rPr>
            <w:rFonts w:ascii="Arial" w:eastAsia="Arial" w:hAnsi="Arial" w:cs="Arial"/>
            <w:spacing w:val="2"/>
          </w:rPr>
          <w:delText xml:space="preserve"> </w:delText>
        </w:r>
        <w:r w:rsidDel="00B1680E">
          <w:rPr>
            <w:rFonts w:ascii="Arial" w:eastAsia="Arial" w:hAnsi="Arial" w:cs="Arial"/>
          </w:rPr>
          <w:delText>F</w:delText>
        </w:r>
        <w:r w:rsidDel="00B1680E">
          <w:rPr>
            <w:rFonts w:ascii="Arial" w:eastAsia="Arial" w:hAnsi="Arial" w:cs="Arial"/>
            <w:spacing w:val="-3"/>
          </w:rPr>
          <w:delText>o</w:delText>
        </w:r>
        <w:r w:rsidDel="00B1680E">
          <w:rPr>
            <w:rFonts w:ascii="Arial" w:eastAsia="Arial" w:hAnsi="Arial" w:cs="Arial"/>
          </w:rPr>
          <w:delText>r e</w:delText>
        </w:r>
        <w:r w:rsidDel="00B1680E">
          <w:rPr>
            <w:rFonts w:ascii="Arial" w:eastAsia="Arial" w:hAnsi="Arial" w:cs="Arial"/>
            <w:spacing w:val="-2"/>
          </w:rPr>
          <w:delText>x</w:delText>
        </w:r>
        <w:r w:rsidDel="00B1680E">
          <w:rPr>
            <w:rFonts w:ascii="Arial" w:eastAsia="Arial" w:hAnsi="Arial" w:cs="Arial"/>
          </w:rPr>
          <w:delText>a</w:delText>
        </w:r>
        <w:r w:rsidDel="00B1680E">
          <w:rPr>
            <w:rFonts w:ascii="Arial" w:eastAsia="Arial" w:hAnsi="Arial" w:cs="Arial"/>
            <w:spacing w:val="1"/>
          </w:rPr>
          <w:delText>m</w:delText>
        </w:r>
        <w:r w:rsidDel="00B1680E">
          <w:rPr>
            <w:rFonts w:ascii="Arial" w:eastAsia="Arial" w:hAnsi="Arial" w:cs="Arial"/>
          </w:rPr>
          <w:delText>p</w:delText>
        </w:r>
        <w:r w:rsidDel="00B1680E">
          <w:rPr>
            <w:rFonts w:ascii="Arial" w:eastAsia="Arial" w:hAnsi="Arial" w:cs="Arial"/>
            <w:spacing w:val="-1"/>
          </w:rPr>
          <w:delText>l</w:delText>
        </w:r>
        <w:r w:rsidDel="00B1680E">
          <w:rPr>
            <w:rFonts w:ascii="Arial" w:eastAsia="Arial" w:hAnsi="Arial" w:cs="Arial"/>
          </w:rPr>
          <w:delText>e,</w:delText>
        </w:r>
        <w:r w:rsidDel="00B1680E">
          <w:rPr>
            <w:rFonts w:ascii="Arial" w:eastAsia="Arial" w:hAnsi="Arial" w:cs="Arial"/>
            <w:spacing w:val="3"/>
          </w:rPr>
          <w:delText xml:space="preserve"> </w:delText>
        </w:r>
        <w:r w:rsidDel="00B1680E">
          <w:rPr>
            <w:rFonts w:ascii="Arial" w:eastAsia="Arial" w:hAnsi="Arial" w:cs="Arial"/>
            <w:spacing w:val="1"/>
          </w:rPr>
          <w:delText>t</w:delText>
        </w:r>
        <w:r w:rsidDel="00B1680E">
          <w:rPr>
            <w:rFonts w:ascii="Arial" w:eastAsia="Arial" w:hAnsi="Arial" w:cs="Arial"/>
          </w:rPr>
          <w:delText>h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</w:rPr>
          <w:delText>s</w:delText>
        </w:r>
        <w:r w:rsidDel="00B1680E">
          <w:rPr>
            <w:rFonts w:ascii="Arial" w:eastAsia="Arial" w:hAnsi="Arial" w:cs="Arial"/>
            <w:spacing w:val="2"/>
          </w:rPr>
          <w:delText xml:space="preserve"> </w:delText>
        </w:r>
        <w:r w:rsidDel="00B1680E">
          <w:rPr>
            <w:rFonts w:ascii="Arial" w:eastAsia="Arial" w:hAnsi="Arial" w:cs="Arial"/>
            <w:spacing w:val="1"/>
          </w:rPr>
          <w:delText>m</w:delText>
        </w:r>
        <w:r w:rsidDel="00B1680E">
          <w:rPr>
            <w:rFonts w:ascii="Arial" w:eastAsia="Arial" w:hAnsi="Arial" w:cs="Arial"/>
          </w:rPr>
          <w:delText xml:space="preserve">ay 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</w:rPr>
          <w:delText>nc</w:delText>
        </w:r>
        <w:r w:rsidDel="00B1680E">
          <w:rPr>
            <w:rFonts w:ascii="Arial" w:eastAsia="Arial" w:hAnsi="Arial" w:cs="Arial"/>
            <w:spacing w:val="1"/>
          </w:rPr>
          <w:delText>l</w:delText>
        </w:r>
        <w:r w:rsidDel="00B1680E">
          <w:rPr>
            <w:rFonts w:ascii="Arial" w:eastAsia="Arial" w:hAnsi="Arial" w:cs="Arial"/>
          </w:rPr>
          <w:delText>ude</w:delText>
        </w:r>
        <w:r w:rsidDel="00B1680E">
          <w:rPr>
            <w:rFonts w:ascii="Arial" w:eastAsia="Arial" w:hAnsi="Arial" w:cs="Arial"/>
            <w:spacing w:val="2"/>
          </w:rPr>
          <w:delText xml:space="preserve"> 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</w:rPr>
          <w:delText>ns</w:delText>
        </w:r>
        <w:r w:rsidDel="00B1680E">
          <w:rPr>
            <w:rFonts w:ascii="Arial" w:eastAsia="Arial" w:hAnsi="Arial" w:cs="Arial"/>
            <w:spacing w:val="1"/>
          </w:rPr>
          <w:delText>tr</w:delText>
        </w:r>
        <w:r w:rsidDel="00B1680E">
          <w:rPr>
            <w:rFonts w:ascii="Arial" w:eastAsia="Arial" w:hAnsi="Arial" w:cs="Arial"/>
          </w:rPr>
          <w:delText>uc</w:delText>
        </w:r>
        <w:r w:rsidDel="00B1680E">
          <w:rPr>
            <w:rFonts w:ascii="Arial" w:eastAsia="Arial" w:hAnsi="Arial" w:cs="Arial"/>
            <w:spacing w:val="1"/>
          </w:rPr>
          <w:delText>t</w:delText>
        </w:r>
        <w:r w:rsidDel="00B1680E">
          <w:rPr>
            <w:rFonts w:ascii="Arial" w:eastAsia="Arial" w:hAnsi="Arial" w:cs="Arial"/>
            <w:spacing w:val="-3"/>
          </w:rPr>
          <w:delText>o</w:delText>
        </w:r>
        <w:r w:rsidDel="00B1680E">
          <w:rPr>
            <w:rFonts w:ascii="Arial" w:eastAsia="Arial" w:hAnsi="Arial" w:cs="Arial"/>
            <w:spacing w:val="1"/>
          </w:rPr>
          <w:delText>r</w:delText>
        </w:r>
        <w:r w:rsidDel="00B1680E">
          <w:rPr>
            <w:rFonts w:ascii="Arial" w:eastAsia="Arial" w:hAnsi="Arial" w:cs="Arial"/>
          </w:rPr>
          <w:delText xml:space="preserve">s </w:delText>
        </w:r>
        <w:r w:rsidDel="00B1680E">
          <w:rPr>
            <w:rFonts w:ascii="Arial" w:eastAsia="Arial" w:hAnsi="Arial" w:cs="Arial"/>
            <w:spacing w:val="1"/>
          </w:rPr>
          <w:delText>fr</w:delText>
        </w:r>
        <w:r w:rsidDel="00B1680E">
          <w:rPr>
            <w:rFonts w:ascii="Arial" w:eastAsia="Arial" w:hAnsi="Arial" w:cs="Arial"/>
            <w:spacing w:val="-3"/>
          </w:rPr>
          <w:delText>o</w:delText>
        </w:r>
        <w:r w:rsidDel="00B1680E">
          <w:rPr>
            <w:rFonts w:ascii="Arial" w:eastAsia="Arial" w:hAnsi="Arial" w:cs="Arial"/>
          </w:rPr>
          <w:delText>m</w:delText>
        </w:r>
        <w:r w:rsidDel="00B1680E">
          <w:rPr>
            <w:rFonts w:ascii="Arial" w:eastAsia="Arial" w:hAnsi="Arial" w:cs="Arial"/>
            <w:spacing w:val="3"/>
          </w:rPr>
          <w:delText xml:space="preserve"> </w:delText>
        </w:r>
        <w:r w:rsidDel="00B1680E">
          <w:rPr>
            <w:rFonts w:ascii="Arial" w:eastAsia="Arial" w:hAnsi="Arial" w:cs="Arial"/>
            <w:spacing w:val="-3"/>
          </w:rPr>
          <w:delText>e</w:delText>
        </w:r>
        <w:r w:rsidDel="00B1680E">
          <w:rPr>
            <w:rFonts w:ascii="Arial" w:eastAsia="Arial" w:hAnsi="Arial" w:cs="Arial"/>
          </w:rPr>
          <w:delText>qu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</w:rPr>
          <w:delText>p</w:delText>
        </w:r>
        <w:r w:rsidDel="00B1680E">
          <w:rPr>
            <w:rFonts w:ascii="Arial" w:eastAsia="Arial" w:hAnsi="Arial" w:cs="Arial"/>
            <w:spacing w:val="1"/>
          </w:rPr>
          <w:delText>m</w:delText>
        </w:r>
        <w:r w:rsidDel="00B1680E">
          <w:rPr>
            <w:rFonts w:ascii="Arial" w:eastAsia="Arial" w:hAnsi="Arial" w:cs="Arial"/>
          </w:rPr>
          <w:delText>ent</w:delText>
        </w:r>
        <w:r w:rsidDel="00B1680E">
          <w:rPr>
            <w:rFonts w:ascii="Arial" w:eastAsia="Arial" w:hAnsi="Arial" w:cs="Arial"/>
            <w:spacing w:val="3"/>
          </w:rPr>
          <w:delText xml:space="preserve"> </w:delText>
        </w:r>
        <w:r w:rsidDel="00B1680E">
          <w:rPr>
            <w:rFonts w:ascii="Arial" w:eastAsia="Arial" w:hAnsi="Arial" w:cs="Arial"/>
          </w:rPr>
          <w:delText>p</w:delText>
        </w:r>
        <w:r w:rsidDel="00B1680E">
          <w:rPr>
            <w:rFonts w:ascii="Arial" w:eastAsia="Arial" w:hAnsi="Arial" w:cs="Arial"/>
            <w:spacing w:val="1"/>
          </w:rPr>
          <w:delText>r</w:delText>
        </w:r>
        <w:r w:rsidDel="00B1680E">
          <w:rPr>
            <w:rFonts w:ascii="Arial" w:eastAsia="Arial" w:hAnsi="Arial" w:cs="Arial"/>
          </w:rPr>
          <w:delText>o</w:delText>
        </w:r>
        <w:r w:rsidDel="00B1680E">
          <w:rPr>
            <w:rFonts w:ascii="Arial" w:eastAsia="Arial" w:hAnsi="Arial" w:cs="Arial"/>
            <w:spacing w:val="-2"/>
          </w:rPr>
          <w:delText>v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</w:rPr>
          <w:delText>de</w:delText>
        </w:r>
        <w:r w:rsidDel="00B1680E">
          <w:rPr>
            <w:rFonts w:ascii="Arial" w:eastAsia="Arial" w:hAnsi="Arial" w:cs="Arial"/>
            <w:spacing w:val="1"/>
          </w:rPr>
          <w:delText>r</w:delText>
        </w:r>
        <w:r w:rsidDel="00B1680E">
          <w:rPr>
            <w:rFonts w:ascii="Arial" w:eastAsia="Arial" w:hAnsi="Arial" w:cs="Arial"/>
          </w:rPr>
          <w:delText>s</w:delText>
        </w:r>
        <w:r w:rsidDel="00B1680E">
          <w:rPr>
            <w:rFonts w:ascii="Arial" w:eastAsia="Arial" w:hAnsi="Arial" w:cs="Arial"/>
            <w:spacing w:val="2"/>
          </w:rPr>
          <w:delText xml:space="preserve"> </w:delText>
        </w:r>
        <w:r w:rsidDel="00B1680E">
          <w:rPr>
            <w:rFonts w:ascii="Arial" w:eastAsia="Arial" w:hAnsi="Arial" w:cs="Arial"/>
          </w:rPr>
          <w:delText>or</w:delText>
        </w:r>
        <w:r w:rsidDel="00B1680E">
          <w:rPr>
            <w:rFonts w:ascii="Arial" w:eastAsia="Arial" w:hAnsi="Arial" w:cs="Arial"/>
            <w:spacing w:val="3"/>
          </w:rPr>
          <w:delText xml:space="preserve"> </w:delText>
        </w:r>
        <w:r w:rsidDel="00B1680E">
          <w:rPr>
            <w:rFonts w:ascii="Arial" w:eastAsia="Arial" w:hAnsi="Arial" w:cs="Arial"/>
            <w:spacing w:val="-3"/>
          </w:rPr>
          <w:delText>o</w:delText>
        </w:r>
        <w:r w:rsidDel="00B1680E">
          <w:rPr>
            <w:rFonts w:ascii="Arial" w:eastAsia="Arial" w:hAnsi="Arial" w:cs="Arial"/>
            <w:spacing w:val="-1"/>
          </w:rPr>
          <w:delText>t</w:delText>
        </w:r>
        <w:r w:rsidDel="00B1680E">
          <w:rPr>
            <w:rFonts w:ascii="Arial" w:eastAsia="Arial" w:hAnsi="Arial" w:cs="Arial"/>
          </w:rPr>
          <w:delText>her</w:delText>
        </w:r>
        <w:r w:rsidDel="00B1680E">
          <w:rPr>
            <w:rFonts w:ascii="Arial" w:eastAsia="Arial" w:hAnsi="Arial" w:cs="Arial"/>
            <w:spacing w:val="3"/>
          </w:rPr>
          <w:delText xml:space="preserve"> </w:delText>
        </w:r>
        <w:r w:rsidDel="00B1680E">
          <w:rPr>
            <w:rFonts w:ascii="Arial" w:eastAsia="Arial" w:hAnsi="Arial" w:cs="Arial"/>
          </w:rPr>
          <w:delText>o</w:delText>
        </w:r>
        <w:r w:rsidDel="00B1680E">
          <w:rPr>
            <w:rFonts w:ascii="Arial" w:eastAsia="Arial" w:hAnsi="Arial" w:cs="Arial"/>
            <w:spacing w:val="-2"/>
          </w:rPr>
          <w:delText>r</w:delText>
        </w:r>
        <w:r w:rsidDel="00B1680E">
          <w:rPr>
            <w:rFonts w:ascii="Arial" w:eastAsia="Arial" w:hAnsi="Arial" w:cs="Arial"/>
            <w:spacing w:val="2"/>
          </w:rPr>
          <w:delText>g</w:delText>
        </w:r>
        <w:r w:rsidDel="00B1680E">
          <w:rPr>
            <w:rFonts w:ascii="Arial" w:eastAsia="Arial" w:hAnsi="Arial" w:cs="Arial"/>
          </w:rPr>
          <w:delText>an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</w:rPr>
          <w:delText>sa</w:delText>
        </w:r>
        <w:r w:rsidDel="00B1680E">
          <w:rPr>
            <w:rFonts w:ascii="Arial" w:eastAsia="Arial" w:hAnsi="Arial" w:cs="Arial"/>
            <w:spacing w:val="1"/>
          </w:rPr>
          <w:delText>t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</w:rPr>
          <w:delText xml:space="preserve">ons </w:delText>
        </w:r>
        <w:r w:rsidDel="00B1680E">
          <w:rPr>
            <w:rFonts w:ascii="Arial" w:eastAsia="Arial" w:hAnsi="Arial" w:cs="Arial"/>
            <w:spacing w:val="1"/>
          </w:rPr>
          <w:delText>r</w:delText>
        </w:r>
        <w:r w:rsidDel="00B1680E">
          <w:rPr>
            <w:rFonts w:ascii="Arial" w:eastAsia="Arial" w:hAnsi="Arial" w:cs="Arial"/>
          </w:rPr>
          <w:delText>e</w:delText>
        </w:r>
        <w:r w:rsidDel="00B1680E">
          <w:rPr>
            <w:rFonts w:ascii="Arial" w:eastAsia="Arial" w:hAnsi="Arial" w:cs="Arial"/>
            <w:spacing w:val="-1"/>
          </w:rPr>
          <w:delText>l</w:delText>
        </w:r>
        <w:r w:rsidDel="00B1680E">
          <w:rPr>
            <w:rFonts w:ascii="Arial" w:eastAsia="Arial" w:hAnsi="Arial" w:cs="Arial"/>
          </w:rPr>
          <w:delText>a</w:delText>
        </w:r>
        <w:r w:rsidDel="00B1680E">
          <w:rPr>
            <w:rFonts w:ascii="Arial" w:eastAsia="Arial" w:hAnsi="Arial" w:cs="Arial"/>
            <w:spacing w:val="1"/>
          </w:rPr>
          <w:delText>t</w:delText>
        </w:r>
        <w:r w:rsidDel="00B1680E">
          <w:rPr>
            <w:rFonts w:ascii="Arial" w:eastAsia="Arial" w:hAnsi="Arial" w:cs="Arial"/>
          </w:rPr>
          <w:delText>ed</w:delText>
        </w:r>
        <w:r w:rsidDel="00B1680E">
          <w:rPr>
            <w:rFonts w:ascii="Arial" w:eastAsia="Arial" w:hAnsi="Arial" w:cs="Arial"/>
            <w:spacing w:val="51"/>
          </w:rPr>
          <w:delText xml:space="preserve"> </w:delText>
        </w:r>
        <w:r w:rsidDel="00B1680E">
          <w:rPr>
            <w:rFonts w:ascii="Arial" w:eastAsia="Arial" w:hAnsi="Arial" w:cs="Arial"/>
            <w:spacing w:val="1"/>
          </w:rPr>
          <w:delText>t</w:delText>
        </w:r>
        <w:r w:rsidDel="00B1680E">
          <w:rPr>
            <w:rFonts w:ascii="Arial" w:eastAsia="Arial" w:hAnsi="Arial" w:cs="Arial"/>
          </w:rPr>
          <w:delText>o</w:delText>
        </w:r>
        <w:r w:rsidDel="00B1680E">
          <w:rPr>
            <w:rFonts w:ascii="Arial" w:eastAsia="Arial" w:hAnsi="Arial" w:cs="Arial"/>
            <w:spacing w:val="51"/>
          </w:rPr>
          <w:delText xml:space="preserve"> </w:delText>
        </w:r>
        <w:r w:rsidDel="00B1680E">
          <w:rPr>
            <w:rFonts w:ascii="Arial" w:eastAsia="Arial" w:hAnsi="Arial" w:cs="Arial"/>
            <w:spacing w:val="1"/>
          </w:rPr>
          <w:delText>t</w:delText>
        </w:r>
        <w:r w:rsidDel="00B1680E">
          <w:rPr>
            <w:rFonts w:ascii="Arial" w:eastAsia="Arial" w:hAnsi="Arial" w:cs="Arial"/>
          </w:rPr>
          <w:delText>he</w:delText>
        </w:r>
        <w:r w:rsidDel="00B1680E">
          <w:rPr>
            <w:rFonts w:ascii="Arial" w:eastAsia="Arial" w:hAnsi="Arial" w:cs="Arial"/>
            <w:spacing w:val="51"/>
          </w:rPr>
          <w:delText xml:space="preserve"> </w:delText>
        </w:r>
        <w:r w:rsidDel="00B1680E">
          <w:rPr>
            <w:rFonts w:ascii="Arial" w:eastAsia="Arial" w:hAnsi="Arial" w:cs="Arial"/>
          </w:rPr>
          <w:delText>o</w:delText>
        </w:r>
        <w:r w:rsidDel="00B1680E">
          <w:rPr>
            <w:rFonts w:ascii="Arial" w:eastAsia="Arial" w:hAnsi="Arial" w:cs="Arial"/>
            <w:spacing w:val="1"/>
          </w:rPr>
          <w:delText>r</w:delText>
        </w:r>
        <w:r w:rsidDel="00B1680E">
          <w:rPr>
            <w:rFonts w:ascii="Arial" w:eastAsia="Arial" w:hAnsi="Arial" w:cs="Arial"/>
            <w:spacing w:val="-4"/>
          </w:rPr>
          <w:delText>i</w:delText>
        </w:r>
        <w:r w:rsidDel="00B1680E">
          <w:rPr>
            <w:rFonts w:ascii="Arial" w:eastAsia="Arial" w:hAnsi="Arial" w:cs="Arial"/>
            <w:spacing w:val="2"/>
          </w:rPr>
          <w:delText>g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</w:rPr>
          <w:delText>nal</w:delText>
        </w:r>
        <w:r w:rsidDel="00B1680E">
          <w:rPr>
            <w:rFonts w:ascii="Arial" w:eastAsia="Arial" w:hAnsi="Arial" w:cs="Arial"/>
            <w:spacing w:val="50"/>
          </w:rPr>
          <w:delText xml:space="preserve"> </w:delText>
        </w:r>
        <w:r w:rsidDel="00B1680E">
          <w:rPr>
            <w:rFonts w:ascii="Arial" w:eastAsia="Arial" w:hAnsi="Arial" w:cs="Arial"/>
            <w:spacing w:val="-2"/>
          </w:rPr>
          <w:delText>r</w:delText>
        </w:r>
        <w:r w:rsidDel="00B1680E">
          <w:rPr>
            <w:rFonts w:ascii="Arial" w:eastAsia="Arial" w:hAnsi="Arial" w:cs="Arial"/>
          </w:rPr>
          <w:delText>e</w:delText>
        </w:r>
        <w:r w:rsidDel="00B1680E">
          <w:rPr>
            <w:rFonts w:ascii="Arial" w:eastAsia="Arial" w:hAnsi="Arial" w:cs="Arial"/>
            <w:spacing w:val="2"/>
          </w:rPr>
          <w:delText>q</w:delText>
        </w:r>
        <w:r w:rsidDel="00B1680E">
          <w:rPr>
            <w:rFonts w:ascii="Arial" w:eastAsia="Arial" w:hAnsi="Arial" w:cs="Arial"/>
          </w:rPr>
          <w:delText>u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  <w:spacing w:val="1"/>
          </w:rPr>
          <w:delText>r</w:delText>
        </w:r>
        <w:r w:rsidDel="00B1680E">
          <w:rPr>
            <w:rFonts w:ascii="Arial" w:eastAsia="Arial" w:hAnsi="Arial" w:cs="Arial"/>
            <w:spacing w:val="-3"/>
          </w:rPr>
          <w:delText>e</w:delText>
        </w:r>
        <w:r w:rsidDel="00B1680E">
          <w:rPr>
            <w:rFonts w:ascii="Arial" w:eastAsia="Arial" w:hAnsi="Arial" w:cs="Arial"/>
            <w:spacing w:val="1"/>
          </w:rPr>
          <w:delText>m</w:delText>
        </w:r>
        <w:r w:rsidDel="00B1680E">
          <w:rPr>
            <w:rFonts w:ascii="Arial" w:eastAsia="Arial" w:hAnsi="Arial" w:cs="Arial"/>
          </w:rPr>
          <w:delText>ent</w:delText>
        </w:r>
        <w:r w:rsidDel="00B1680E">
          <w:rPr>
            <w:rFonts w:ascii="Arial" w:eastAsia="Arial" w:hAnsi="Arial" w:cs="Arial"/>
            <w:spacing w:val="50"/>
          </w:rPr>
          <w:delText xml:space="preserve"> </w:delText>
        </w:r>
        <w:r w:rsidDel="00B1680E">
          <w:rPr>
            <w:rFonts w:ascii="Arial" w:eastAsia="Arial" w:hAnsi="Arial" w:cs="Arial"/>
            <w:spacing w:val="1"/>
          </w:rPr>
          <w:delText>f</w:delText>
        </w:r>
        <w:r w:rsidDel="00B1680E">
          <w:rPr>
            <w:rFonts w:ascii="Arial" w:eastAsia="Arial" w:hAnsi="Arial" w:cs="Arial"/>
          </w:rPr>
          <w:delText>or</w:delText>
        </w:r>
        <w:r w:rsidDel="00B1680E">
          <w:rPr>
            <w:rFonts w:ascii="Arial" w:eastAsia="Arial" w:hAnsi="Arial" w:cs="Arial"/>
            <w:spacing w:val="52"/>
          </w:rPr>
          <w:delText xml:space="preserve"> </w:delText>
        </w:r>
        <w:r w:rsidDel="00B1680E">
          <w:rPr>
            <w:rFonts w:ascii="Arial" w:eastAsia="Arial" w:hAnsi="Arial" w:cs="Arial"/>
            <w:spacing w:val="1"/>
          </w:rPr>
          <w:delText>t</w:delText>
        </w:r>
        <w:r w:rsidDel="00B1680E">
          <w:rPr>
            <w:rFonts w:ascii="Arial" w:eastAsia="Arial" w:hAnsi="Arial" w:cs="Arial"/>
          </w:rPr>
          <w:delText>he</w:delText>
        </w:r>
        <w:r w:rsidDel="00B1680E">
          <w:rPr>
            <w:rFonts w:ascii="Arial" w:eastAsia="Arial" w:hAnsi="Arial" w:cs="Arial"/>
            <w:spacing w:val="49"/>
          </w:rPr>
          <w:delText xml:space="preserve"> </w:delText>
        </w:r>
        <w:r w:rsidDel="00B1680E">
          <w:rPr>
            <w:rFonts w:ascii="Arial" w:eastAsia="Arial" w:hAnsi="Arial" w:cs="Arial"/>
            <w:spacing w:val="1"/>
          </w:rPr>
          <w:delText>tr</w:delText>
        </w:r>
        <w:r w:rsidDel="00B1680E">
          <w:rPr>
            <w:rFonts w:ascii="Arial" w:eastAsia="Arial" w:hAnsi="Arial" w:cs="Arial"/>
          </w:rPr>
          <w:delText>a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  <w:spacing w:val="-3"/>
          </w:rPr>
          <w:delText>n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</w:rPr>
          <w:delText>n</w:delText>
        </w:r>
        <w:r w:rsidDel="00B1680E">
          <w:rPr>
            <w:rFonts w:ascii="Arial" w:eastAsia="Arial" w:hAnsi="Arial" w:cs="Arial"/>
            <w:spacing w:val="2"/>
          </w:rPr>
          <w:delText>g</w:delText>
        </w:r>
        <w:r w:rsidDel="00B1680E">
          <w:rPr>
            <w:rFonts w:ascii="Arial" w:eastAsia="Arial" w:hAnsi="Arial" w:cs="Arial"/>
          </w:rPr>
          <w:delText>.</w:delText>
        </w:r>
        <w:r w:rsidDel="00B1680E">
          <w:rPr>
            <w:rFonts w:ascii="Arial" w:eastAsia="Arial" w:hAnsi="Arial" w:cs="Arial"/>
            <w:spacing w:val="53"/>
          </w:rPr>
          <w:delText xml:space="preserve"> </w:delText>
        </w:r>
        <w:r w:rsidDel="00B1680E">
          <w:rPr>
            <w:rFonts w:ascii="Arial" w:eastAsia="Arial" w:hAnsi="Arial" w:cs="Arial"/>
            <w:spacing w:val="1"/>
          </w:rPr>
          <w:delText>I</w:delText>
        </w:r>
        <w:r w:rsidDel="00B1680E">
          <w:rPr>
            <w:rFonts w:ascii="Arial" w:eastAsia="Arial" w:hAnsi="Arial" w:cs="Arial"/>
          </w:rPr>
          <w:delText>n</w:delText>
        </w:r>
        <w:r w:rsidDel="00B1680E">
          <w:rPr>
            <w:rFonts w:ascii="Arial" w:eastAsia="Arial" w:hAnsi="Arial" w:cs="Arial"/>
            <w:spacing w:val="49"/>
          </w:rPr>
          <w:delText xml:space="preserve"> </w:delText>
        </w:r>
        <w:r w:rsidDel="00B1680E">
          <w:rPr>
            <w:rFonts w:ascii="Arial" w:eastAsia="Arial" w:hAnsi="Arial" w:cs="Arial"/>
            <w:spacing w:val="1"/>
          </w:rPr>
          <w:delText>t</w:delText>
        </w:r>
        <w:r w:rsidDel="00B1680E">
          <w:rPr>
            <w:rFonts w:ascii="Arial" w:eastAsia="Arial" w:hAnsi="Arial" w:cs="Arial"/>
          </w:rPr>
          <w:delText>h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</w:rPr>
          <w:delText>s</w:delText>
        </w:r>
        <w:r w:rsidDel="00B1680E">
          <w:rPr>
            <w:rFonts w:ascii="Arial" w:eastAsia="Arial" w:hAnsi="Arial" w:cs="Arial"/>
            <w:spacing w:val="52"/>
          </w:rPr>
          <w:delText xml:space="preserve"> </w:delText>
        </w:r>
        <w:r w:rsidDel="00B1680E">
          <w:rPr>
            <w:rFonts w:ascii="Arial" w:eastAsia="Arial" w:hAnsi="Arial" w:cs="Arial"/>
          </w:rPr>
          <w:delText>case,</w:delText>
        </w:r>
        <w:r w:rsidDel="00B1680E">
          <w:rPr>
            <w:rFonts w:ascii="Arial" w:eastAsia="Arial" w:hAnsi="Arial" w:cs="Arial"/>
            <w:spacing w:val="53"/>
          </w:rPr>
          <w:delText xml:space="preserve"> </w:delText>
        </w:r>
        <w:r w:rsidDel="00B1680E">
          <w:rPr>
            <w:rFonts w:ascii="Arial" w:eastAsia="Arial" w:hAnsi="Arial" w:cs="Arial"/>
            <w:spacing w:val="-1"/>
          </w:rPr>
          <w:delText>C</w:delText>
        </w:r>
        <w:r w:rsidDel="00B1680E">
          <w:rPr>
            <w:rFonts w:ascii="Arial" w:eastAsia="Arial" w:hAnsi="Arial" w:cs="Arial"/>
          </w:rPr>
          <w:delText>o</w:delText>
        </w:r>
        <w:r w:rsidDel="00B1680E">
          <w:rPr>
            <w:rFonts w:ascii="Arial" w:eastAsia="Arial" w:hAnsi="Arial" w:cs="Arial"/>
            <w:spacing w:val="1"/>
          </w:rPr>
          <w:delText>m</w:delText>
        </w:r>
        <w:r w:rsidDel="00B1680E">
          <w:rPr>
            <w:rFonts w:ascii="Arial" w:eastAsia="Arial" w:hAnsi="Arial" w:cs="Arial"/>
            <w:spacing w:val="-3"/>
          </w:rPr>
          <w:delText>p</w:delText>
        </w:r>
        <w:r w:rsidDel="00B1680E">
          <w:rPr>
            <w:rFonts w:ascii="Arial" w:eastAsia="Arial" w:hAnsi="Arial" w:cs="Arial"/>
          </w:rPr>
          <w:delText>e</w:delText>
        </w:r>
        <w:r w:rsidDel="00B1680E">
          <w:rPr>
            <w:rFonts w:ascii="Arial" w:eastAsia="Arial" w:hAnsi="Arial" w:cs="Arial"/>
            <w:spacing w:val="1"/>
          </w:rPr>
          <w:delText>t</w:delText>
        </w:r>
        <w:r w:rsidDel="00B1680E">
          <w:rPr>
            <w:rFonts w:ascii="Arial" w:eastAsia="Arial" w:hAnsi="Arial" w:cs="Arial"/>
          </w:rPr>
          <w:delText>ent</w:delText>
        </w:r>
        <w:r w:rsidDel="00B1680E">
          <w:rPr>
            <w:rFonts w:ascii="Arial" w:eastAsia="Arial" w:hAnsi="Arial" w:cs="Arial"/>
            <w:spacing w:val="53"/>
          </w:rPr>
          <w:delText xml:space="preserve"> </w:delText>
        </w:r>
        <w:r w:rsidDel="00B1680E">
          <w:rPr>
            <w:rFonts w:ascii="Arial" w:eastAsia="Arial" w:hAnsi="Arial" w:cs="Arial"/>
            <w:spacing w:val="-1"/>
          </w:rPr>
          <w:delText>A</w:delText>
        </w:r>
        <w:r w:rsidDel="00B1680E">
          <w:rPr>
            <w:rFonts w:ascii="Arial" w:eastAsia="Arial" w:hAnsi="Arial" w:cs="Arial"/>
          </w:rPr>
          <w:delText>u</w:delText>
        </w:r>
        <w:r w:rsidDel="00B1680E">
          <w:rPr>
            <w:rFonts w:ascii="Arial" w:eastAsia="Arial" w:hAnsi="Arial" w:cs="Arial"/>
            <w:spacing w:val="1"/>
          </w:rPr>
          <w:delText>t</w:delText>
        </w:r>
        <w:r w:rsidDel="00B1680E">
          <w:rPr>
            <w:rFonts w:ascii="Arial" w:eastAsia="Arial" w:hAnsi="Arial" w:cs="Arial"/>
          </w:rPr>
          <w:delText>h</w:delText>
        </w:r>
        <w:r w:rsidDel="00B1680E">
          <w:rPr>
            <w:rFonts w:ascii="Arial" w:eastAsia="Arial" w:hAnsi="Arial" w:cs="Arial"/>
            <w:spacing w:val="-3"/>
          </w:rPr>
          <w:delText>o</w:delText>
        </w:r>
        <w:r w:rsidDel="00B1680E">
          <w:rPr>
            <w:rFonts w:ascii="Arial" w:eastAsia="Arial" w:hAnsi="Arial" w:cs="Arial"/>
            <w:spacing w:val="1"/>
          </w:rPr>
          <w:delText>r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  <w:spacing w:val="1"/>
          </w:rPr>
          <w:delText>t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</w:rPr>
          <w:delText>es and</w:delText>
        </w:r>
        <w:r w:rsidDel="00B1680E">
          <w:rPr>
            <w:rFonts w:ascii="Arial" w:eastAsia="Arial" w:hAnsi="Arial" w:cs="Arial"/>
            <w:spacing w:val="1"/>
          </w:rPr>
          <w:delText>/</w:delText>
        </w:r>
        <w:r w:rsidDel="00B1680E">
          <w:rPr>
            <w:rFonts w:ascii="Arial" w:eastAsia="Arial" w:hAnsi="Arial" w:cs="Arial"/>
          </w:rPr>
          <w:delText>or</w:delText>
        </w:r>
        <w:r w:rsidDel="00B1680E">
          <w:rPr>
            <w:rFonts w:ascii="Arial" w:eastAsia="Arial" w:hAnsi="Arial" w:cs="Arial"/>
            <w:spacing w:val="4"/>
          </w:rPr>
          <w:delText xml:space="preserve"> </w:delText>
        </w:r>
        <w:r w:rsidDel="00B1680E">
          <w:rPr>
            <w:rFonts w:ascii="Arial" w:eastAsia="Arial" w:hAnsi="Arial" w:cs="Arial"/>
            <w:spacing w:val="-3"/>
          </w:rPr>
          <w:delText>V</w:delText>
        </w:r>
        <w:r w:rsidDel="00B1680E">
          <w:rPr>
            <w:rFonts w:ascii="Arial" w:eastAsia="Arial" w:hAnsi="Arial" w:cs="Arial"/>
            <w:spacing w:val="2"/>
          </w:rPr>
          <w:delText>T</w:delText>
        </w:r>
        <w:r w:rsidDel="00B1680E">
          <w:rPr>
            <w:rFonts w:ascii="Arial" w:eastAsia="Arial" w:hAnsi="Arial" w:cs="Arial"/>
          </w:rPr>
          <w:delText>S</w:delText>
        </w:r>
        <w:r w:rsidDel="00B1680E">
          <w:rPr>
            <w:rFonts w:ascii="Arial" w:eastAsia="Arial" w:hAnsi="Arial" w:cs="Arial"/>
            <w:spacing w:val="2"/>
          </w:rPr>
          <w:delText xml:space="preserve"> </w:delText>
        </w:r>
        <w:r w:rsidDel="00B1680E">
          <w:rPr>
            <w:rFonts w:ascii="Arial" w:eastAsia="Arial" w:hAnsi="Arial" w:cs="Arial"/>
            <w:spacing w:val="-1"/>
          </w:rPr>
          <w:delText>A</w:delText>
        </w:r>
        <w:r w:rsidDel="00B1680E">
          <w:rPr>
            <w:rFonts w:ascii="Arial" w:eastAsia="Arial" w:hAnsi="Arial" w:cs="Arial"/>
          </w:rPr>
          <w:delText>u</w:delText>
        </w:r>
        <w:r w:rsidDel="00B1680E">
          <w:rPr>
            <w:rFonts w:ascii="Arial" w:eastAsia="Arial" w:hAnsi="Arial" w:cs="Arial"/>
            <w:spacing w:val="1"/>
          </w:rPr>
          <w:delText>t</w:delText>
        </w:r>
        <w:r w:rsidDel="00B1680E">
          <w:rPr>
            <w:rFonts w:ascii="Arial" w:eastAsia="Arial" w:hAnsi="Arial" w:cs="Arial"/>
          </w:rPr>
          <w:delText>h</w:delText>
        </w:r>
        <w:r w:rsidDel="00B1680E">
          <w:rPr>
            <w:rFonts w:ascii="Arial" w:eastAsia="Arial" w:hAnsi="Arial" w:cs="Arial"/>
            <w:spacing w:val="-3"/>
          </w:rPr>
          <w:delText>o</w:delText>
        </w:r>
        <w:r w:rsidDel="00B1680E">
          <w:rPr>
            <w:rFonts w:ascii="Arial" w:eastAsia="Arial" w:hAnsi="Arial" w:cs="Arial"/>
            <w:spacing w:val="1"/>
          </w:rPr>
          <w:delText>r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  <w:spacing w:val="1"/>
          </w:rPr>
          <w:delText>t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</w:rPr>
          <w:delText>es</w:delText>
        </w:r>
        <w:r w:rsidDel="00B1680E">
          <w:rPr>
            <w:rFonts w:ascii="Arial" w:eastAsia="Arial" w:hAnsi="Arial" w:cs="Arial"/>
            <w:spacing w:val="3"/>
          </w:rPr>
          <w:delText xml:space="preserve"> </w:delText>
        </w:r>
        <w:r w:rsidDel="00B1680E">
          <w:rPr>
            <w:rFonts w:ascii="Arial" w:eastAsia="Arial" w:hAnsi="Arial" w:cs="Arial"/>
            <w:spacing w:val="-2"/>
          </w:rPr>
          <w:delText>s</w:delText>
        </w:r>
        <w:r w:rsidDel="00B1680E">
          <w:rPr>
            <w:rFonts w:ascii="Arial" w:eastAsia="Arial" w:hAnsi="Arial" w:cs="Arial"/>
          </w:rPr>
          <w:delText>hou</w:delText>
        </w:r>
        <w:r w:rsidDel="00B1680E">
          <w:rPr>
            <w:rFonts w:ascii="Arial" w:eastAsia="Arial" w:hAnsi="Arial" w:cs="Arial"/>
            <w:spacing w:val="-1"/>
          </w:rPr>
          <w:delText>l</w:delText>
        </w:r>
        <w:r w:rsidDel="00B1680E">
          <w:rPr>
            <w:rFonts w:ascii="Arial" w:eastAsia="Arial" w:hAnsi="Arial" w:cs="Arial"/>
          </w:rPr>
          <w:delText>d</w:delText>
        </w:r>
        <w:r w:rsidDel="00B1680E">
          <w:rPr>
            <w:rFonts w:ascii="Arial" w:eastAsia="Arial" w:hAnsi="Arial" w:cs="Arial"/>
            <w:spacing w:val="3"/>
          </w:rPr>
          <w:delText xml:space="preserve"> </w:delText>
        </w:r>
        <w:r w:rsidDel="00B1680E">
          <w:rPr>
            <w:rFonts w:ascii="Arial" w:eastAsia="Arial" w:hAnsi="Arial" w:cs="Arial"/>
            <w:spacing w:val="1"/>
          </w:rPr>
          <w:delText>r</w:delText>
        </w:r>
        <w:r w:rsidDel="00B1680E">
          <w:rPr>
            <w:rFonts w:ascii="Arial" w:eastAsia="Arial" w:hAnsi="Arial" w:cs="Arial"/>
          </w:rPr>
          <w:delText>e</w:delText>
        </w:r>
        <w:r w:rsidDel="00B1680E">
          <w:rPr>
            <w:rFonts w:ascii="Arial" w:eastAsia="Arial" w:hAnsi="Arial" w:cs="Arial"/>
            <w:spacing w:val="-2"/>
          </w:rPr>
          <w:delText>v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  <w:spacing w:val="2"/>
          </w:rPr>
          <w:delText>e</w:delText>
        </w:r>
        <w:r w:rsidDel="00B1680E">
          <w:rPr>
            <w:rFonts w:ascii="Arial" w:eastAsia="Arial" w:hAnsi="Arial" w:cs="Arial"/>
          </w:rPr>
          <w:delText xml:space="preserve">w </w:delText>
        </w:r>
        <w:r w:rsidDel="00B1680E">
          <w:rPr>
            <w:rFonts w:ascii="Arial" w:eastAsia="Arial" w:hAnsi="Arial" w:cs="Arial"/>
            <w:spacing w:val="1"/>
          </w:rPr>
          <w:delText>t</w:delText>
        </w:r>
        <w:r w:rsidDel="00B1680E">
          <w:rPr>
            <w:rFonts w:ascii="Arial" w:eastAsia="Arial" w:hAnsi="Arial" w:cs="Arial"/>
          </w:rPr>
          <w:delText>he</w:delText>
        </w:r>
        <w:r w:rsidDel="00B1680E">
          <w:rPr>
            <w:rFonts w:ascii="Arial" w:eastAsia="Arial" w:hAnsi="Arial" w:cs="Arial"/>
            <w:spacing w:val="3"/>
          </w:rPr>
          <w:delText xml:space="preserve"> </w:delText>
        </w:r>
        <w:r w:rsidDel="00B1680E">
          <w:rPr>
            <w:rFonts w:ascii="Arial" w:eastAsia="Arial" w:hAnsi="Arial" w:cs="Arial"/>
          </w:rPr>
          <w:delText>c</w:delText>
        </w:r>
        <w:r w:rsidDel="00B1680E">
          <w:rPr>
            <w:rFonts w:ascii="Arial" w:eastAsia="Arial" w:hAnsi="Arial" w:cs="Arial"/>
            <w:spacing w:val="1"/>
          </w:rPr>
          <w:delText>r</w:delText>
        </w:r>
        <w:r w:rsidDel="00B1680E">
          <w:rPr>
            <w:rFonts w:ascii="Arial" w:eastAsia="Arial" w:hAnsi="Arial" w:cs="Arial"/>
          </w:rPr>
          <w:delText>eden</w:delText>
        </w:r>
        <w:r w:rsidDel="00B1680E">
          <w:rPr>
            <w:rFonts w:ascii="Arial" w:eastAsia="Arial" w:hAnsi="Arial" w:cs="Arial"/>
            <w:spacing w:val="1"/>
          </w:rPr>
          <w:delText>t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</w:rPr>
          <w:delText>a</w:delText>
        </w:r>
        <w:r w:rsidDel="00B1680E">
          <w:rPr>
            <w:rFonts w:ascii="Arial" w:eastAsia="Arial" w:hAnsi="Arial" w:cs="Arial"/>
            <w:spacing w:val="-1"/>
          </w:rPr>
          <w:delText>l</w:delText>
        </w:r>
        <w:r w:rsidDel="00B1680E">
          <w:rPr>
            <w:rFonts w:ascii="Arial" w:eastAsia="Arial" w:hAnsi="Arial" w:cs="Arial"/>
          </w:rPr>
          <w:delText>s</w:delText>
        </w:r>
        <w:r w:rsidDel="00B1680E">
          <w:rPr>
            <w:rFonts w:ascii="Arial" w:eastAsia="Arial" w:hAnsi="Arial" w:cs="Arial"/>
            <w:spacing w:val="3"/>
          </w:rPr>
          <w:delText xml:space="preserve"> </w:delText>
        </w:r>
        <w:r w:rsidDel="00B1680E">
          <w:rPr>
            <w:rFonts w:ascii="Arial" w:eastAsia="Arial" w:hAnsi="Arial" w:cs="Arial"/>
          </w:rPr>
          <w:delText>of</w:delText>
        </w:r>
        <w:r w:rsidDel="00B1680E">
          <w:rPr>
            <w:rFonts w:ascii="Arial" w:eastAsia="Arial" w:hAnsi="Arial" w:cs="Arial"/>
            <w:spacing w:val="6"/>
          </w:rPr>
          <w:delText xml:space="preserve"> </w:delText>
        </w:r>
        <w:r w:rsidDel="00B1680E">
          <w:rPr>
            <w:rFonts w:ascii="Arial" w:eastAsia="Arial" w:hAnsi="Arial" w:cs="Arial"/>
            <w:spacing w:val="1"/>
          </w:rPr>
          <w:delText>t</w:delText>
        </w:r>
        <w:r w:rsidDel="00B1680E">
          <w:rPr>
            <w:rFonts w:ascii="Arial" w:eastAsia="Arial" w:hAnsi="Arial" w:cs="Arial"/>
          </w:rPr>
          <w:delText>he</w:delText>
        </w:r>
        <w:r w:rsidDel="00B1680E">
          <w:rPr>
            <w:rFonts w:ascii="Arial" w:eastAsia="Arial" w:hAnsi="Arial" w:cs="Arial"/>
            <w:spacing w:val="3"/>
          </w:rPr>
          <w:delText xml:space="preserve"> </w:delText>
        </w:r>
        <w:r w:rsidDel="00B1680E">
          <w:rPr>
            <w:rFonts w:ascii="Arial" w:eastAsia="Arial" w:hAnsi="Arial" w:cs="Arial"/>
          </w:rPr>
          <w:delText>n</w:delText>
        </w:r>
        <w:r w:rsidDel="00B1680E">
          <w:rPr>
            <w:rFonts w:ascii="Arial" w:eastAsia="Arial" w:hAnsi="Arial" w:cs="Arial"/>
            <w:spacing w:val="-3"/>
          </w:rPr>
          <w:delText>o</w:delText>
        </w:r>
        <w:r w:rsidDel="00B1680E">
          <w:rPr>
            <w:rFonts w:ascii="Arial" w:eastAsia="Arial" w:hAnsi="Arial" w:cs="Arial"/>
            <w:spacing w:val="1"/>
          </w:rPr>
          <w:delText>m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</w:rPr>
          <w:delText>na</w:delText>
        </w:r>
        <w:r w:rsidDel="00B1680E">
          <w:rPr>
            <w:rFonts w:ascii="Arial" w:eastAsia="Arial" w:hAnsi="Arial" w:cs="Arial"/>
            <w:spacing w:val="1"/>
          </w:rPr>
          <w:delText>t</w:delText>
        </w:r>
        <w:r w:rsidDel="00B1680E">
          <w:rPr>
            <w:rFonts w:ascii="Arial" w:eastAsia="Arial" w:hAnsi="Arial" w:cs="Arial"/>
          </w:rPr>
          <w:delText>ed</w:delText>
        </w:r>
        <w:r w:rsidDel="00B1680E">
          <w:rPr>
            <w:rFonts w:ascii="Arial" w:eastAsia="Arial" w:hAnsi="Arial" w:cs="Arial"/>
            <w:spacing w:val="3"/>
          </w:rPr>
          <w:delText xml:space="preserve"> 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</w:rPr>
          <w:delText>n</w:delText>
        </w:r>
        <w:r w:rsidDel="00B1680E">
          <w:rPr>
            <w:rFonts w:ascii="Arial" w:eastAsia="Arial" w:hAnsi="Arial" w:cs="Arial"/>
            <w:spacing w:val="-2"/>
          </w:rPr>
          <w:delText>s</w:delText>
        </w:r>
        <w:r w:rsidDel="00B1680E">
          <w:rPr>
            <w:rFonts w:ascii="Arial" w:eastAsia="Arial" w:hAnsi="Arial" w:cs="Arial"/>
            <w:spacing w:val="1"/>
          </w:rPr>
          <w:delText>tr</w:delText>
        </w:r>
        <w:r w:rsidDel="00B1680E">
          <w:rPr>
            <w:rFonts w:ascii="Arial" w:eastAsia="Arial" w:hAnsi="Arial" w:cs="Arial"/>
          </w:rPr>
          <w:delText>u</w:delText>
        </w:r>
        <w:r w:rsidDel="00B1680E">
          <w:rPr>
            <w:rFonts w:ascii="Arial" w:eastAsia="Arial" w:hAnsi="Arial" w:cs="Arial"/>
            <w:spacing w:val="-2"/>
          </w:rPr>
          <w:delText>c</w:delText>
        </w:r>
        <w:r w:rsidDel="00B1680E">
          <w:rPr>
            <w:rFonts w:ascii="Arial" w:eastAsia="Arial" w:hAnsi="Arial" w:cs="Arial"/>
            <w:spacing w:val="1"/>
          </w:rPr>
          <w:delText>t</w:delText>
        </w:r>
        <w:r w:rsidDel="00B1680E">
          <w:rPr>
            <w:rFonts w:ascii="Arial" w:eastAsia="Arial" w:hAnsi="Arial" w:cs="Arial"/>
          </w:rPr>
          <w:delText>o</w:delText>
        </w:r>
        <w:r w:rsidDel="00B1680E">
          <w:rPr>
            <w:rFonts w:ascii="Arial" w:eastAsia="Arial" w:hAnsi="Arial" w:cs="Arial"/>
            <w:spacing w:val="-2"/>
          </w:rPr>
          <w:delText>r</w:delText>
        </w:r>
        <w:r w:rsidDel="00B1680E">
          <w:rPr>
            <w:rFonts w:ascii="Arial" w:eastAsia="Arial" w:hAnsi="Arial" w:cs="Arial"/>
            <w:spacing w:val="1"/>
          </w:rPr>
          <w:delText>(</w:delText>
        </w:r>
        <w:r w:rsidDel="00B1680E">
          <w:rPr>
            <w:rFonts w:ascii="Arial" w:eastAsia="Arial" w:hAnsi="Arial" w:cs="Arial"/>
          </w:rPr>
          <w:delText>s)</w:delText>
        </w:r>
        <w:r w:rsidDel="00B1680E">
          <w:rPr>
            <w:rFonts w:ascii="Arial" w:eastAsia="Arial" w:hAnsi="Arial" w:cs="Arial"/>
            <w:spacing w:val="6"/>
          </w:rPr>
          <w:delText xml:space="preserve"> </w:delText>
        </w:r>
        <w:r w:rsidDel="00B1680E">
          <w:rPr>
            <w:rFonts w:ascii="Arial" w:eastAsia="Arial" w:hAnsi="Arial" w:cs="Arial"/>
          </w:rPr>
          <w:delText>b</w:delText>
        </w:r>
        <w:r w:rsidDel="00B1680E">
          <w:rPr>
            <w:rFonts w:ascii="Arial" w:eastAsia="Arial" w:hAnsi="Arial" w:cs="Arial"/>
            <w:spacing w:val="-3"/>
          </w:rPr>
          <w:delText>e</w:delText>
        </w:r>
        <w:r w:rsidDel="00B1680E">
          <w:rPr>
            <w:rFonts w:ascii="Arial" w:eastAsia="Arial" w:hAnsi="Arial" w:cs="Arial"/>
            <w:spacing w:val="1"/>
          </w:rPr>
          <w:delText>f</w:delText>
        </w:r>
        <w:r w:rsidDel="00B1680E">
          <w:rPr>
            <w:rFonts w:ascii="Arial" w:eastAsia="Arial" w:hAnsi="Arial" w:cs="Arial"/>
          </w:rPr>
          <w:delText>o</w:delText>
        </w:r>
        <w:r w:rsidDel="00B1680E">
          <w:rPr>
            <w:rFonts w:ascii="Arial" w:eastAsia="Arial" w:hAnsi="Arial" w:cs="Arial"/>
            <w:spacing w:val="-2"/>
          </w:rPr>
          <w:delText>r</w:delText>
        </w:r>
        <w:r w:rsidDel="00B1680E">
          <w:rPr>
            <w:rFonts w:ascii="Arial" w:eastAsia="Arial" w:hAnsi="Arial" w:cs="Arial"/>
          </w:rPr>
          <w:delText xml:space="preserve">e </w:delText>
        </w:r>
        <w:r w:rsidDel="00B1680E">
          <w:rPr>
            <w:rFonts w:ascii="Arial" w:eastAsia="Arial" w:hAnsi="Arial" w:cs="Arial"/>
            <w:spacing w:val="1"/>
          </w:rPr>
          <w:delText>t</w:delText>
        </w:r>
        <w:r w:rsidDel="00B1680E">
          <w:rPr>
            <w:rFonts w:ascii="Arial" w:eastAsia="Arial" w:hAnsi="Arial" w:cs="Arial"/>
          </w:rPr>
          <w:delText>he</w:delText>
        </w:r>
        <w:r w:rsidDel="00B1680E">
          <w:rPr>
            <w:rFonts w:ascii="Arial" w:eastAsia="Arial" w:hAnsi="Arial" w:cs="Arial"/>
            <w:spacing w:val="1"/>
          </w:rPr>
          <w:delText xml:space="preserve"> </w:delText>
        </w:r>
        <w:r w:rsidDel="00B1680E">
          <w:rPr>
            <w:rFonts w:ascii="Arial" w:eastAsia="Arial" w:hAnsi="Arial" w:cs="Arial"/>
            <w:spacing w:val="-3"/>
          </w:rPr>
          <w:delText>p</w:delText>
        </w:r>
        <w:r w:rsidDel="00B1680E">
          <w:rPr>
            <w:rFonts w:ascii="Arial" w:eastAsia="Arial" w:hAnsi="Arial" w:cs="Arial"/>
            <w:spacing w:val="1"/>
          </w:rPr>
          <w:delText>r</w:delText>
        </w:r>
        <w:r w:rsidDel="00B1680E">
          <w:rPr>
            <w:rFonts w:ascii="Arial" w:eastAsia="Arial" w:hAnsi="Arial" w:cs="Arial"/>
            <w:spacing w:val="-3"/>
          </w:rPr>
          <w:delText>o</w:delText>
        </w:r>
        <w:r w:rsidDel="00B1680E">
          <w:rPr>
            <w:rFonts w:ascii="Arial" w:eastAsia="Arial" w:hAnsi="Arial" w:cs="Arial"/>
            <w:spacing w:val="2"/>
          </w:rPr>
          <w:delText>g</w:delText>
        </w:r>
        <w:r w:rsidDel="00B1680E">
          <w:rPr>
            <w:rFonts w:ascii="Arial" w:eastAsia="Arial" w:hAnsi="Arial" w:cs="Arial"/>
            <w:spacing w:val="1"/>
          </w:rPr>
          <w:delText>r</w:delText>
        </w:r>
        <w:r w:rsidDel="00B1680E">
          <w:rPr>
            <w:rFonts w:ascii="Arial" w:eastAsia="Arial" w:hAnsi="Arial" w:cs="Arial"/>
            <w:spacing w:val="-3"/>
          </w:rPr>
          <w:delText>a</w:delText>
        </w:r>
        <w:r w:rsidDel="00B1680E">
          <w:rPr>
            <w:rFonts w:ascii="Arial" w:eastAsia="Arial" w:hAnsi="Arial" w:cs="Arial"/>
            <w:spacing w:val="1"/>
          </w:rPr>
          <w:delText>mm</w:delText>
        </w:r>
        <w:r w:rsidDel="00B1680E">
          <w:rPr>
            <w:rFonts w:ascii="Arial" w:eastAsia="Arial" w:hAnsi="Arial" w:cs="Arial"/>
          </w:rPr>
          <w:delText>e</w:delText>
        </w:r>
        <w:r w:rsidDel="00B1680E">
          <w:rPr>
            <w:rFonts w:ascii="Arial" w:eastAsia="Arial" w:hAnsi="Arial" w:cs="Arial"/>
            <w:spacing w:val="-2"/>
          </w:rPr>
          <w:delText xml:space="preserve"> </w:delText>
        </w:r>
        <w:r w:rsidDel="00B1680E">
          <w:rPr>
            <w:rFonts w:ascii="Arial" w:eastAsia="Arial" w:hAnsi="Arial" w:cs="Arial"/>
            <w:spacing w:val="-3"/>
          </w:rPr>
          <w:delText>o</w:delText>
        </w:r>
        <w:r w:rsidDel="00B1680E">
          <w:rPr>
            <w:rFonts w:ascii="Arial" w:eastAsia="Arial" w:hAnsi="Arial" w:cs="Arial"/>
          </w:rPr>
          <w:delText>f</w:delText>
        </w:r>
        <w:r w:rsidDel="00B1680E">
          <w:rPr>
            <w:rFonts w:ascii="Arial" w:eastAsia="Arial" w:hAnsi="Arial" w:cs="Arial"/>
            <w:spacing w:val="2"/>
          </w:rPr>
          <w:delText xml:space="preserve"> </w:delText>
        </w:r>
        <w:r w:rsidDel="00B1680E">
          <w:rPr>
            <w:rFonts w:ascii="Arial" w:eastAsia="Arial" w:hAnsi="Arial" w:cs="Arial"/>
          </w:rPr>
          <w:delText>ada</w:delText>
        </w:r>
        <w:r w:rsidDel="00B1680E">
          <w:rPr>
            <w:rFonts w:ascii="Arial" w:eastAsia="Arial" w:hAnsi="Arial" w:cs="Arial"/>
            <w:spacing w:val="-3"/>
          </w:rPr>
          <w:delText>p</w:delText>
        </w:r>
        <w:r w:rsidDel="00B1680E">
          <w:rPr>
            <w:rFonts w:ascii="Arial" w:eastAsia="Arial" w:hAnsi="Arial" w:cs="Arial"/>
            <w:spacing w:val="-1"/>
          </w:rPr>
          <w:delText>t</w:delText>
        </w:r>
        <w:r w:rsidDel="00B1680E">
          <w:rPr>
            <w:rFonts w:ascii="Arial" w:eastAsia="Arial" w:hAnsi="Arial" w:cs="Arial"/>
          </w:rPr>
          <w:delText>a</w:delText>
        </w:r>
        <w:r w:rsidDel="00B1680E">
          <w:rPr>
            <w:rFonts w:ascii="Arial" w:eastAsia="Arial" w:hAnsi="Arial" w:cs="Arial"/>
            <w:spacing w:val="1"/>
          </w:rPr>
          <w:delText>t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</w:rPr>
          <w:delText>on</w:delText>
        </w:r>
        <w:r w:rsidDel="00B1680E">
          <w:rPr>
            <w:rFonts w:ascii="Arial" w:eastAsia="Arial" w:hAnsi="Arial" w:cs="Arial"/>
            <w:spacing w:val="1"/>
          </w:rPr>
          <w:delText xml:space="preserve"> </w:delText>
        </w:r>
        <w:r w:rsidDel="00B1680E">
          <w:rPr>
            <w:rFonts w:ascii="Arial" w:eastAsia="Arial" w:hAnsi="Arial" w:cs="Arial"/>
            <w:spacing w:val="-1"/>
          </w:rPr>
          <w:delText>t</w:delText>
        </w:r>
        <w:r w:rsidDel="00B1680E">
          <w:rPr>
            <w:rFonts w:ascii="Arial" w:eastAsia="Arial" w:hAnsi="Arial" w:cs="Arial"/>
            <w:spacing w:val="1"/>
          </w:rPr>
          <w:delText>r</w:delText>
        </w:r>
        <w:r w:rsidDel="00B1680E">
          <w:rPr>
            <w:rFonts w:ascii="Arial" w:eastAsia="Arial" w:hAnsi="Arial" w:cs="Arial"/>
          </w:rPr>
          <w:delText>a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</w:rPr>
          <w:delText>n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</w:rPr>
          <w:delText>ng</w:delText>
        </w:r>
        <w:r w:rsidDel="00B1680E">
          <w:rPr>
            <w:rFonts w:ascii="Arial" w:eastAsia="Arial" w:hAnsi="Arial" w:cs="Arial"/>
            <w:spacing w:val="1"/>
          </w:rPr>
          <w:delText xml:space="preserve"> </w:delText>
        </w:r>
        <w:r w:rsidDel="00B1680E">
          <w:rPr>
            <w:rFonts w:ascii="Arial" w:eastAsia="Arial" w:hAnsi="Arial" w:cs="Arial"/>
          </w:rPr>
          <w:delText>co</w:delText>
        </w:r>
        <w:r w:rsidDel="00B1680E">
          <w:rPr>
            <w:rFonts w:ascii="Arial" w:eastAsia="Arial" w:hAnsi="Arial" w:cs="Arial"/>
            <w:spacing w:val="-2"/>
          </w:rPr>
          <w:delText>m</w:delText>
        </w:r>
        <w:r w:rsidDel="00B1680E">
          <w:rPr>
            <w:rFonts w:ascii="Arial" w:eastAsia="Arial" w:hAnsi="Arial" w:cs="Arial"/>
            <w:spacing w:val="1"/>
          </w:rPr>
          <w:delText>m</w:delText>
        </w:r>
        <w:r w:rsidDel="00B1680E">
          <w:rPr>
            <w:rFonts w:ascii="Arial" w:eastAsia="Arial" w:hAnsi="Arial" w:cs="Arial"/>
          </w:rPr>
          <w:delText>enc</w:delText>
        </w:r>
        <w:r w:rsidDel="00B1680E">
          <w:rPr>
            <w:rFonts w:ascii="Arial" w:eastAsia="Arial" w:hAnsi="Arial" w:cs="Arial"/>
            <w:spacing w:val="-3"/>
          </w:rPr>
          <w:delText>e</w:delText>
        </w:r>
        <w:r w:rsidDel="00B1680E">
          <w:rPr>
            <w:rFonts w:ascii="Arial" w:eastAsia="Arial" w:hAnsi="Arial" w:cs="Arial"/>
          </w:rPr>
          <w:delText>s.</w:delText>
        </w:r>
      </w:del>
    </w:p>
    <w:p w:rsidR="00514D7B" w:rsidDel="00B1680E" w:rsidRDefault="00514D7B">
      <w:pPr>
        <w:spacing w:before="5" w:after="0" w:line="260" w:lineRule="exact"/>
        <w:rPr>
          <w:del w:id="279" w:author="Kerrie Abercrombie" w:date="2016-02-25T11:17:00Z"/>
          <w:sz w:val="26"/>
          <w:szCs w:val="26"/>
        </w:rPr>
      </w:pPr>
    </w:p>
    <w:p w:rsidR="00514D7B" w:rsidDel="00B1680E" w:rsidRDefault="007B3FBD">
      <w:pPr>
        <w:tabs>
          <w:tab w:val="left" w:pos="860"/>
        </w:tabs>
        <w:spacing w:after="0" w:line="240" w:lineRule="auto"/>
        <w:ind w:left="513" w:right="-20"/>
        <w:rPr>
          <w:del w:id="280" w:author="Kerrie Abercrombie" w:date="2016-02-25T11:17:00Z"/>
          <w:rFonts w:ascii="Arial" w:eastAsia="Arial" w:hAnsi="Arial" w:cs="Arial"/>
        </w:rPr>
      </w:pPr>
      <w:del w:id="281" w:author="Kerrie Abercrombie" w:date="2016-02-25T11:17:00Z">
        <w:r w:rsidDel="00B1680E">
          <w:rPr>
            <w:rFonts w:ascii="Times New Roman" w:eastAsia="Times New Roman" w:hAnsi="Times New Roman" w:cs="Times New Roman"/>
            <w:w w:val="131"/>
          </w:rPr>
          <w:delText>•</w:delText>
        </w:r>
        <w:r w:rsidDel="00B1680E">
          <w:rPr>
            <w:rFonts w:ascii="Times New Roman" w:eastAsia="Times New Roman" w:hAnsi="Times New Roman" w:cs="Times New Roman"/>
          </w:rPr>
          <w:tab/>
        </w:r>
        <w:r w:rsidDel="00B1680E">
          <w:rPr>
            <w:rFonts w:ascii="Arial" w:eastAsia="Arial" w:hAnsi="Arial" w:cs="Arial"/>
            <w:b/>
            <w:bCs/>
            <w:spacing w:val="-1"/>
          </w:rPr>
          <w:delText>U</w:delText>
        </w:r>
        <w:r w:rsidDel="00B1680E">
          <w:rPr>
            <w:rFonts w:ascii="Arial" w:eastAsia="Arial" w:hAnsi="Arial" w:cs="Arial"/>
            <w:b/>
            <w:bCs/>
          </w:rPr>
          <w:delText>pda</w:delText>
        </w:r>
        <w:r w:rsidDel="00B1680E">
          <w:rPr>
            <w:rFonts w:ascii="Arial" w:eastAsia="Arial" w:hAnsi="Arial" w:cs="Arial"/>
            <w:b/>
            <w:bCs/>
            <w:spacing w:val="1"/>
          </w:rPr>
          <w:delText>ti</w:delText>
        </w:r>
        <w:r w:rsidDel="00B1680E">
          <w:rPr>
            <w:rFonts w:ascii="Arial" w:eastAsia="Arial" w:hAnsi="Arial" w:cs="Arial"/>
            <w:b/>
            <w:bCs/>
          </w:rPr>
          <w:delText>ng</w:delText>
        </w:r>
        <w:r w:rsidDel="00B1680E">
          <w:rPr>
            <w:rFonts w:ascii="Arial" w:eastAsia="Arial" w:hAnsi="Arial" w:cs="Arial"/>
            <w:b/>
            <w:bCs/>
            <w:spacing w:val="25"/>
          </w:rPr>
          <w:delText xml:space="preserve"> </w:delText>
        </w:r>
        <w:r w:rsidDel="00B1680E">
          <w:rPr>
            <w:rFonts w:ascii="Arial" w:eastAsia="Arial" w:hAnsi="Arial" w:cs="Arial"/>
            <w:b/>
            <w:bCs/>
            <w:spacing w:val="1"/>
          </w:rPr>
          <w:delText>t</w:delText>
        </w:r>
        <w:r w:rsidDel="00B1680E">
          <w:rPr>
            <w:rFonts w:ascii="Arial" w:eastAsia="Arial" w:hAnsi="Arial" w:cs="Arial"/>
            <w:b/>
            <w:bCs/>
          </w:rPr>
          <w:delText>r</w:delText>
        </w:r>
        <w:r w:rsidDel="00B1680E">
          <w:rPr>
            <w:rFonts w:ascii="Arial" w:eastAsia="Arial" w:hAnsi="Arial" w:cs="Arial"/>
            <w:b/>
            <w:bCs/>
            <w:spacing w:val="-3"/>
          </w:rPr>
          <w:delText>a</w:delText>
        </w:r>
        <w:r w:rsidDel="00B1680E">
          <w:rPr>
            <w:rFonts w:ascii="Arial" w:eastAsia="Arial" w:hAnsi="Arial" w:cs="Arial"/>
            <w:b/>
            <w:bCs/>
            <w:spacing w:val="1"/>
          </w:rPr>
          <w:delText>i</w:delText>
        </w:r>
        <w:r w:rsidDel="00B1680E">
          <w:rPr>
            <w:rFonts w:ascii="Arial" w:eastAsia="Arial" w:hAnsi="Arial" w:cs="Arial"/>
            <w:b/>
            <w:bCs/>
          </w:rPr>
          <w:delText>n</w:delText>
        </w:r>
        <w:r w:rsidDel="00B1680E">
          <w:rPr>
            <w:rFonts w:ascii="Arial" w:eastAsia="Arial" w:hAnsi="Arial" w:cs="Arial"/>
            <w:b/>
            <w:bCs/>
            <w:spacing w:val="1"/>
          </w:rPr>
          <w:delText>i</w:delText>
        </w:r>
        <w:r w:rsidDel="00B1680E">
          <w:rPr>
            <w:rFonts w:ascii="Arial" w:eastAsia="Arial" w:hAnsi="Arial" w:cs="Arial"/>
            <w:b/>
            <w:bCs/>
          </w:rPr>
          <w:delText>ng</w:delText>
        </w:r>
        <w:r w:rsidDel="00B1680E">
          <w:rPr>
            <w:rFonts w:ascii="Arial" w:eastAsia="Arial" w:hAnsi="Arial" w:cs="Arial"/>
            <w:b/>
            <w:bCs/>
            <w:spacing w:val="25"/>
          </w:rPr>
          <w:delText xml:space="preserve"> </w:delText>
        </w:r>
        <w:r w:rsidDel="00B1680E">
          <w:rPr>
            <w:rFonts w:ascii="Arial" w:eastAsia="Arial" w:hAnsi="Arial" w:cs="Arial"/>
          </w:rPr>
          <w:delText>–</w:delText>
        </w:r>
        <w:r w:rsidDel="00B1680E">
          <w:rPr>
            <w:rFonts w:ascii="Arial" w:eastAsia="Arial" w:hAnsi="Arial" w:cs="Arial"/>
            <w:spacing w:val="25"/>
          </w:rPr>
          <w:delText xml:space="preserve"> </w:delText>
        </w:r>
        <w:r w:rsidDel="00B1680E">
          <w:rPr>
            <w:rFonts w:ascii="Arial" w:eastAsia="Arial" w:hAnsi="Arial" w:cs="Arial"/>
            <w:spacing w:val="1"/>
          </w:rPr>
          <w:delText>I</w:delText>
        </w:r>
        <w:r w:rsidDel="00B1680E">
          <w:rPr>
            <w:rFonts w:ascii="Arial" w:eastAsia="Arial" w:hAnsi="Arial" w:cs="Arial"/>
            <w:spacing w:val="-3"/>
          </w:rPr>
          <w:delText>A</w:delText>
        </w:r>
        <w:r w:rsidDel="00B1680E">
          <w:rPr>
            <w:rFonts w:ascii="Arial" w:eastAsia="Arial" w:hAnsi="Arial" w:cs="Arial"/>
          </w:rPr>
          <w:delText>LA</w:delText>
        </w:r>
        <w:r w:rsidDel="00B1680E">
          <w:rPr>
            <w:rFonts w:ascii="Arial" w:eastAsia="Arial" w:hAnsi="Arial" w:cs="Arial"/>
            <w:spacing w:val="24"/>
          </w:rPr>
          <w:delText xml:space="preserve"> </w:delText>
        </w:r>
        <w:r w:rsidDel="00B1680E">
          <w:rPr>
            <w:rFonts w:ascii="Arial" w:eastAsia="Arial" w:hAnsi="Arial" w:cs="Arial"/>
            <w:spacing w:val="1"/>
          </w:rPr>
          <w:delText>G</w:delText>
        </w:r>
        <w:r w:rsidDel="00B1680E">
          <w:rPr>
            <w:rFonts w:ascii="Arial" w:eastAsia="Arial" w:hAnsi="Arial" w:cs="Arial"/>
          </w:rPr>
          <w:delText>u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</w:rPr>
          <w:delText>de</w:delText>
        </w:r>
        <w:r w:rsidDel="00B1680E">
          <w:rPr>
            <w:rFonts w:ascii="Arial" w:eastAsia="Arial" w:hAnsi="Arial" w:cs="Arial"/>
            <w:spacing w:val="-1"/>
          </w:rPr>
          <w:delText>li</w:delText>
        </w:r>
        <w:r w:rsidDel="00B1680E">
          <w:rPr>
            <w:rFonts w:ascii="Arial" w:eastAsia="Arial" w:hAnsi="Arial" w:cs="Arial"/>
          </w:rPr>
          <w:delText>ne</w:delText>
        </w:r>
        <w:r w:rsidDel="00B1680E">
          <w:rPr>
            <w:rFonts w:ascii="Arial" w:eastAsia="Arial" w:hAnsi="Arial" w:cs="Arial"/>
            <w:spacing w:val="25"/>
          </w:rPr>
          <w:delText xml:space="preserve"> </w:delText>
        </w:r>
        <w:r w:rsidDel="00B1680E">
          <w:rPr>
            <w:rFonts w:ascii="Arial" w:eastAsia="Arial" w:hAnsi="Arial" w:cs="Arial"/>
          </w:rPr>
          <w:delText>1103</w:delText>
        </w:r>
        <w:r w:rsidDel="00B1680E">
          <w:rPr>
            <w:rFonts w:ascii="Arial" w:eastAsia="Arial" w:hAnsi="Arial" w:cs="Arial"/>
            <w:spacing w:val="25"/>
          </w:rPr>
          <w:delText xml:space="preserve"> </w:delText>
        </w:r>
        <w:r w:rsidDel="00B1680E">
          <w:rPr>
            <w:rFonts w:ascii="Arial" w:eastAsia="Arial" w:hAnsi="Arial" w:cs="Arial"/>
          </w:rPr>
          <w:delText>on</w:delText>
        </w:r>
        <w:r w:rsidDel="00B1680E">
          <w:rPr>
            <w:rFonts w:ascii="Arial" w:eastAsia="Arial" w:hAnsi="Arial" w:cs="Arial"/>
            <w:spacing w:val="27"/>
          </w:rPr>
          <w:delText xml:space="preserve"> </w:delText>
        </w:r>
        <w:r w:rsidDel="00B1680E">
          <w:rPr>
            <w:rFonts w:ascii="Arial" w:eastAsia="Arial" w:hAnsi="Arial" w:cs="Arial"/>
          </w:rPr>
          <w:delText>T</w:delText>
        </w:r>
        <w:r w:rsidDel="00B1680E">
          <w:rPr>
            <w:rFonts w:ascii="Arial" w:eastAsia="Arial" w:hAnsi="Arial" w:cs="Arial"/>
            <w:spacing w:val="1"/>
          </w:rPr>
          <w:delText>r</w:delText>
        </w:r>
        <w:r w:rsidDel="00B1680E">
          <w:rPr>
            <w:rFonts w:ascii="Arial" w:eastAsia="Arial" w:hAnsi="Arial" w:cs="Arial"/>
          </w:rPr>
          <w:delText>a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</w:rPr>
          <w:delText>n</w:delText>
        </w:r>
        <w:r w:rsidDel="00B1680E">
          <w:rPr>
            <w:rFonts w:ascii="Arial" w:eastAsia="Arial" w:hAnsi="Arial" w:cs="Arial"/>
            <w:spacing w:val="2"/>
          </w:rPr>
          <w:delText>-</w:delText>
        </w:r>
        <w:r w:rsidDel="00B1680E">
          <w:rPr>
            <w:rFonts w:ascii="Arial" w:eastAsia="Arial" w:hAnsi="Arial" w:cs="Arial"/>
            <w:spacing w:val="1"/>
          </w:rPr>
          <w:delText>t</w:delText>
        </w:r>
        <w:r w:rsidDel="00B1680E">
          <w:rPr>
            <w:rFonts w:ascii="Arial" w:eastAsia="Arial" w:hAnsi="Arial" w:cs="Arial"/>
          </w:rPr>
          <w:delText>h</w:delText>
        </w:r>
        <w:r w:rsidDel="00B1680E">
          <w:rPr>
            <w:rFonts w:ascii="Arial" w:eastAsia="Arial" w:hAnsi="Arial" w:cs="Arial"/>
            <w:spacing w:val="-3"/>
          </w:rPr>
          <w:delText>e</w:delText>
        </w:r>
        <w:r w:rsidDel="00B1680E">
          <w:rPr>
            <w:rFonts w:ascii="Arial" w:eastAsia="Arial" w:hAnsi="Arial" w:cs="Arial"/>
            <w:spacing w:val="-2"/>
          </w:rPr>
          <w:delText>-</w:delText>
        </w:r>
        <w:r w:rsidDel="00B1680E">
          <w:rPr>
            <w:rFonts w:ascii="Arial" w:eastAsia="Arial" w:hAnsi="Arial" w:cs="Arial"/>
            <w:spacing w:val="2"/>
          </w:rPr>
          <w:delText>T</w:delText>
        </w:r>
        <w:r w:rsidDel="00B1680E">
          <w:rPr>
            <w:rFonts w:ascii="Arial" w:eastAsia="Arial" w:hAnsi="Arial" w:cs="Arial"/>
            <w:spacing w:val="1"/>
          </w:rPr>
          <w:delText>r</w:delText>
        </w:r>
        <w:r w:rsidDel="00B1680E">
          <w:rPr>
            <w:rFonts w:ascii="Arial" w:eastAsia="Arial" w:hAnsi="Arial" w:cs="Arial"/>
          </w:rPr>
          <w:delText>a</w:delText>
        </w:r>
        <w:r w:rsidDel="00B1680E">
          <w:rPr>
            <w:rFonts w:ascii="Arial" w:eastAsia="Arial" w:hAnsi="Arial" w:cs="Arial"/>
            <w:spacing w:val="-1"/>
          </w:rPr>
          <w:delText>i</w:delText>
        </w:r>
        <w:r w:rsidDel="00B1680E">
          <w:rPr>
            <w:rFonts w:ascii="Arial" w:eastAsia="Arial" w:hAnsi="Arial" w:cs="Arial"/>
          </w:rPr>
          <w:delText>ner</w:delText>
        </w:r>
        <w:r w:rsidDel="00B1680E">
          <w:rPr>
            <w:rFonts w:ascii="Arial" w:eastAsia="Arial" w:hAnsi="Arial" w:cs="Arial"/>
            <w:spacing w:val="26"/>
          </w:rPr>
          <w:delText xml:space="preserve"> </w:delText>
        </w:r>
        <w:r w:rsidDel="00B1680E">
          <w:rPr>
            <w:rFonts w:ascii="Arial" w:eastAsia="Arial" w:hAnsi="Arial" w:cs="Arial"/>
          </w:rPr>
          <w:delText>or</w:delText>
        </w:r>
        <w:r w:rsidDel="00B1680E">
          <w:rPr>
            <w:rFonts w:ascii="Arial" w:eastAsia="Arial" w:hAnsi="Arial" w:cs="Arial"/>
            <w:spacing w:val="24"/>
          </w:rPr>
          <w:delText xml:space="preserve"> </w:delText>
        </w:r>
        <w:r w:rsidDel="00B1680E">
          <w:rPr>
            <w:rFonts w:ascii="Arial" w:eastAsia="Arial" w:hAnsi="Arial" w:cs="Arial"/>
            <w:spacing w:val="1"/>
          </w:rPr>
          <w:delText>I</w:delText>
        </w:r>
        <w:r w:rsidDel="00B1680E">
          <w:rPr>
            <w:rFonts w:ascii="Arial" w:eastAsia="Arial" w:hAnsi="Arial" w:cs="Arial"/>
            <w:spacing w:val="-1"/>
          </w:rPr>
          <w:delText>A</w:delText>
        </w:r>
        <w:r w:rsidDel="00B1680E">
          <w:rPr>
            <w:rFonts w:ascii="Arial" w:eastAsia="Arial" w:hAnsi="Arial" w:cs="Arial"/>
          </w:rPr>
          <w:delText>LA</w:delText>
        </w:r>
        <w:r w:rsidDel="00B1680E">
          <w:rPr>
            <w:rFonts w:ascii="Arial" w:eastAsia="Arial" w:hAnsi="Arial" w:cs="Arial"/>
            <w:spacing w:val="24"/>
          </w:rPr>
          <w:delText xml:space="preserve"> </w:delText>
        </w:r>
        <w:r w:rsidDel="00B1680E">
          <w:rPr>
            <w:rFonts w:ascii="Arial" w:eastAsia="Arial" w:hAnsi="Arial" w:cs="Arial"/>
            <w:spacing w:val="-4"/>
          </w:rPr>
          <w:delText>M</w:delText>
        </w:r>
        <w:r w:rsidDel="00B1680E">
          <w:rPr>
            <w:rFonts w:ascii="Arial" w:eastAsia="Arial" w:hAnsi="Arial" w:cs="Arial"/>
          </w:rPr>
          <w:delText>od</w:delText>
        </w:r>
        <w:r w:rsidDel="00B1680E">
          <w:rPr>
            <w:rFonts w:ascii="Arial" w:eastAsia="Arial" w:hAnsi="Arial" w:cs="Arial"/>
            <w:spacing w:val="2"/>
          </w:rPr>
          <w:delText>e</w:delText>
        </w:r>
        <w:r w:rsidDel="00B1680E">
          <w:rPr>
            <w:rFonts w:ascii="Arial" w:eastAsia="Arial" w:hAnsi="Arial" w:cs="Arial"/>
          </w:rPr>
          <w:delText>l</w:delText>
        </w:r>
        <w:r w:rsidDel="00B1680E">
          <w:rPr>
            <w:rFonts w:ascii="Arial" w:eastAsia="Arial" w:hAnsi="Arial" w:cs="Arial"/>
            <w:spacing w:val="24"/>
          </w:rPr>
          <w:delText xml:space="preserve"> </w:delText>
        </w:r>
        <w:r w:rsidDel="00B1680E">
          <w:rPr>
            <w:rFonts w:ascii="Arial" w:eastAsia="Arial" w:hAnsi="Arial" w:cs="Arial"/>
            <w:spacing w:val="-1"/>
          </w:rPr>
          <w:delText>C</w:delText>
        </w:r>
        <w:r w:rsidDel="00B1680E">
          <w:rPr>
            <w:rFonts w:ascii="Arial" w:eastAsia="Arial" w:hAnsi="Arial" w:cs="Arial"/>
          </w:rPr>
          <w:delText>ou</w:delText>
        </w:r>
        <w:r w:rsidDel="00B1680E">
          <w:rPr>
            <w:rFonts w:ascii="Arial" w:eastAsia="Arial" w:hAnsi="Arial" w:cs="Arial"/>
            <w:spacing w:val="1"/>
          </w:rPr>
          <w:delText>r</w:delText>
        </w:r>
        <w:r w:rsidDel="00B1680E">
          <w:rPr>
            <w:rFonts w:ascii="Arial" w:eastAsia="Arial" w:hAnsi="Arial" w:cs="Arial"/>
          </w:rPr>
          <w:delText>se</w:delText>
        </w:r>
        <w:r w:rsidDel="00B1680E">
          <w:rPr>
            <w:rFonts w:ascii="Arial" w:eastAsia="Arial" w:hAnsi="Arial" w:cs="Arial"/>
            <w:spacing w:val="25"/>
          </w:rPr>
          <w:delText xml:space="preserve"> </w:delText>
        </w:r>
        <w:r w:rsidDel="00B1680E">
          <w:rPr>
            <w:rFonts w:ascii="Arial" w:eastAsia="Arial" w:hAnsi="Arial" w:cs="Arial"/>
          </w:rPr>
          <w:delText>V-</w:delText>
        </w:r>
      </w:del>
    </w:p>
    <w:p w:rsidR="00514D7B" w:rsidRDefault="007B3FBD">
      <w:pPr>
        <w:spacing w:before="3" w:after="0" w:line="248" w:lineRule="exact"/>
        <w:ind w:left="873" w:right="5392"/>
        <w:jc w:val="both"/>
        <w:rPr>
          <w:rFonts w:ascii="Arial" w:eastAsia="Arial" w:hAnsi="Arial" w:cs="Arial"/>
        </w:rPr>
      </w:pPr>
      <w:del w:id="282" w:author="Kerrie Abercrombie" w:date="2016-02-25T11:17:00Z">
        <w:r w:rsidDel="00B1680E">
          <w:rPr>
            <w:rFonts w:ascii="Arial" w:eastAsia="Arial" w:hAnsi="Arial" w:cs="Arial"/>
            <w:position w:val="-1"/>
          </w:rPr>
          <w:delText>103</w:delText>
        </w:r>
        <w:r w:rsidDel="00B1680E">
          <w:rPr>
            <w:rFonts w:ascii="Arial" w:eastAsia="Arial" w:hAnsi="Arial" w:cs="Arial"/>
            <w:spacing w:val="1"/>
            <w:position w:val="-1"/>
          </w:rPr>
          <w:delText>/</w:delText>
        </w:r>
        <w:r w:rsidDel="00B1680E">
          <w:rPr>
            <w:rFonts w:ascii="Arial" w:eastAsia="Arial" w:hAnsi="Arial" w:cs="Arial"/>
            <w:position w:val="-1"/>
          </w:rPr>
          <w:delText>4</w:delText>
        </w:r>
        <w:r w:rsidDel="00B1680E">
          <w:rPr>
            <w:rFonts w:ascii="Arial" w:eastAsia="Arial" w:hAnsi="Arial" w:cs="Arial"/>
            <w:spacing w:val="-2"/>
            <w:position w:val="-1"/>
          </w:rPr>
          <w:delText xml:space="preserve"> </w:delText>
        </w:r>
        <w:r w:rsidDel="00B1680E">
          <w:rPr>
            <w:rFonts w:ascii="Arial" w:eastAsia="Arial" w:hAnsi="Arial" w:cs="Arial"/>
            <w:spacing w:val="1"/>
            <w:position w:val="-1"/>
          </w:rPr>
          <w:delText>O</w:delText>
        </w:r>
        <w:r w:rsidDel="00B1680E">
          <w:rPr>
            <w:rFonts w:ascii="Arial" w:eastAsia="Arial" w:hAnsi="Arial" w:cs="Arial"/>
            <w:position w:val="-1"/>
          </w:rPr>
          <w:delText>n</w:delText>
        </w:r>
        <w:r w:rsidDel="00B1680E">
          <w:rPr>
            <w:rFonts w:ascii="Arial" w:eastAsia="Arial" w:hAnsi="Arial" w:cs="Arial"/>
            <w:spacing w:val="-1"/>
            <w:position w:val="-1"/>
          </w:rPr>
          <w:delText>-</w:delText>
        </w:r>
        <w:r w:rsidDel="00B1680E">
          <w:rPr>
            <w:rFonts w:ascii="Arial" w:eastAsia="Arial" w:hAnsi="Arial" w:cs="Arial"/>
            <w:spacing w:val="1"/>
            <w:position w:val="-1"/>
          </w:rPr>
          <w:delText>t</w:delText>
        </w:r>
        <w:r w:rsidDel="00B1680E">
          <w:rPr>
            <w:rFonts w:ascii="Arial" w:eastAsia="Arial" w:hAnsi="Arial" w:cs="Arial"/>
            <w:position w:val="-1"/>
          </w:rPr>
          <w:delText>he</w:delText>
        </w:r>
        <w:r w:rsidDel="00B1680E">
          <w:rPr>
            <w:rFonts w:ascii="Arial" w:eastAsia="Arial" w:hAnsi="Arial" w:cs="Arial"/>
            <w:spacing w:val="1"/>
            <w:position w:val="-1"/>
          </w:rPr>
          <w:delText>-</w:delText>
        </w:r>
        <w:r w:rsidDel="00B1680E">
          <w:rPr>
            <w:rFonts w:ascii="Arial" w:eastAsia="Arial" w:hAnsi="Arial" w:cs="Arial"/>
            <w:spacing w:val="-2"/>
            <w:position w:val="-1"/>
          </w:rPr>
          <w:delText>J</w:delText>
        </w:r>
        <w:r w:rsidDel="00B1680E">
          <w:rPr>
            <w:rFonts w:ascii="Arial" w:eastAsia="Arial" w:hAnsi="Arial" w:cs="Arial"/>
            <w:position w:val="-1"/>
          </w:rPr>
          <w:delText>ob</w:delText>
        </w:r>
        <w:r w:rsidDel="00B1680E">
          <w:rPr>
            <w:rFonts w:ascii="Arial" w:eastAsia="Arial" w:hAnsi="Arial" w:cs="Arial"/>
            <w:spacing w:val="-2"/>
            <w:position w:val="-1"/>
          </w:rPr>
          <w:delText xml:space="preserve"> </w:delText>
        </w:r>
        <w:r w:rsidDel="00B1680E">
          <w:rPr>
            <w:rFonts w:ascii="Arial" w:eastAsia="Arial" w:hAnsi="Arial" w:cs="Arial"/>
            <w:position w:val="-1"/>
          </w:rPr>
          <w:delText>T</w:delText>
        </w:r>
        <w:r w:rsidDel="00B1680E">
          <w:rPr>
            <w:rFonts w:ascii="Arial" w:eastAsia="Arial" w:hAnsi="Arial" w:cs="Arial"/>
            <w:spacing w:val="1"/>
            <w:position w:val="-1"/>
          </w:rPr>
          <w:delText>r</w:delText>
        </w:r>
        <w:r w:rsidDel="00B1680E">
          <w:rPr>
            <w:rFonts w:ascii="Arial" w:eastAsia="Arial" w:hAnsi="Arial" w:cs="Arial"/>
            <w:position w:val="-1"/>
          </w:rPr>
          <w:delText>a</w:delText>
        </w:r>
        <w:r w:rsidDel="00B1680E">
          <w:rPr>
            <w:rFonts w:ascii="Arial" w:eastAsia="Arial" w:hAnsi="Arial" w:cs="Arial"/>
            <w:spacing w:val="-1"/>
            <w:position w:val="-1"/>
          </w:rPr>
          <w:delText>i</w:delText>
        </w:r>
        <w:r w:rsidDel="00B1680E">
          <w:rPr>
            <w:rFonts w:ascii="Arial" w:eastAsia="Arial" w:hAnsi="Arial" w:cs="Arial"/>
            <w:position w:val="-1"/>
          </w:rPr>
          <w:delText>n</w:delText>
        </w:r>
        <w:r w:rsidDel="00B1680E">
          <w:rPr>
            <w:rFonts w:ascii="Arial" w:eastAsia="Arial" w:hAnsi="Arial" w:cs="Arial"/>
            <w:spacing w:val="-1"/>
            <w:position w:val="-1"/>
          </w:rPr>
          <w:delText>i</w:delText>
        </w:r>
        <w:r w:rsidDel="00B1680E">
          <w:rPr>
            <w:rFonts w:ascii="Arial" w:eastAsia="Arial" w:hAnsi="Arial" w:cs="Arial"/>
            <w:position w:val="-1"/>
          </w:rPr>
          <w:delText>ng</w:delText>
        </w:r>
        <w:r w:rsidDel="00B1680E">
          <w:rPr>
            <w:rFonts w:ascii="Arial" w:eastAsia="Arial" w:hAnsi="Arial" w:cs="Arial"/>
            <w:spacing w:val="1"/>
            <w:position w:val="-1"/>
          </w:rPr>
          <w:delText xml:space="preserve"> I</w:delText>
        </w:r>
        <w:r w:rsidDel="00B1680E">
          <w:rPr>
            <w:rFonts w:ascii="Arial" w:eastAsia="Arial" w:hAnsi="Arial" w:cs="Arial"/>
            <w:position w:val="-1"/>
          </w:rPr>
          <w:delText>n</w:delText>
        </w:r>
        <w:r w:rsidDel="00B1680E">
          <w:rPr>
            <w:rFonts w:ascii="Arial" w:eastAsia="Arial" w:hAnsi="Arial" w:cs="Arial"/>
            <w:spacing w:val="-2"/>
            <w:position w:val="-1"/>
          </w:rPr>
          <w:delText>s</w:delText>
        </w:r>
        <w:r w:rsidDel="00B1680E">
          <w:rPr>
            <w:rFonts w:ascii="Arial" w:eastAsia="Arial" w:hAnsi="Arial" w:cs="Arial"/>
            <w:spacing w:val="1"/>
            <w:position w:val="-1"/>
          </w:rPr>
          <w:delText>tr</w:delText>
        </w:r>
        <w:r w:rsidDel="00B1680E">
          <w:rPr>
            <w:rFonts w:ascii="Arial" w:eastAsia="Arial" w:hAnsi="Arial" w:cs="Arial"/>
            <w:position w:val="-1"/>
          </w:rPr>
          <w:delText>u</w:delText>
        </w:r>
        <w:r w:rsidDel="00B1680E">
          <w:rPr>
            <w:rFonts w:ascii="Arial" w:eastAsia="Arial" w:hAnsi="Arial" w:cs="Arial"/>
            <w:spacing w:val="-2"/>
            <w:position w:val="-1"/>
          </w:rPr>
          <w:delText>c</w:delText>
        </w:r>
        <w:r w:rsidDel="00B1680E">
          <w:rPr>
            <w:rFonts w:ascii="Arial" w:eastAsia="Arial" w:hAnsi="Arial" w:cs="Arial"/>
            <w:spacing w:val="1"/>
            <w:position w:val="-1"/>
          </w:rPr>
          <w:delText>t</w:delText>
        </w:r>
        <w:r w:rsidDel="00B1680E">
          <w:rPr>
            <w:rFonts w:ascii="Arial" w:eastAsia="Arial" w:hAnsi="Arial" w:cs="Arial"/>
            <w:position w:val="-1"/>
          </w:rPr>
          <w:delText>o</w:delText>
        </w:r>
        <w:r w:rsidDel="00B1680E">
          <w:rPr>
            <w:rFonts w:ascii="Arial" w:eastAsia="Arial" w:hAnsi="Arial" w:cs="Arial"/>
            <w:spacing w:val="-1"/>
            <w:position w:val="-1"/>
          </w:rPr>
          <w:delText>r</w:delText>
        </w:r>
      </w:del>
      <w:r>
        <w:rPr>
          <w:rFonts w:ascii="Arial" w:eastAsia="Arial" w:hAnsi="Arial" w:cs="Arial"/>
          <w:position w:val="-1"/>
        </w:rPr>
        <w:t>.</w:t>
      </w:r>
    </w:p>
    <w:commentRangeEnd w:id="267"/>
    <w:p w:rsidR="00514D7B" w:rsidRDefault="00B1680E">
      <w:pPr>
        <w:spacing w:after="0" w:line="200" w:lineRule="exact"/>
        <w:rPr>
          <w:sz w:val="20"/>
          <w:szCs w:val="20"/>
        </w:rPr>
      </w:pPr>
      <w:r>
        <w:rPr>
          <w:rStyle w:val="CommentReference"/>
        </w:rPr>
        <w:commentReference w:id="267"/>
      </w:r>
    </w:p>
    <w:p w:rsidR="00514D7B" w:rsidRDefault="00514D7B">
      <w:pPr>
        <w:spacing w:before="5" w:after="0" w:line="260" w:lineRule="exact"/>
        <w:rPr>
          <w:sz w:val="26"/>
          <w:szCs w:val="26"/>
        </w:rPr>
      </w:pPr>
    </w:p>
    <w:p w:rsidR="00514D7B" w:rsidRDefault="007B3FBD">
      <w:pPr>
        <w:tabs>
          <w:tab w:val="left" w:pos="700"/>
        </w:tabs>
        <w:spacing w:before="29" w:after="0" w:line="271" w:lineRule="exact"/>
        <w:ind w:left="153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position w:val="-1"/>
          <w:sz w:val="24"/>
          <w:szCs w:val="24"/>
        </w:rPr>
        <w:t>5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ab/>
      </w:r>
      <w:commentRangeStart w:id="283"/>
      <w:proofErr w:type="gramStart"/>
      <w:r>
        <w:rPr>
          <w:rFonts w:ascii="Arial" w:eastAsia="Arial" w:hAnsi="Arial" w:cs="Arial"/>
          <w:b/>
          <w:bCs/>
          <w:spacing w:val="-5"/>
          <w:position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3"/>
          <w:position w:val="-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SESS</w:t>
      </w:r>
      <w:r>
        <w:rPr>
          <w:rFonts w:ascii="Arial" w:eastAsia="Arial" w:hAnsi="Arial" w:cs="Arial"/>
          <w:b/>
          <w:bCs/>
          <w:spacing w:val="-1"/>
          <w:position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NT</w:t>
      </w:r>
      <w:commentRangeEnd w:id="283"/>
      <w:proofErr w:type="gramEnd"/>
      <w:r w:rsidR="004D7737">
        <w:rPr>
          <w:rStyle w:val="CommentReference"/>
        </w:rPr>
        <w:commentReference w:id="283"/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[K</w:t>
      </w:r>
      <w:r>
        <w:rPr>
          <w:rFonts w:ascii="Arial" w:eastAsia="Arial" w:hAnsi="Arial" w:cs="Arial"/>
          <w:position w:val="-1"/>
          <w:sz w:val="16"/>
          <w:szCs w:val="16"/>
        </w:rPr>
        <w:t>G</w:t>
      </w:r>
      <w:r>
        <w:rPr>
          <w:rFonts w:ascii="Arial" w:eastAsia="Arial" w:hAnsi="Arial" w:cs="Arial"/>
          <w:spacing w:val="-1"/>
          <w:position w:val="-1"/>
          <w:sz w:val="16"/>
          <w:szCs w:val="16"/>
        </w:rPr>
        <w:t>7]</w:t>
      </w:r>
    </w:p>
    <w:p w:rsidR="00514D7B" w:rsidRDefault="00514D7B">
      <w:pPr>
        <w:spacing w:before="15" w:after="0" w:line="200" w:lineRule="exact"/>
        <w:rPr>
          <w:sz w:val="20"/>
          <w:szCs w:val="20"/>
        </w:rPr>
      </w:pPr>
    </w:p>
    <w:p w:rsidR="00514D7B" w:rsidRDefault="007B3FBD">
      <w:pPr>
        <w:spacing w:before="32" w:after="0" w:line="240" w:lineRule="auto"/>
        <w:ind w:left="153" w:right="7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succes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cu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adap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 xml:space="preserve">or 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upda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ng 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</w:p>
    <w:p w:rsidR="00514D7B" w:rsidRDefault="007B3FBD">
      <w:pPr>
        <w:spacing w:before="1" w:after="0" w:line="240" w:lineRule="auto"/>
        <w:ind w:left="153" w:right="1307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sonnel</w:t>
      </w:r>
      <w:proofErr w:type="gramEnd"/>
      <w:r>
        <w:rPr>
          <w:rFonts w:ascii="Arial" w:eastAsia="Arial" w:hAnsi="Arial" w:cs="Arial"/>
        </w:rPr>
        <w:t xml:space="preserve"> 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eet 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el of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ance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commentRangeStart w:id="284"/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y</w:t>
      </w:r>
      <w:commentRangeEnd w:id="284"/>
      <w:r w:rsidR="004D7737">
        <w:rPr>
          <w:rStyle w:val="CommentReference"/>
        </w:rPr>
        <w:commentReference w:id="284"/>
      </w:r>
      <w:r>
        <w:rPr>
          <w:rFonts w:ascii="Arial" w:eastAsia="Arial" w:hAnsi="Arial" w:cs="Arial"/>
        </w:rPr>
        <w:t>.</w:t>
      </w:r>
    </w:p>
    <w:p w:rsidR="00514D7B" w:rsidRDefault="00514D7B">
      <w:pPr>
        <w:spacing w:before="18" w:after="0" w:line="240" w:lineRule="exact"/>
        <w:rPr>
          <w:sz w:val="24"/>
          <w:szCs w:val="24"/>
        </w:rPr>
      </w:pPr>
    </w:p>
    <w:p w:rsidR="00514D7B" w:rsidRDefault="007B3FBD">
      <w:pPr>
        <w:spacing w:after="0" w:line="252" w:lineRule="exact"/>
        <w:ind w:left="153" w:right="7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assess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 xml:space="preserve"> 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dence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hat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TS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sonnel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can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y </w:t>
      </w:r>
      <w:del w:id="285" w:author="Kerrie Abercrombie" w:date="2016-02-23T15:13:00Z">
        <w:r w:rsidDel="004D7737">
          <w:rPr>
            <w:rFonts w:ascii="Arial" w:eastAsia="Arial" w:hAnsi="Arial" w:cs="Arial"/>
          </w:rPr>
          <w:delText>unde</w:delText>
        </w:r>
        <w:r w:rsidDel="004D7737">
          <w:rPr>
            <w:rFonts w:ascii="Arial" w:eastAsia="Arial" w:hAnsi="Arial" w:cs="Arial"/>
            <w:spacing w:val="1"/>
          </w:rPr>
          <w:delText>rt</w:delText>
        </w:r>
        <w:r w:rsidDel="004D7737">
          <w:rPr>
            <w:rFonts w:ascii="Arial" w:eastAsia="Arial" w:hAnsi="Arial" w:cs="Arial"/>
          </w:rPr>
          <w:delText>a</w:delText>
        </w:r>
        <w:r w:rsidDel="004D7737">
          <w:rPr>
            <w:rFonts w:ascii="Arial" w:eastAsia="Arial" w:hAnsi="Arial" w:cs="Arial"/>
            <w:spacing w:val="5"/>
          </w:rPr>
          <w:delText>k</w:delText>
        </w:r>
        <w:r w:rsidDel="004D7737">
          <w:rPr>
            <w:rFonts w:ascii="Arial" w:eastAsia="Arial" w:hAnsi="Arial" w:cs="Arial"/>
          </w:rPr>
          <w:delText>e</w:delText>
        </w:r>
        <w:r w:rsidDel="004D7737">
          <w:rPr>
            <w:rFonts w:ascii="Arial" w:eastAsia="Arial" w:hAnsi="Arial" w:cs="Arial"/>
            <w:spacing w:val="2"/>
          </w:rPr>
          <w:delText xml:space="preserve"> </w:delText>
        </w:r>
      </w:del>
      <w:ins w:id="286" w:author="Kerrie Abercrombie" w:date="2016-02-23T15:13:00Z">
        <w:r w:rsidR="004D7737">
          <w:rPr>
            <w:rFonts w:ascii="Arial" w:eastAsia="Arial" w:hAnsi="Arial" w:cs="Arial"/>
          </w:rPr>
          <w:t>perform</w:t>
        </w:r>
        <w:r w:rsidR="004D7737">
          <w:rPr>
            <w:rFonts w:ascii="Arial" w:eastAsia="Arial" w:hAnsi="Arial" w:cs="Arial"/>
            <w:spacing w:val="2"/>
          </w:rPr>
          <w:t xml:space="preserve"> </w:t>
        </w:r>
      </w:ins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 spec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 xml:space="preserve"> </w:t>
      </w:r>
      <w:commentRangeStart w:id="287"/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y</w:t>
      </w:r>
      <w:commentRangeEnd w:id="287"/>
      <w:r w:rsidR="00041AE3">
        <w:rPr>
          <w:rStyle w:val="CommentReference"/>
        </w:rPr>
        <w:commentReference w:id="287"/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</w:rPr>
        <w:t>ay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3"/>
        </w:rPr>
        <w:t xml:space="preserve"> </w:t>
      </w:r>
      <w:ins w:id="288" w:author="Kerrie Abercrombie" w:date="2016-02-23T15:21:00Z">
        <w:r w:rsidR="003F7DEE">
          <w:t xml:space="preserve">written and/or </w:t>
        </w:r>
        <w:proofErr w:type="gramStart"/>
        <w:r w:rsidR="003F7DEE">
          <w:t>practical  assessment</w:t>
        </w:r>
        <w:proofErr w:type="gramEnd"/>
        <w:r w:rsidR="003F7DEE">
          <w:t xml:space="preserve"> which may be conducted  through simulation or other means such as individual on the job assessment.</w:t>
        </w:r>
      </w:ins>
      <w:del w:id="289" w:author="Kerrie Abercrombie" w:date="2016-02-23T15:21:00Z">
        <w:r w:rsidDel="003F7DEE">
          <w:rPr>
            <w:rFonts w:ascii="Arial" w:eastAsia="Arial" w:hAnsi="Arial" w:cs="Arial"/>
          </w:rPr>
          <w:delText>e</w:delText>
        </w:r>
        <w:r w:rsidDel="003F7DEE">
          <w:rPr>
            <w:rFonts w:ascii="Arial" w:eastAsia="Arial" w:hAnsi="Arial" w:cs="Arial"/>
            <w:spacing w:val="-5"/>
          </w:rPr>
          <w:delText>x</w:delText>
        </w:r>
        <w:r w:rsidDel="003F7DEE">
          <w:rPr>
            <w:rFonts w:ascii="Arial" w:eastAsia="Arial" w:hAnsi="Arial" w:cs="Arial"/>
          </w:rPr>
          <w:delText>a</w:delText>
        </w:r>
        <w:r w:rsidDel="003F7DEE">
          <w:rPr>
            <w:rFonts w:ascii="Arial" w:eastAsia="Arial" w:hAnsi="Arial" w:cs="Arial"/>
            <w:spacing w:val="1"/>
          </w:rPr>
          <w:delText>m</w:delText>
        </w:r>
        <w:r w:rsidDel="003F7DEE">
          <w:rPr>
            <w:rFonts w:ascii="Arial" w:eastAsia="Arial" w:hAnsi="Arial" w:cs="Arial"/>
            <w:spacing w:val="-1"/>
          </w:rPr>
          <w:delText>i</w:delText>
        </w:r>
        <w:r w:rsidDel="003F7DEE">
          <w:rPr>
            <w:rFonts w:ascii="Arial" w:eastAsia="Arial" w:hAnsi="Arial" w:cs="Arial"/>
          </w:rPr>
          <w:delText>na</w:delText>
        </w:r>
        <w:r w:rsidDel="003F7DEE">
          <w:rPr>
            <w:rFonts w:ascii="Arial" w:eastAsia="Arial" w:hAnsi="Arial" w:cs="Arial"/>
            <w:spacing w:val="1"/>
          </w:rPr>
          <w:delText>t</w:delText>
        </w:r>
        <w:r w:rsidDel="003F7DEE">
          <w:rPr>
            <w:rFonts w:ascii="Arial" w:eastAsia="Arial" w:hAnsi="Arial" w:cs="Arial"/>
            <w:spacing w:val="-1"/>
          </w:rPr>
          <w:delText>i</w:delText>
        </w:r>
        <w:r w:rsidDel="003F7DEE">
          <w:rPr>
            <w:rFonts w:ascii="Arial" w:eastAsia="Arial" w:hAnsi="Arial" w:cs="Arial"/>
          </w:rPr>
          <w:delText>on,</w:delText>
        </w:r>
        <w:r w:rsidDel="003F7DEE">
          <w:rPr>
            <w:rFonts w:ascii="Arial" w:eastAsia="Arial" w:hAnsi="Arial" w:cs="Arial"/>
            <w:spacing w:val="4"/>
          </w:rPr>
          <w:delText xml:space="preserve"> </w:delText>
        </w:r>
        <w:r w:rsidDel="003F7DEE">
          <w:rPr>
            <w:rFonts w:ascii="Arial" w:eastAsia="Arial" w:hAnsi="Arial" w:cs="Arial"/>
          </w:rPr>
          <w:delText>s</w:delText>
        </w:r>
        <w:r w:rsidDel="003F7DEE">
          <w:rPr>
            <w:rFonts w:ascii="Arial" w:eastAsia="Arial" w:hAnsi="Arial" w:cs="Arial"/>
            <w:spacing w:val="-4"/>
          </w:rPr>
          <w:delText>i</w:delText>
        </w:r>
        <w:r w:rsidDel="003F7DEE">
          <w:rPr>
            <w:rFonts w:ascii="Arial" w:eastAsia="Arial" w:hAnsi="Arial" w:cs="Arial"/>
            <w:spacing w:val="1"/>
          </w:rPr>
          <w:delText>m</w:delText>
        </w:r>
        <w:r w:rsidDel="003F7DEE">
          <w:rPr>
            <w:rFonts w:ascii="Arial" w:eastAsia="Arial" w:hAnsi="Arial" w:cs="Arial"/>
          </w:rPr>
          <w:delText>u</w:delText>
        </w:r>
        <w:r w:rsidDel="003F7DEE">
          <w:rPr>
            <w:rFonts w:ascii="Arial" w:eastAsia="Arial" w:hAnsi="Arial" w:cs="Arial"/>
            <w:spacing w:val="-1"/>
          </w:rPr>
          <w:delText>l</w:delText>
        </w:r>
        <w:r w:rsidDel="003F7DEE">
          <w:rPr>
            <w:rFonts w:ascii="Arial" w:eastAsia="Arial" w:hAnsi="Arial" w:cs="Arial"/>
          </w:rPr>
          <w:delText>a</w:delText>
        </w:r>
        <w:r w:rsidDel="003F7DEE">
          <w:rPr>
            <w:rFonts w:ascii="Arial" w:eastAsia="Arial" w:hAnsi="Arial" w:cs="Arial"/>
            <w:spacing w:val="1"/>
          </w:rPr>
          <w:delText>t</w:delText>
        </w:r>
        <w:r w:rsidDel="003F7DEE">
          <w:rPr>
            <w:rFonts w:ascii="Arial" w:eastAsia="Arial" w:hAnsi="Arial" w:cs="Arial"/>
            <w:spacing w:val="-1"/>
          </w:rPr>
          <w:delText>i</w:delText>
        </w:r>
        <w:r w:rsidDel="003F7DEE">
          <w:rPr>
            <w:rFonts w:ascii="Arial" w:eastAsia="Arial" w:hAnsi="Arial" w:cs="Arial"/>
          </w:rPr>
          <w:delText>on</w:delText>
        </w:r>
        <w:r w:rsidDel="003F7DEE">
          <w:rPr>
            <w:rFonts w:ascii="Arial" w:eastAsia="Arial" w:hAnsi="Arial" w:cs="Arial"/>
            <w:spacing w:val="3"/>
          </w:rPr>
          <w:delText xml:space="preserve"> </w:delText>
        </w:r>
        <w:r w:rsidDel="003F7DEE">
          <w:rPr>
            <w:rFonts w:ascii="Arial" w:eastAsia="Arial" w:hAnsi="Arial" w:cs="Arial"/>
          </w:rPr>
          <w:delText xml:space="preserve">or </w:delText>
        </w:r>
        <w:r w:rsidDel="003F7DEE">
          <w:rPr>
            <w:rFonts w:ascii="Arial" w:eastAsia="Arial" w:hAnsi="Arial" w:cs="Arial"/>
            <w:spacing w:val="-1"/>
          </w:rPr>
          <w:delText>i</w:delText>
        </w:r>
        <w:r w:rsidDel="003F7DEE">
          <w:rPr>
            <w:rFonts w:ascii="Arial" w:eastAsia="Arial" w:hAnsi="Arial" w:cs="Arial"/>
          </w:rPr>
          <w:delText>nd</w:delText>
        </w:r>
        <w:r w:rsidDel="003F7DEE">
          <w:rPr>
            <w:rFonts w:ascii="Arial" w:eastAsia="Arial" w:hAnsi="Arial" w:cs="Arial"/>
            <w:spacing w:val="1"/>
          </w:rPr>
          <w:delText>i</w:delText>
        </w:r>
        <w:r w:rsidDel="003F7DEE">
          <w:rPr>
            <w:rFonts w:ascii="Arial" w:eastAsia="Arial" w:hAnsi="Arial" w:cs="Arial"/>
            <w:spacing w:val="-2"/>
          </w:rPr>
          <w:delText>v</w:delText>
        </w:r>
        <w:r w:rsidDel="003F7DEE">
          <w:rPr>
            <w:rFonts w:ascii="Arial" w:eastAsia="Arial" w:hAnsi="Arial" w:cs="Arial"/>
            <w:spacing w:val="-1"/>
          </w:rPr>
          <w:delText>i</w:delText>
        </w:r>
        <w:r w:rsidDel="003F7DEE">
          <w:rPr>
            <w:rFonts w:ascii="Arial" w:eastAsia="Arial" w:hAnsi="Arial" w:cs="Arial"/>
          </w:rPr>
          <w:delText>dual on</w:delText>
        </w:r>
        <w:r w:rsidDel="003F7DEE">
          <w:rPr>
            <w:rFonts w:ascii="Arial" w:eastAsia="Arial" w:hAnsi="Arial" w:cs="Arial"/>
            <w:spacing w:val="2"/>
          </w:rPr>
          <w:delText>-</w:delText>
        </w:r>
        <w:r w:rsidDel="003F7DEE">
          <w:rPr>
            <w:rFonts w:ascii="Arial" w:eastAsia="Arial" w:hAnsi="Arial" w:cs="Arial"/>
            <w:spacing w:val="1"/>
          </w:rPr>
          <w:delText>t</w:delText>
        </w:r>
        <w:r w:rsidDel="003F7DEE">
          <w:rPr>
            <w:rFonts w:ascii="Arial" w:eastAsia="Arial" w:hAnsi="Arial" w:cs="Arial"/>
          </w:rPr>
          <w:delText>he</w:delText>
        </w:r>
        <w:r w:rsidDel="003F7DEE">
          <w:rPr>
            <w:rFonts w:ascii="Arial" w:eastAsia="Arial" w:hAnsi="Arial" w:cs="Arial"/>
            <w:spacing w:val="1"/>
          </w:rPr>
          <w:delText>-j</w:delText>
        </w:r>
        <w:r w:rsidDel="003F7DEE">
          <w:rPr>
            <w:rFonts w:ascii="Arial" w:eastAsia="Arial" w:hAnsi="Arial" w:cs="Arial"/>
            <w:spacing w:val="-3"/>
          </w:rPr>
          <w:delText>o</w:delText>
        </w:r>
        <w:r w:rsidDel="003F7DEE">
          <w:rPr>
            <w:rFonts w:ascii="Arial" w:eastAsia="Arial" w:hAnsi="Arial" w:cs="Arial"/>
          </w:rPr>
          <w:delText>b</w:delText>
        </w:r>
        <w:r w:rsidDel="003F7DEE">
          <w:rPr>
            <w:rFonts w:ascii="Arial" w:eastAsia="Arial" w:hAnsi="Arial" w:cs="Arial"/>
            <w:spacing w:val="1"/>
          </w:rPr>
          <w:delText xml:space="preserve"> </w:delText>
        </w:r>
        <w:r w:rsidDel="003F7DEE">
          <w:rPr>
            <w:rFonts w:ascii="Arial" w:eastAsia="Arial" w:hAnsi="Arial" w:cs="Arial"/>
          </w:rPr>
          <w:delText>as</w:delText>
        </w:r>
        <w:r w:rsidDel="003F7DEE">
          <w:rPr>
            <w:rFonts w:ascii="Arial" w:eastAsia="Arial" w:hAnsi="Arial" w:cs="Arial"/>
            <w:spacing w:val="-2"/>
          </w:rPr>
          <w:delText>s</w:delText>
        </w:r>
        <w:r w:rsidDel="003F7DEE">
          <w:rPr>
            <w:rFonts w:ascii="Arial" w:eastAsia="Arial" w:hAnsi="Arial" w:cs="Arial"/>
          </w:rPr>
          <w:delText>ess</w:delText>
        </w:r>
        <w:r w:rsidDel="003F7DEE">
          <w:rPr>
            <w:rFonts w:ascii="Arial" w:eastAsia="Arial" w:hAnsi="Arial" w:cs="Arial"/>
            <w:spacing w:val="1"/>
          </w:rPr>
          <w:delText>m</w:delText>
        </w:r>
        <w:r w:rsidDel="003F7DEE">
          <w:rPr>
            <w:rFonts w:ascii="Arial" w:eastAsia="Arial" w:hAnsi="Arial" w:cs="Arial"/>
          </w:rPr>
          <w:delText>e</w:delText>
        </w:r>
        <w:r w:rsidDel="003F7DEE">
          <w:rPr>
            <w:rFonts w:ascii="Arial" w:eastAsia="Arial" w:hAnsi="Arial" w:cs="Arial"/>
            <w:spacing w:val="-3"/>
          </w:rPr>
          <w:delText>n</w:delText>
        </w:r>
        <w:r w:rsidDel="003F7DEE">
          <w:rPr>
            <w:rFonts w:ascii="Arial" w:eastAsia="Arial" w:hAnsi="Arial" w:cs="Arial"/>
            <w:spacing w:val="1"/>
          </w:rPr>
          <w:delText>t</w:delText>
        </w:r>
      </w:del>
      <w:r>
        <w:rPr>
          <w:rFonts w:ascii="Arial" w:eastAsia="Arial" w:hAnsi="Arial" w:cs="Arial"/>
        </w:rPr>
        <w:t>.</w:t>
      </w:r>
    </w:p>
    <w:p w:rsidR="00514D7B" w:rsidRDefault="00514D7B">
      <w:pPr>
        <w:spacing w:after="0"/>
        <w:jc w:val="both"/>
        <w:sectPr w:rsidR="00514D7B">
          <w:pgSz w:w="11920" w:h="16860"/>
          <w:pgMar w:top="1220" w:right="1000" w:bottom="940" w:left="980" w:header="745" w:footer="749" w:gutter="0"/>
          <w:cols w:space="720"/>
        </w:sectPr>
      </w:pPr>
    </w:p>
    <w:p w:rsidR="00514D7B" w:rsidRDefault="00514D7B">
      <w:pPr>
        <w:spacing w:before="19" w:after="0" w:line="220" w:lineRule="exact"/>
      </w:pPr>
    </w:p>
    <w:p w:rsidR="00514D7B" w:rsidRDefault="007B3FBD">
      <w:pPr>
        <w:spacing w:before="18" w:after="0" w:line="240" w:lineRule="auto"/>
        <w:ind w:left="153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9"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C - C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UR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W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K</w:t>
      </w:r>
    </w:p>
    <w:p w:rsidR="00514D7B" w:rsidRDefault="00514D7B">
      <w:pPr>
        <w:spacing w:before="20" w:after="0" w:line="220" w:lineRule="exact"/>
      </w:pPr>
    </w:p>
    <w:p w:rsidR="00514D7B" w:rsidRDefault="007B3FBD">
      <w:pPr>
        <w:tabs>
          <w:tab w:val="left" w:pos="700"/>
        </w:tabs>
        <w:spacing w:after="0" w:line="240" w:lineRule="auto"/>
        <w:ind w:left="153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ab/>
      </w:r>
      <w:commentRangeStart w:id="290"/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CURR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commentRangeEnd w:id="290"/>
      <w:r w:rsidR="00E74CC3">
        <w:rPr>
          <w:rStyle w:val="CommentReference"/>
        </w:rPr>
        <w:commentReference w:id="290"/>
      </w:r>
      <w:r>
        <w:rPr>
          <w:rFonts w:ascii="Arial" w:eastAsia="Arial" w:hAnsi="Arial" w:cs="Arial"/>
          <w:b/>
          <w:bCs/>
          <w:sz w:val="24"/>
          <w:szCs w:val="24"/>
        </w:rPr>
        <w:t xml:space="preserve"> T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IN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NG</w:t>
      </w:r>
    </w:p>
    <w:p w:rsidR="00514D7B" w:rsidRDefault="00514D7B">
      <w:pPr>
        <w:spacing w:before="20" w:after="0" w:line="220" w:lineRule="exact"/>
      </w:pPr>
    </w:p>
    <w:p w:rsidR="00514D7B" w:rsidRDefault="007B3FBD">
      <w:pPr>
        <w:tabs>
          <w:tab w:val="left" w:pos="1000"/>
        </w:tabs>
        <w:spacing w:after="0" w:line="240" w:lineRule="auto"/>
        <w:ind w:left="153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1</w:t>
      </w:r>
      <w:r>
        <w:rPr>
          <w:rFonts w:ascii="Arial" w:eastAsia="Arial" w:hAnsi="Arial" w:cs="Arial"/>
          <w:b/>
          <w:bCs/>
          <w:spacing w:val="1"/>
        </w:rPr>
        <w:t>.</w:t>
      </w:r>
      <w:r>
        <w:rPr>
          <w:rFonts w:ascii="Arial" w:eastAsia="Arial" w:hAnsi="Arial" w:cs="Arial"/>
          <w:b/>
          <w:bCs/>
        </w:rPr>
        <w:t>1</w:t>
      </w:r>
      <w:r>
        <w:rPr>
          <w:rFonts w:ascii="Arial" w:eastAsia="Arial" w:hAnsi="Arial" w:cs="Arial"/>
          <w:b/>
          <w:bCs/>
        </w:rPr>
        <w:tab/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n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rodu</w:t>
      </w:r>
      <w:r>
        <w:rPr>
          <w:rFonts w:ascii="Arial" w:eastAsia="Arial" w:hAnsi="Arial" w:cs="Arial"/>
          <w:b/>
          <w:bCs/>
          <w:spacing w:val="-3"/>
        </w:rPr>
        <w:t>c</w:t>
      </w:r>
      <w:r>
        <w:rPr>
          <w:rFonts w:ascii="Arial" w:eastAsia="Arial" w:hAnsi="Arial" w:cs="Arial"/>
          <w:b/>
          <w:bCs/>
          <w:spacing w:val="1"/>
        </w:rPr>
        <w:t>ti</w:t>
      </w:r>
      <w:r>
        <w:rPr>
          <w:rFonts w:ascii="Arial" w:eastAsia="Arial" w:hAnsi="Arial" w:cs="Arial"/>
          <w:b/>
          <w:bCs/>
        </w:rPr>
        <w:t>on</w:t>
      </w:r>
    </w:p>
    <w:p w:rsidR="00514D7B" w:rsidRDefault="00514D7B">
      <w:pPr>
        <w:spacing w:before="6" w:after="0" w:line="170" w:lineRule="exact"/>
        <w:rPr>
          <w:sz w:val="17"/>
          <w:szCs w:val="17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CE1EAD">
      <w:pPr>
        <w:spacing w:after="0" w:line="241" w:lineRule="auto"/>
        <w:ind w:left="153" w:right="77"/>
        <w:rPr>
          <w:rFonts w:ascii="Arial" w:eastAsia="Arial" w:hAnsi="Arial" w:cs="Arial"/>
        </w:rPr>
      </w:pPr>
      <w:r>
        <w:pict>
          <v:group id="_x0000_s1559" style="position:absolute;left:0;text-align:left;margin-left:433.3pt;margin-top:25.45pt;width:.25pt;height:.25pt;z-index:-251676160;mso-position-horizontal-relative:page" coordorigin="8666,509" coordsize="5,5">
            <v:shape id="_x0000_s1560" style="position:absolute;left:8666;top:509;width:5;height:5" coordorigin="8666,509" coordsize="5,5" path="m8666,514r5,-5e" filled="f" strokecolor="#c85100" strokeweight=".12pt">
              <v:path arrowok="t"/>
            </v:shape>
            <w10:wrap anchorx="page"/>
          </v:group>
        </w:pict>
      </w:r>
      <w:r>
        <w:pict>
          <v:group id="_x0000_s1557" style="position:absolute;left:0;text-align:left;margin-left:450.25pt;margin-top:25.45pt;width:.25pt;height:.25pt;z-index:-251674112;mso-position-horizontal-relative:page" coordorigin="9005,509" coordsize="5,5">
            <v:shape id="_x0000_s1558" style="position:absolute;left:9005;top:509;width:5;height:5" coordorigin="9005,509" coordsize="5,5" path="m9010,514r-5,-5e" filled="f" strokecolor="#c85100" strokeweight=".12pt">
              <v:path arrowok="t"/>
            </v:shape>
            <w10:wrap anchorx="page"/>
          </v:group>
        </w:pict>
      </w:r>
      <w:r>
        <w:pict>
          <v:group id="_x0000_s1555" style="position:absolute;left:0;text-align:left;margin-left:473.4pt;margin-top:25.45pt;width:.25pt;height:.25pt;z-index:-251672064;mso-position-horizontal-relative:page" coordorigin="9468,509" coordsize="5,5">
            <v:shape id="_x0000_s1556" style="position:absolute;left:9468;top:509;width:5;height:5" coordorigin="9468,509" coordsize="5,5" path="m9468,514r5,-5e" filled="f" strokecolor="purple" strokeweight=".12pt">
              <v:path arrowok="t"/>
            </v:shape>
            <w10:wrap anchorx="page"/>
          </v:group>
        </w:pict>
      </w:r>
      <w:r>
        <w:pict>
          <v:group id="_x0000_s1553" style="position:absolute;left:0;text-align:left;margin-left:500.05pt;margin-top:25.45pt;width:.25pt;height:.25pt;z-index:-251670016;mso-position-horizontal-relative:page" coordorigin="10001,509" coordsize="5,5">
            <v:shape id="_x0000_s1554" style="position:absolute;left:10001;top:509;width:5;height:5" coordorigin="10001,509" coordsize="5,5" path="m10006,514r-5,-5e" filled="f" strokecolor="purple" strokeweight=".12pt">
              <v:path arrowok="t"/>
            </v:shape>
            <w10:wrap anchorx="page"/>
          </v:group>
        </w:pict>
      </w:r>
      <w:r w:rsidR="007B3FBD">
        <w:rPr>
          <w:rFonts w:ascii="Arial" w:eastAsia="Arial" w:hAnsi="Arial" w:cs="Arial"/>
          <w:spacing w:val="-1"/>
        </w:rPr>
        <w:t>A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30"/>
        </w:rPr>
        <w:t xml:space="preserve"> 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30"/>
        </w:rPr>
        <w:t xml:space="preserve"> </w:t>
      </w:r>
      <w:r w:rsidR="007B3FBD">
        <w:rPr>
          <w:rFonts w:ascii="Arial" w:eastAsia="Arial" w:hAnsi="Arial" w:cs="Arial"/>
        </w:rPr>
        <w:t>co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pone</w:t>
      </w:r>
      <w:r w:rsidR="007B3FBD">
        <w:rPr>
          <w:rFonts w:ascii="Arial" w:eastAsia="Arial" w:hAnsi="Arial" w:cs="Arial"/>
          <w:spacing w:val="-3"/>
        </w:rPr>
        <w:t>n</w:t>
      </w:r>
      <w:r w:rsidR="007B3FBD">
        <w:rPr>
          <w:rFonts w:ascii="Arial" w:eastAsia="Arial" w:hAnsi="Arial" w:cs="Arial"/>
        </w:rPr>
        <w:t>t</w:t>
      </w:r>
      <w:r w:rsidR="007B3FBD">
        <w:rPr>
          <w:rFonts w:ascii="Arial" w:eastAsia="Arial" w:hAnsi="Arial" w:cs="Arial"/>
          <w:spacing w:val="31"/>
        </w:rPr>
        <w:t xml:space="preserve"> 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</w:rPr>
        <w:t>f</w:t>
      </w:r>
      <w:r w:rsidR="007B3FBD">
        <w:rPr>
          <w:rFonts w:ascii="Arial" w:eastAsia="Arial" w:hAnsi="Arial" w:cs="Arial"/>
          <w:spacing w:val="31"/>
        </w:rPr>
        <w:t xml:space="preserve">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he</w:t>
      </w:r>
      <w:r w:rsidR="007B3FBD">
        <w:rPr>
          <w:rFonts w:ascii="Arial" w:eastAsia="Arial" w:hAnsi="Arial" w:cs="Arial"/>
          <w:spacing w:val="27"/>
        </w:rPr>
        <w:t xml:space="preserve"> </w:t>
      </w:r>
      <w:r w:rsidR="007B3FBD">
        <w:rPr>
          <w:rFonts w:ascii="Arial" w:eastAsia="Arial" w:hAnsi="Arial" w:cs="Arial"/>
          <w:spacing w:val="-1"/>
        </w:rPr>
        <w:t>R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2"/>
        </w:rPr>
        <w:t>v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1"/>
        </w:rPr>
        <w:t>l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da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on</w:t>
      </w:r>
      <w:r w:rsidR="007B3FBD">
        <w:rPr>
          <w:rFonts w:ascii="Arial" w:eastAsia="Arial" w:hAnsi="Arial" w:cs="Arial"/>
          <w:spacing w:val="30"/>
        </w:rPr>
        <w:t xml:space="preserve"> </w:t>
      </w:r>
      <w:r w:rsidR="007B3FBD">
        <w:rPr>
          <w:rFonts w:ascii="Arial" w:eastAsia="Arial" w:hAnsi="Arial" w:cs="Arial"/>
          <w:spacing w:val="-1"/>
        </w:rPr>
        <w:t>P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ocess,</w:t>
      </w:r>
      <w:r w:rsidR="007B3FBD">
        <w:rPr>
          <w:rFonts w:ascii="Arial" w:eastAsia="Arial" w:hAnsi="Arial" w:cs="Arial"/>
          <w:spacing w:val="31"/>
        </w:rPr>
        <w:t xml:space="preserve"> </w:t>
      </w:r>
      <w:r w:rsidR="007B3FBD">
        <w:rPr>
          <w:rFonts w:ascii="Arial" w:eastAsia="Arial" w:hAnsi="Arial" w:cs="Arial"/>
          <w:spacing w:val="-2"/>
        </w:rPr>
        <w:t>r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</w:rPr>
        <w:t>cu</w:t>
      </w:r>
      <w:r w:rsidR="007B3FBD">
        <w:rPr>
          <w:rFonts w:ascii="Arial" w:eastAsia="Arial" w:hAnsi="Arial" w:cs="Arial"/>
          <w:spacing w:val="1"/>
        </w:rPr>
        <w:t>rr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3"/>
        </w:rPr>
        <w:t>n</w:t>
      </w:r>
      <w:r w:rsidR="007B3FBD">
        <w:rPr>
          <w:rFonts w:ascii="Arial" w:eastAsia="Arial" w:hAnsi="Arial" w:cs="Arial"/>
        </w:rPr>
        <w:t>t</w:t>
      </w:r>
      <w:r w:rsidR="007B3FBD">
        <w:rPr>
          <w:rFonts w:ascii="Arial" w:eastAsia="Arial" w:hAnsi="Arial" w:cs="Arial"/>
          <w:spacing w:val="31"/>
        </w:rPr>
        <w:t xml:space="preserve"> </w:t>
      </w:r>
      <w:r w:rsidR="007B3FBD">
        <w:rPr>
          <w:rFonts w:ascii="Arial" w:eastAsia="Arial" w:hAnsi="Arial" w:cs="Arial"/>
          <w:spacing w:val="-1"/>
        </w:rPr>
        <w:t>t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ng</w:t>
      </w:r>
      <w:r w:rsidR="007B3FBD">
        <w:rPr>
          <w:rFonts w:ascii="Arial" w:eastAsia="Arial" w:hAnsi="Arial" w:cs="Arial"/>
          <w:spacing w:val="32"/>
        </w:rPr>
        <w:t xml:space="preserve"> </w:t>
      </w:r>
      <w:r w:rsidR="007B3FBD">
        <w:rPr>
          <w:rFonts w:ascii="Arial" w:eastAsia="Arial" w:hAnsi="Arial" w:cs="Arial"/>
        </w:rPr>
        <w:t>shou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</w:rPr>
        <w:t>d</w:t>
      </w:r>
      <w:r w:rsidR="007B3FBD">
        <w:rPr>
          <w:rFonts w:ascii="Arial" w:eastAsia="Arial" w:hAnsi="Arial" w:cs="Arial"/>
          <w:spacing w:val="30"/>
        </w:rPr>
        <w:t xml:space="preserve"> </w:t>
      </w:r>
      <w:r w:rsidR="007B3FBD">
        <w:rPr>
          <w:rFonts w:ascii="Arial" w:eastAsia="Arial" w:hAnsi="Arial" w:cs="Arial"/>
          <w:spacing w:val="-3"/>
        </w:rPr>
        <w:t>b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30"/>
        </w:rPr>
        <w:t xml:space="preserve"> </w:t>
      </w:r>
      <w:r w:rsidR="007B3FBD">
        <w:rPr>
          <w:rFonts w:ascii="Arial" w:eastAsia="Arial" w:hAnsi="Arial" w:cs="Arial"/>
        </w:rPr>
        <w:t>ca</w:t>
      </w:r>
      <w:r w:rsidR="007B3FBD">
        <w:rPr>
          <w:rFonts w:ascii="Arial" w:eastAsia="Arial" w:hAnsi="Arial" w:cs="Arial"/>
          <w:spacing w:val="1"/>
        </w:rPr>
        <w:t>rr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ed</w:t>
      </w:r>
      <w:r w:rsidR="007B3FBD">
        <w:rPr>
          <w:rFonts w:ascii="Arial" w:eastAsia="Arial" w:hAnsi="Arial" w:cs="Arial"/>
          <w:spacing w:val="30"/>
        </w:rPr>
        <w:t xml:space="preserve"> 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-3"/>
        </w:rPr>
        <w:t>u</w:t>
      </w:r>
      <w:r w:rsidR="007B3FBD">
        <w:rPr>
          <w:rFonts w:ascii="Arial" w:eastAsia="Arial" w:hAnsi="Arial" w:cs="Arial"/>
        </w:rPr>
        <w:t>t</w:t>
      </w:r>
      <w:r w:rsidR="007B3FBD">
        <w:rPr>
          <w:rFonts w:ascii="Arial" w:eastAsia="Arial" w:hAnsi="Arial" w:cs="Arial"/>
          <w:spacing w:val="31"/>
        </w:rPr>
        <w:t xml:space="preserve"> </w:t>
      </w:r>
      <w:r w:rsidR="007B3FBD">
        <w:rPr>
          <w:rFonts w:ascii="Arial" w:eastAsia="Arial" w:hAnsi="Arial" w:cs="Arial"/>
        </w:rPr>
        <w:t>at</w:t>
      </w:r>
      <w:r w:rsidR="007B3FBD">
        <w:rPr>
          <w:rFonts w:ascii="Arial" w:eastAsia="Arial" w:hAnsi="Arial" w:cs="Arial"/>
          <w:spacing w:val="29"/>
        </w:rPr>
        <w:t xml:space="preserve"> 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  <w:spacing w:val="2"/>
        </w:rPr>
        <w:t>g</w:t>
      </w:r>
      <w:r w:rsidR="007B3FBD">
        <w:rPr>
          <w:rFonts w:ascii="Arial" w:eastAsia="Arial" w:hAnsi="Arial" w:cs="Arial"/>
        </w:rPr>
        <w:t>u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</w:rPr>
        <w:t xml:space="preserve">ar 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  <w:spacing w:val="-2"/>
        </w:rPr>
        <w:t>v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44"/>
        </w:rPr>
        <w:t xml:space="preserve"> </w:t>
      </w:r>
      <w:r w:rsidR="007B3FBD">
        <w:rPr>
          <w:rFonts w:ascii="Arial" w:eastAsia="Arial" w:hAnsi="Arial" w:cs="Arial"/>
        </w:rPr>
        <w:t>as</w:t>
      </w:r>
      <w:r w:rsidR="007B3FBD">
        <w:rPr>
          <w:rFonts w:ascii="Arial" w:eastAsia="Arial" w:hAnsi="Arial" w:cs="Arial"/>
          <w:spacing w:val="44"/>
        </w:rPr>
        <w:t xml:space="preserve"> </w:t>
      </w:r>
      <w:r w:rsidR="007B3FBD">
        <w:rPr>
          <w:rFonts w:ascii="Arial" w:eastAsia="Arial" w:hAnsi="Arial" w:cs="Arial"/>
        </w:rPr>
        <w:t>dee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ed</w:t>
      </w:r>
      <w:r w:rsidR="007B3FBD">
        <w:rPr>
          <w:rFonts w:ascii="Arial" w:eastAsia="Arial" w:hAnsi="Arial" w:cs="Arial"/>
          <w:spacing w:val="44"/>
        </w:rPr>
        <w:t xml:space="preserve"> </w:t>
      </w:r>
      <w:r w:rsidR="007B3FBD">
        <w:rPr>
          <w:rFonts w:ascii="Arial" w:eastAsia="Arial" w:hAnsi="Arial" w:cs="Arial"/>
        </w:rPr>
        <w:t>necessa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y</w:t>
      </w:r>
      <w:r w:rsidR="007B3FBD">
        <w:rPr>
          <w:rFonts w:ascii="Arial" w:eastAsia="Arial" w:hAnsi="Arial" w:cs="Arial"/>
          <w:spacing w:val="42"/>
        </w:rPr>
        <w:t xml:space="preserve"> </w:t>
      </w:r>
      <w:r w:rsidR="007B3FBD">
        <w:rPr>
          <w:rFonts w:ascii="Arial" w:eastAsia="Arial" w:hAnsi="Arial" w:cs="Arial"/>
        </w:rPr>
        <w:t>by</w:t>
      </w:r>
      <w:r w:rsidR="007B3FBD">
        <w:rPr>
          <w:rFonts w:ascii="Arial" w:eastAsia="Arial" w:hAnsi="Arial" w:cs="Arial"/>
          <w:spacing w:val="42"/>
        </w:rPr>
        <w:t xml:space="preserve">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he</w:t>
      </w:r>
      <w:r w:rsidR="007B3FBD">
        <w:rPr>
          <w:rFonts w:ascii="Arial" w:eastAsia="Arial" w:hAnsi="Arial" w:cs="Arial"/>
          <w:spacing w:val="44"/>
        </w:rPr>
        <w:t xml:space="preserve"> </w:t>
      </w:r>
      <w:r w:rsidR="007B3FBD">
        <w:rPr>
          <w:rFonts w:ascii="Arial" w:eastAsia="Arial" w:hAnsi="Arial" w:cs="Arial"/>
          <w:spacing w:val="-1"/>
        </w:rPr>
        <w:t>C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pe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ent</w:t>
      </w:r>
      <w:r w:rsidR="007B3FBD">
        <w:rPr>
          <w:rFonts w:ascii="Arial" w:eastAsia="Arial" w:hAnsi="Arial" w:cs="Arial"/>
          <w:spacing w:val="45"/>
        </w:rPr>
        <w:t xml:space="preserve"> </w:t>
      </w:r>
      <w:r w:rsidR="007B3FBD">
        <w:rPr>
          <w:rFonts w:ascii="Arial" w:eastAsia="Arial" w:hAnsi="Arial" w:cs="Arial"/>
          <w:spacing w:val="-1"/>
        </w:rPr>
        <w:t>A</w:t>
      </w:r>
      <w:r w:rsidR="007B3FBD">
        <w:rPr>
          <w:rFonts w:ascii="Arial" w:eastAsia="Arial" w:hAnsi="Arial" w:cs="Arial"/>
        </w:rPr>
        <w:t>u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ho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2"/>
        </w:rPr>
        <w:t>y</w:t>
      </w:r>
      <w:r w:rsidR="007B3FBD">
        <w:rPr>
          <w:rFonts w:ascii="Arial" w:eastAsia="Arial" w:hAnsi="Arial" w:cs="Arial"/>
        </w:rPr>
        <w:t>.</w:t>
      </w:r>
      <w:r w:rsidR="007B3FBD">
        <w:rPr>
          <w:rFonts w:ascii="Arial" w:eastAsia="Arial" w:hAnsi="Arial" w:cs="Arial"/>
          <w:spacing w:val="47"/>
        </w:rPr>
        <w:t xml:space="preserve"> </w:t>
      </w:r>
      <w:r w:rsidR="007B3FBD">
        <w:rPr>
          <w:rFonts w:ascii="Arial" w:eastAsia="Arial" w:hAnsi="Arial" w:cs="Arial"/>
          <w:spacing w:val="-1"/>
        </w:rPr>
        <w:t>H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-3"/>
        </w:rPr>
        <w:t>w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2"/>
        </w:rPr>
        <w:t>v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,</w:t>
      </w:r>
      <w:r w:rsidR="007B3FBD">
        <w:rPr>
          <w:rFonts w:ascii="Arial" w:eastAsia="Arial" w:hAnsi="Arial" w:cs="Arial"/>
          <w:spacing w:val="45"/>
        </w:rPr>
        <w:t xml:space="preserve"> 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t</w:t>
      </w:r>
      <w:r w:rsidR="007B3FBD">
        <w:rPr>
          <w:rFonts w:ascii="Arial" w:eastAsia="Arial" w:hAnsi="Arial" w:cs="Arial"/>
          <w:spacing w:val="45"/>
        </w:rPr>
        <w:t xml:space="preserve"> 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44"/>
        </w:rPr>
        <w:t xml:space="preserve"> 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eco</w:t>
      </w:r>
      <w:r w:rsidR="007B3FBD">
        <w:rPr>
          <w:rFonts w:ascii="Arial" w:eastAsia="Arial" w:hAnsi="Arial" w:cs="Arial"/>
          <w:spacing w:val="1"/>
        </w:rPr>
        <w:t>mm</w:t>
      </w:r>
      <w:r w:rsidR="007B3FBD">
        <w:rPr>
          <w:rFonts w:ascii="Arial" w:eastAsia="Arial" w:hAnsi="Arial" w:cs="Arial"/>
        </w:rPr>
        <w:t>ended</w:t>
      </w:r>
      <w:r w:rsidR="007B3FBD">
        <w:rPr>
          <w:rFonts w:ascii="Arial" w:eastAsia="Arial" w:hAnsi="Arial" w:cs="Arial"/>
          <w:spacing w:val="44"/>
        </w:rPr>
        <w:t xml:space="preserve">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</w:t>
      </w:r>
      <w:r w:rsidR="007B3FBD">
        <w:rPr>
          <w:rFonts w:ascii="Arial" w:eastAsia="Arial" w:hAnsi="Arial" w:cs="Arial"/>
          <w:spacing w:val="-3"/>
        </w:rPr>
        <w:t>a</w:t>
      </w:r>
      <w:r w:rsidR="007B3FBD">
        <w:rPr>
          <w:rFonts w:ascii="Arial" w:eastAsia="Arial" w:hAnsi="Arial" w:cs="Arial"/>
        </w:rPr>
        <w:t>t</w:t>
      </w:r>
    </w:p>
    <w:p w:rsidR="00514D7B" w:rsidRDefault="00CE1EAD">
      <w:pPr>
        <w:tabs>
          <w:tab w:val="left" w:pos="9420"/>
        </w:tabs>
        <w:spacing w:after="0" w:line="246" w:lineRule="exact"/>
        <w:ind w:left="153" w:right="-20"/>
        <w:rPr>
          <w:rFonts w:ascii="Arial" w:eastAsia="Arial" w:hAnsi="Arial" w:cs="Arial"/>
        </w:rPr>
      </w:pPr>
      <w:r>
        <w:pict>
          <v:group id="_x0000_s1551" style="position:absolute;left:0;text-align:left;margin-left:433.3pt;margin-top:12.35pt;width:.25pt;height:.25pt;z-index:-251677184;mso-position-horizontal-relative:page" coordorigin="8666,247" coordsize="5,5">
            <v:shape id="_x0000_s1552" style="position:absolute;left:8666;top:247;width:5;height:5" coordorigin="8666,247" coordsize="5,5" path="m8671,252r-5,-5e" filled="f" strokecolor="#c85100" strokeweight=".12pt">
              <v:path arrowok="t"/>
            </v:shape>
            <w10:wrap anchorx="page"/>
          </v:group>
        </w:pict>
      </w:r>
      <w:r>
        <w:pict>
          <v:group id="_x0000_s1549" style="position:absolute;left:0;text-align:left;margin-left:450.25pt;margin-top:12.35pt;width:.25pt;height:.25pt;z-index:-251675136;mso-position-horizontal-relative:page" coordorigin="9005,247" coordsize="5,5">
            <v:shape id="_x0000_s1550" style="position:absolute;left:9005;top:247;width:5;height:5" coordorigin="9005,247" coordsize="5,5" path="m9005,252r5,-5e" filled="f" strokecolor="#c85100" strokeweight=".12pt">
              <v:path arrowok="t"/>
            </v:shape>
            <w10:wrap anchorx="page"/>
          </v:group>
        </w:pict>
      </w:r>
      <w:r>
        <w:pict>
          <v:group id="_x0000_s1547" style="position:absolute;left:0;text-align:left;margin-left:473.4pt;margin-top:12.35pt;width:.25pt;height:.25pt;z-index:-251673088;mso-position-horizontal-relative:page" coordorigin="9468,247" coordsize="5,5">
            <v:shape id="_x0000_s1548" style="position:absolute;left:9468;top:247;width:5;height:5" coordorigin="9468,247" coordsize="5,5" path="m9473,252r-5,-5e" filled="f" strokecolor="purple" strokeweight=".12pt">
              <v:path arrowok="t"/>
            </v:shape>
            <w10:wrap anchorx="page"/>
          </v:group>
        </w:pict>
      </w:r>
      <w:r>
        <w:pict>
          <v:group id="_x0000_s1545" style="position:absolute;left:0;text-align:left;margin-left:500.05pt;margin-top:12.35pt;width:.25pt;height:.25pt;z-index:-251671040;mso-position-horizontal-relative:page" coordorigin="10001,247" coordsize="5,5">
            <v:shape id="_x0000_s1546" style="position:absolute;left:10001;top:247;width:5;height:5" coordorigin="10001,247" coordsize="5,5" path="m10001,252r5,-5e" filled="f" strokecolor="purple" strokeweight=".12pt">
              <v:path arrowok="t"/>
            </v:shape>
            <w10:wrap anchorx="page"/>
          </v:group>
        </w:pict>
      </w:r>
      <w:r>
        <w:pict>
          <v:shape id="_x0000_s1544" type="#_x0000_t202" style="position:absolute;left:0;text-align:left;margin-left:380.3pt;margin-top:0;width:140.65pt;height:12.6pt;z-index:-251667968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061"/>
                    <w:gridCol w:w="343"/>
                    <w:gridCol w:w="427"/>
                    <w:gridCol w:w="569"/>
                    <w:gridCol w:w="413"/>
                  </w:tblGrid>
                  <w:tr w:rsidR="008C65AB">
                    <w:trPr>
                      <w:trHeight w:hRule="exact" w:val="252"/>
                    </w:trPr>
                    <w:tc>
                      <w:tcPr>
                        <w:tcW w:w="1061" w:type="dxa"/>
                        <w:shd w:val="clear" w:color="auto" w:fill="FFFF00"/>
                      </w:tcPr>
                      <w:p w:rsidR="00E74CC3" w:rsidRDefault="00E74CC3">
                        <w:pPr>
                          <w:spacing w:after="0" w:line="251" w:lineRule="exact"/>
                          <w:ind w:left="-1" w:right="-20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</w:rPr>
                          <w:t>x</w:t>
                        </w:r>
                        <w:r>
                          <w:rPr>
                            <w:rFonts w:ascii="Arial" w:eastAsia="Arial" w:hAnsi="Arial" w:cs="Arial"/>
                          </w:rPr>
                          <w:t>ceed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</w:rPr>
                          <w:t>ng</w:t>
                        </w:r>
                      </w:p>
                    </w:tc>
                    <w:tc>
                      <w:tcPr>
                        <w:tcW w:w="343" w:type="dxa"/>
                        <w:shd w:val="clear" w:color="auto" w:fill="FFE6D5"/>
                      </w:tcPr>
                      <w:p w:rsidR="00E74CC3" w:rsidRDefault="00E74CC3">
                        <w:pPr>
                          <w:spacing w:after="0" w:line="251" w:lineRule="exact"/>
                          <w:ind w:left="-1" w:right="-7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spacing w:val="3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</w:rPr>
                          <w:t>ve</w:t>
                        </w:r>
                      </w:p>
                    </w:tc>
                    <w:tc>
                      <w:tcPr>
                        <w:tcW w:w="427" w:type="dxa"/>
                        <w:shd w:val="clear" w:color="auto" w:fill="FFE6D5"/>
                      </w:tcPr>
                      <w:p w:rsidR="00E74CC3" w:rsidRDefault="00E74CC3">
                        <w:pPr>
                          <w:spacing w:before="54" w:after="0" w:line="240" w:lineRule="auto"/>
                          <w:ind w:left="-1" w:right="-20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pacing w:val="1"/>
                            <w:sz w:val="16"/>
                            <w:szCs w:val="16"/>
                          </w:rPr>
                          <w:t>[PS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6"/>
                            <w:szCs w:val="16"/>
                          </w:rPr>
                          <w:t>8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]</w:t>
                        </w:r>
                      </w:p>
                    </w:tc>
                    <w:tc>
                      <w:tcPr>
                        <w:tcW w:w="569" w:type="dxa"/>
                        <w:shd w:val="clear" w:color="auto" w:fill="FFD5FF"/>
                      </w:tcPr>
                      <w:p w:rsidR="00E74CC3" w:rsidRDefault="00E74CC3">
                        <w:pPr>
                          <w:spacing w:after="0" w:line="251" w:lineRule="exact"/>
                          <w:ind w:left="31" w:right="-74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spacing w:val="-2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</w:rPr>
                          <w:t>ea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</w:rPr>
                          <w:t>s</w:t>
                        </w:r>
                      </w:p>
                    </w:tc>
                    <w:tc>
                      <w:tcPr>
                        <w:tcW w:w="413" w:type="dxa"/>
                        <w:shd w:val="clear" w:color="auto" w:fill="FFD5FF"/>
                      </w:tcPr>
                      <w:p w:rsidR="00E74CC3" w:rsidRDefault="00E74CC3">
                        <w:pPr>
                          <w:spacing w:before="54" w:after="0" w:line="240" w:lineRule="auto"/>
                          <w:ind w:left="-1" w:right="-63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pacing w:val="1"/>
                            <w:sz w:val="16"/>
                            <w:szCs w:val="16"/>
                          </w:rPr>
                          <w:t>[K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6"/>
                            <w:szCs w:val="16"/>
                          </w:rPr>
                          <w:t>9]</w:t>
                        </w:r>
                      </w:p>
                    </w:tc>
                  </w:tr>
                </w:tbl>
                <w:p w:rsidR="00E74CC3" w:rsidRDefault="00E74CC3">
                  <w:pPr>
                    <w:spacing w:after="0" w:line="240" w:lineRule="auto"/>
                  </w:pPr>
                </w:p>
              </w:txbxContent>
            </v:textbox>
            <w10:wrap anchorx="page"/>
          </v:shape>
        </w:pict>
      </w:r>
      <w:proofErr w:type="gramStart"/>
      <w:r w:rsidR="007B3FBD">
        <w:rPr>
          <w:rFonts w:ascii="Arial" w:eastAsia="Arial" w:hAnsi="Arial" w:cs="Arial"/>
          <w:spacing w:val="1"/>
          <w:position w:val="-1"/>
        </w:rPr>
        <w:t>r</w:t>
      </w:r>
      <w:r w:rsidR="007B3FBD">
        <w:rPr>
          <w:rFonts w:ascii="Arial" w:eastAsia="Arial" w:hAnsi="Arial" w:cs="Arial"/>
          <w:position w:val="-1"/>
        </w:rPr>
        <w:t>ecu</w:t>
      </w:r>
      <w:r w:rsidR="007B3FBD">
        <w:rPr>
          <w:rFonts w:ascii="Arial" w:eastAsia="Arial" w:hAnsi="Arial" w:cs="Arial"/>
          <w:spacing w:val="-2"/>
          <w:position w:val="-1"/>
        </w:rPr>
        <w:t>r</w:t>
      </w:r>
      <w:r w:rsidR="007B3FBD">
        <w:rPr>
          <w:rFonts w:ascii="Arial" w:eastAsia="Arial" w:hAnsi="Arial" w:cs="Arial"/>
          <w:spacing w:val="1"/>
          <w:position w:val="-1"/>
        </w:rPr>
        <w:t>r</w:t>
      </w:r>
      <w:r w:rsidR="007B3FBD">
        <w:rPr>
          <w:rFonts w:ascii="Arial" w:eastAsia="Arial" w:hAnsi="Arial" w:cs="Arial"/>
          <w:position w:val="-1"/>
        </w:rPr>
        <w:t>ent</w:t>
      </w:r>
      <w:proofErr w:type="gramEnd"/>
      <w:r w:rsidR="007B3FBD">
        <w:rPr>
          <w:rFonts w:ascii="Arial" w:eastAsia="Arial" w:hAnsi="Arial" w:cs="Arial"/>
          <w:position w:val="-1"/>
        </w:rPr>
        <w:t xml:space="preserve"> </w:t>
      </w:r>
      <w:r w:rsidR="007B3FBD">
        <w:rPr>
          <w:rFonts w:ascii="Arial" w:eastAsia="Arial" w:hAnsi="Arial" w:cs="Arial"/>
          <w:spacing w:val="-1"/>
          <w:position w:val="-1"/>
        </w:rPr>
        <w:t>t</w:t>
      </w:r>
      <w:r w:rsidR="007B3FBD">
        <w:rPr>
          <w:rFonts w:ascii="Arial" w:eastAsia="Arial" w:hAnsi="Arial" w:cs="Arial"/>
          <w:spacing w:val="1"/>
          <w:position w:val="-1"/>
        </w:rPr>
        <w:t>r</w:t>
      </w:r>
      <w:r w:rsidR="007B3FBD">
        <w:rPr>
          <w:rFonts w:ascii="Arial" w:eastAsia="Arial" w:hAnsi="Arial" w:cs="Arial"/>
          <w:position w:val="-1"/>
        </w:rPr>
        <w:t>a</w:t>
      </w:r>
      <w:r w:rsidR="007B3FBD">
        <w:rPr>
          <w:rFonts w:ascii="Arial" w:eastAsia="Arial" w:hAnsi="Arial" w:cs="Arial"/>
          <w:spacing w:val="-1"/>
          <w:position w:val="-1"/>
        </w:rPr>
        <w:t>i</w:t>
      </w:r>
      <w:r w:rsidR="007B3FBD">
        <w:rPr>
          <w:rFonts w:ascii="Arial" w:eastAsia="Arial" w:hAnsi="Arial" w:cs="Arial"/>
          <w:position w:val="-1"/>
        </w:rPr>
        <w:t>n</w:t>
      </w:r>
      <w:r w:rsidR="007B3FBD">
        <w:rPr>
          <w:rFonts w:ascii="Arial" w:eastAsia="Arial" w:hAnsi="Arial" w:cs="Arial"/>
          <w:spacing w:val="-1"/>
          <w:position w:val="-1"/>
        </w:rPr>
        <w:t>i</w:t>
      </w:r>
      <w:r w:rsidR="007B3FBD">
        <w:rPr>
          <w:rFonts w:ascii="Arial" w:eastAsia="Arial" w:hAnsi="Arial" w:cs="Arial"/>
          <w:position w:val="-1"/>
        </w:rPr>
        <w:t>ng</w:t>
      </w:r>
      <w:r w:rsidR="007B3FBD">
        <w:rPr>
          <w:rFonts w:ascii="Arial" w:eastAsia="Arial" w:hAnsi="Arial" w:cs="Arial"/>
          <w:spacing w:val="1"/>
          <w:position w:val="-1"/>
        </w:rPr>
        <w:t xml:space="preserve"> </w:t>
      </w:r>
      <w:r w:rsidR="007B3FBD">
        <w:rPr>
          <w:rFonts w:ascii="Arial" w:eastAsia="Arial" w:hAnsi="Arial" w:cs="Arial"/>
          <w:position w:val="-1"/>
        </w:rPr>
        <w:t>shou</w:t>
      </w:r>
      <w:r w:rsidR="007B3FBD">
        <w:rPr>
          <w:rFonts w:ascii="Arial" w:eastAsia="Arial" w:hAnsi="Arial" w:cs="Arial"/>
          <w:spacing w:val="-1"/>
          <w:position w:val="-1"/>
        </w:rPr>
        <w:t>l</w:t>
      </w:r>
      <w:r w:rsidR="007B3FBD">
        <w:rPr>
          <w:rFonts w:ascii="Arial" w:eastAsia="Arial" w:hAnsi="Arial" w:cs="Arial"/>
          <w:position w:val="-1"/>
        </w:rPr>
        <w:t>d</w:t>
      </w:r>
      <w:r w:rsidR="007B3FBD">
        <w:rPr>
          <w:rFonts w:ascii="Arial" w:eastAsia="Arial" w:hAnsi="Arial" w:cs="Arial"/>
          <w:spacing w:val="-1"/>
          <w:position w:val="-1"/>
        </w:rPr>
        <w:t xml:space="preserve"> </w:t>
      </w:r>
      <w:r w:rsidR="007B3FBD">
        <w:rPr>
          <w:rFonts w:ascii="Arial" w:eastAsia="Arial" w:hAnsi="Arial" w:cs="Arial"/>
          <w:position w:val="-1"/>
        </w:rPr>
        <w:t>no</w:t>
      </w:r>
      <w:r w:rsidR="007B3FBD">
        <w:rPr>
          <w:rFonts w:ascii="Arial" w:eastAsia="Arial" w:hAnsi="Arial" w:cs="Arial"/>
          <w:spacing w:val="1"/>
          <w:position w:val="-1"/>
        </w:rPr>
        <w:t>rm</w:t>
      </w:r>
      <w:r w:rsidR="007B3FBD">
        <w:rPr>
          <w:rFonts w:ascii="Arial" w:eastAsia="Arial" w:hAnsi="Arial" w:cs="Arial"/>
          <w:position w:val="-1"/>
        </w:rPr>
        <w:t>a</w:t>
      </w:r>
      <w:r w:rsidR="007B3FBD">
        <w:rPr>
          <w:rFonts w:ascii="Arial" w:eastAsia="Arial" w:hAnsi="Arial" w:cs="Arial"/>
          <w:spacing w:val="-1"/>
          <w:position w:val="-1"/>
        </w:rPr>
        <w:t>ll</w:t>
      </w:r>
      <w:r w:rsidR="007B3FBD">
        <w:rPr>
          <w:rFonts w:ascii="Arial" w:eastAsia="Arial" w:hAnsi="Arial" w:cs="Arial"/>
          <w:position w:val="-1"/>
        </w:rPr>
        <w:t>y</w:t>
      </w:r>
      <w:r w:rsidR="007B3FBD">
        <w:rPr>
          <w:rFonts w:ascii="Arial" w:eastAsia="Arial" w:hAnsi="Arial" w:cs="Arial"/>
          <w:spacing w:val="-1"/>
          <w:position w:val="-1"/>
        </w:rPr>
        <w:t xml:space="preserve"> </w:t>
      </w:r>
      <w:r w:rsidR="007B3FBD">
        <w:rPr>
          <w:rFonts w:ascii="Arial" w:eastAsia="Arial" w:hAnsi="Arial" w:cs="Arial"/>
          <w:position w:val="-1"/>
        </w:rPr>
        <w:t>be</w:t>
      </w:r>
      <w:r w:rsidR="007B3FBD">
        <w:rPr>
          <w:rFonts w:ascii="Arial" w:eastAsia="Arial" w:hAnsi="Arial" w:cs="Arial"/>
          <w:spacing w:val="1"/>
          <w:position w:val="-1"/>
        </w:rPr>
        <w:t xml:space="preserve"> </w:t>
      </w:r>
      <w:r w:rsidR="007B3FBD">
        <w:rPr>
          <w:rFonts w:ascii="Arial" w:eastAsia="Arial" w:hAnsi="Arial" w:cs="Arial"/>
          <w:position w:val="-1"/>
        </w:rPr>
        <w:t>ca</w:t>
      </w:r>
      <w:r w:rsidR="007B3FBD">
        <w:rPr>
          <w:rFonts w:ascii="Arial" w:eastAsia="Arial" w:hAnsi="Arial" w:cs="Arial"/>
          <w:spacing w:val="-2"/>
          <w:position w:val="-1"/>
        </w:rPr>
        <w:t>r</w:t>
      </w:r>
      <w:r w:rsidR="007B3FBD">
        <w:rPr>
          <w:rFonts w:ascii="Arial" w:eastAsia="Arial" w:hAnsi="Arial" w:cs="Arial"/>
          <w:spacing w:val="1"/>
          <w:position w:val="-1"/>
        </w:rPr>
        <w:t>r</w:t>
      </w:r>
      <w:r w:rsidR="007B3FBD">
        <w:rPr>
          <w:rFonts w:ascii="Arial" w:eastAsia="Arial" w:hAnsi="Arial" w:cs="Arial"/>
          <w:spacing w:val="-1"/>
          <w:position w:val="-1"/>
        </w:rPr>
        <w:t>i</w:t>
      </w:r>
      <w:r w:rsidR="007B3FBD">
        <w:rPr>
          <w:rFonts w:ascii="Arial" w:eastAsia="Arial" w:hAnsi="Arial" w:cs="Arial"/>
          <w:position w:val="-1"/>
        </w:rPr>
        <w:t>ed</w:t>
      </w:r>
      <w:r w:rsidR="007B3FBD">
        <w:rPr>
          <w:rFonts w:ascii="Arial" w:eastAsia="Arial" w:hAnsi="Arial" w:cs="Arial"/>
          <w:spacing w:val="1"/>
          <w:position w:val="-1"/>
        </w:rPr>
        <w:t xml:space="preserve"> </w:t>
      </w:r>
      <w:r w:rsidR="007B3FBD">
        <w:rPr>
          <w:rFonts w:ascii="Arial" w:eastAsia="Arial" w:hAnsi="Arial" w:cs="Arial"/>
          <w:position w:val="-1"/>
        </w:rPr>
        <w:t>o</w:t>
      </w:r>
      <w:r w:rsidR="007B3FBD">
        <w:rPr>
          <w:rFonts w:ascii="Arial" w:eastAsia="Arial" w:hAnsi="Arial" w:cs="Arial"/>
          <w:spacing w:val="-3"/>
          <w:position w:val="-1"/>
        </w:rPr>
        <w:t>u</w:t>
      </w:r>
      <w:r w:rsidR="007B3FBD">
        <w:rPr>
          <w:rFonts w:ascii="Arial" w:eastAsia="Arial" w:hAnsi="Arial" w:cs="Arial"/>
          <w:position w:val="-1"/>
        </w:rPr>
        <w:t>t</w:t>
      </w:r>
      <w:r w:rsidR="007B3FBD">
        <w:rPr>
          <w:rFonts w:ascii="Arial" w:eastAsia="Arial" w:hAnsi="Arial" w:cs="Arial"/>
          <w:spacing w:val="2"/>
          <w:position w:val="-1"/>
        </w:rPr>
        <w:t xml:space="preserve"> </w:t>
      </w:r>
      <w:r w:rsidR="007B3FBD">
        <w:rPr>
          <w:rFonts w:ascii="Arial" w:eastAsia="Arial" w:hAnsi="Arial" w:cs="Arial"/>
          <w:spacing w:val="-3"/>
          <w:position w:val="-1"/>
        </w:rPr>
        <w:t>a</w:t>
      </w:r>
      <w:r w:rsidR="007B3FBD">
        <w:rPr>
          <w:rFonts w:ascii="Arial" w:eastAsia="Arial" w:hAnsi="Arial" w:cs="Arial"/>
          <w:position w:val="-1"/>
        </w:rPr>
        <w:t>t</w:t>
      </w:r>
      <w:r w:rsidR="007B3FBD">
        <w:rPr>
          <w:rFonts w:ascii="Arial" w:eastAsia="Arial" w:hAnsi="Arial" w:cs="Arial"/>
          <w:spacing w:val="2"/>
          <w:position w:val="-1"/>
        </w:rPr>
        <w:t xml:space="preserve"> </w:t>
      </w:r>
      <w:r w:rsidR="007B3FBD">
        <w:rPr>
          <w:rFonts w:ascii="Arial" w:eastAsia="Arial" w:hAnsi="Arial" w:cs="Arial"/>
          <w:spacing w:val="-1"/>
          <w:position w:val="-1"/>
        </w:rPr>
        <w:t>i</w:t>
      </w:r>
      <w:r w:rsidR="007B3FBD">
        <w:rPr>
          <w:rFonts w:ascii="Arial" w:eastAsia="Arial" w:hAnsi="Arial" w:cs="Arial"/>
          <w:position w:val="-1"/>
        </w:rPr>
        <w:t>n</w:t>
      </w:r>
      <w:r w:rsidR="007B3FBD">
        <w:rPr>
          <w:rFonts w:ascii="Arial" w:eastAsia="Arial" w:hAnsi="Arial" w:cs="Arial"/>
          <w:spacing w:val="1"/>
          <w:position w:val="-1"/>
        </w:rPr>
        <w:t>t</w:t>
      </w:r>
      <w:r w:rsidR="007B3FBD">
        <w:rPr>
          <w:rFonts w:ascii="Arial" w:eastAsia="Arial" w:hAnsi="Arial" w:cs="Arial"/>
          <w:spacing w:val="-3"/>
          <w:position w:val="-1"/>
        </w:rPr>
        <w:t>e</w:t>
      </w:r>
      <w:r w:rsidR="007B3FBD">
        <w:rPr>
          <w:rFonts w:ascii="Arial" w:eastAsia="Arial" w:hAnsi="Arial" w:cs="Arial"/>
          <w:spacing w:val="1"/>
          <w:position w:val="-1"/>
        </w:rPr>
        <w:t>r</w:t>
      </w:r>
      <w:r w:rsidR="007B3FBD">
        <w:rPr>
          <w:rFonts w:ascii="Arial" w:eastAsia="Arial" w:hAnsi="Arial" w:cs="Arial"/>
          <w:spacing w:val="-2"/>
          <w:position w:val="-1"/>
        </w:rPr>
        <w:t>v</w:t>
      </w:r>
      <w:r w:rsidR="007B3FBD">
        <w:rPr>
          <w:rFonts w:ascii="Arial" w:eastAsia="Arial" w:hAnsi="Arial" w:cs="Arial"/>
          <w:position w:val="-1"/>
        </w:rPr>
        <w:t>a</w:t>
      </w:r>
      <w:r w:rsidR="007B3FBD">
        <w:rPr>
          <w:rFonts w:ascii="Arial" w:eastAsia="Arial" w:hAnsi="Arial" w:cs="Arial"/>
          <w:spacing w:val="-1"/>
          <w:position w:val="-1"/>
        </w:rPr>
        <w:t>l</w:t>
      </w:r>
      <w:r w:rsidR="007B3FBD">
        <w:rPr>
          <w:rFonts w:ascii="Arial" w:eastAsia="Arial" w:hAnsi="Arial" w:cs="Arial"/>
          <w:position w:val="-1"/>
        </w:rPr>
        <w:t>s</w:t>
      </w:r>
      <w:r w:rsidR="007B3FBD">
        <w:rPr>
          <w:rFonts w:ascii="Arial" w:eastAsia="Arial" w:hAnsi="Arial" w:cs="Arial"/>
          <w:spacing w:val="1"/>
          <w:position w:val="-1"/>
        </w:rPr>
        <w:t xml:space="preserve"> </w:t>
      </w:r>
      <w:r w:rsidR="007B3FBD">
        <w:rPr>
          <w:rFonts w:ascii="Arial" w:eastAsia="Arial" w:hAnsi="Arial" w:cs="Arial"/>
          <w:spacing w:val="-3"/>
          <w:position w:val="-1"/>
        </w:rPr>
        <w:t>o</w:t>
      </w:r>
      <w:r w:rsidR="007B3FBD">
        <w:rPr>
          <w:rFonts w:ascii="Arial" w:eastAsia="Arial" w:hAnsi="Arial" w:cs="Arial"/>
          <w:position w:val="-1"/>
        </w:rPr>
        <w:t>f</w:t>
      </w:r>
      <w:r w:rsidR="007B3FBD">
        <w:rPr>
          <w:rFonts w:ascii="Arial" w:eastAsia="Arial" w:hAnsi="Arial" w:cs="Arial"/>
          <w:spacing w:val="5"/>
          <w:position w:val="-1"/>
        </w:rPr>
        <w:t xml:space="preserve"> </w:t>
      </w:r>
      <w:r w:rsidR="007B3FBD">
        <w:rPr>
          <w:rFonts w:ascii="Arial" w:eastAsia="Arial" w:hAnsi="Arial" w:cs="Arial"/>
          <w:position w:val="-1"/>
        </w:rPr>
        <w:t>n</w:t>
      </w:r>
      <w:r w:rsidR="007B3FBD">
        <w:rPr>
          <w:rFonts w:ascii="Arial" w:eastAsia="Arial" w:hAnsi="Arial" w:cs="Arial"/>
          <w:spacing w:val="-3"/>
          <w:position w:val="-1"/>
        </w:rPr>
        <w:t>o</w:t>
      </w:r>
      <w:r w:rsidR="007B3FBD">
        <w:rPr>
          <w:rFonts w:ascii="Arial" w:eastAsia="Arial" w:hAnsi="Arial" w:cs="Arial"/>
          <w:position w:val="-1"/>
        </w:rPr>
        <w:t>t</w:t>
      </w:r>
      <w:r w:rsidR="007B3FBD">
        <w:rPr>
          <w:rFonts w:ascii="Arial" w:eastAsia="Arial" w:hAnsi="Arial" w:cs="Arial"/>
          <w:position w:val="-1"/>
        </w:rPr>
        <w:tab/>
        <w:t>.</w:t>
      </w: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before="17" w:after="0" w:line="260" w:lineRule="exact"/>
        <w:rPr>
          <w:sz w:val="26"/>
          <w:szCs w:val="26"/>
        </w:rPr>
      </w:pPr>
    </w:p>
    <w:p w:rsidR="00514D7B" w:rsidRDefault="00CE1EAD">
      <w:pPr>
        <w:spacing w:before="32" w:after="0" w:line="240" w:lineRule="auto"/>
        <w:ind w:left="153" w:right="77"/>
        <w:jc w:val="both"/>
        <w:rPr>
          <w:rFonts w:ascii="Arial" w:eastAsia="Arial" w:hAnsi="Arial" w:cs="Arial"/>
        </w:rPr>
      </w:pPr>
      <w:r>
        <w:pict>
          <v:group id="_x0000_s1511" style="position:absolute;left:0;text-align:left;margin-left:92.8pt;margin-top:11.4pt;width:368.7pt;height:389.5pt;z-index:-251678208;mso-position-horizontal-relative:page" coordorigin="1856,228" coordsize="7374,7790">
            <v:group id="_x0000_s1536" style="position:absolute;left:1866;top:5228;width:2785;height:2780" coordorigin="1866,5228" coordsize="2785,2780">
              <v:shape id="_x0000_s1543" style="position:absolute;left:1866;top:5228;width:2785;height:2780" coordorigin="1866,5228" coordsize="2785,2780" path="m3338,5388r-1051,l2269,5408r-54,60l2197,5468r-315,320l1873,5808r-5,20l1866,5848r2,20l1874,5888r7,20l1891,5928r13,l1920,5948r18,20l3922,7948r16,20l3955,7988r17,l3989,8008r108,l4388,7708r17,-20l4422,7668r16,-20l4454,7628r-488,l3708,7388,3364,7028,3192,6868r-86,-100l2935,6608r-86,-100l2678,6348r-86,-100l2422,6088r-86,-100l2251,5908r184,-180l2468,5688r17,l2518,5648r17,l2552,5628r18,l2587,5608r17,l2622,5588r36,l2676,5568r74,l2768,5548r810,l3529,5508r-24,l3409,5428r-24,l3338,5388e" fillcolor="#c1c1c1" stroked="f">
                <v:path arrowok="t"/>
              </v:shape>
              <v:shape id="_x0000_s1542" style="position:absolute;left:1866;top:5228;width:2785;height:2780" coordorigin="1866,5228" coordsize="2785,2780" path="m3578,5548r-679,l2919,5568r82,l3022,5588r44,l3083,5608r35,l3136,5628r35,l3189,5648r17,l3224,5668r18,l3260,5688r18,l3296,5708r18,l3332,5728r18,l3368,5748r18,l3423,5788r18,l3478,5828r18,l3550,5888r19,l3623,5948r18,l3749,6068r18,l3789,6108r22,20l3833,6148r61,60l3952,6268r53,60l4054,6388r45,60l4140,6508r38,60l4211,6628r30,60l4266,6748r8,20l4281,6768r20,60l4312,6868r6,20l4331,6948r6,60l4338,7048r,20l4332,7128r-11,60l4316,7208r-6,l4303,7228r-24,60l4259,7328r-11,l4237,7348r-13,20l4211,7388r-14,20l4182,7428r-16,l4150,7448r-184,180l4454,7628r15,-20l4483,7608r40,-60l4557,7488r29,-60l4609,7368r18,-60l4640,7248r8,-60l4651,7128r,-20l4651,7088r-2,-20l4648,7048r-3,-20l4642,6988r-12,-60l4613,6868r-7,-40l4582,6768r-19,-40l4553,6688r-11,-20l4531,6648r-12,-20l4506,6588r-13,-20l4480,6548r-15,-20l4450,6488r-15,-20l4419,6448r-17,-20l4385,6388r-18,-20l4349,6348r-19,-40l4311,6288r-20,-20l4270,6228r-21,-20l4227,6188r-23,-40l4181,6128r-23,-40l4134,6068r-25,-20l4083,6008r-26,-20l4031,5948r-28,-20l3976,5908r-29,-40l3873,5808r-25,-40l3578,5548e" fillcolor="#c1c1c1" stroked="f">
                <v:path arrowok="t"/>
              </v:shape>
              <v:shape id="_x0000_s1541" style="position:absolute;left:1866;top:5228;width:2785;height:2780" coordorigin="1866,5228" coordsize="2785,2780" path="m3174,5308r-776,l2361,5348r-19,l2305,5388r1009,l3291,5368r-24,l3221,5328r-24,l3174,5308e" fillcolor="#c1c1c1" stroked="f">
                <v:path arrowok="t"/>
              </v:shape>
              <v:shape id="_x0000_s1540" style="position:absolute;left:1866;top:5228;width:2785;height:2780" coordorigin="1866,5228" coordsize="2785,2780" path="m3105,5288r-669,l2417,5308r711,l3105,5288e" fillcolor="#c1c1c1" stroked="f">
                <v:path arrowok="t"/>
              </v:shape>
              <v:shape id="_x0000_s1539" style="position:absolute;left:1866;top:5228;width:2785;height:2780" coordorigin="1866,5228" coordsize="2785,2780" path="m3060,5268r-566,l2475,5288r607,l3060,5268e" fillcolor="#c1c1c1" stroked="f">
                <v:path arrowok="t"/>
              </v:shape>
              <v:shape id="_x0000_s1538" style="position:absolute;left:1866;top:5228;width:2785;height:2780" coordorigin="1866,5228" coordsize="2785,2780" path="m2992,5248r-440,l2533,5268r482,l2992,5248e" fillcolor="#c1c1c1" stroked="f">
                <v:path arrowok="t"/>
              </v:shape>
              <v:shape id="_x0000_s1537" style="position:absolute;left:1866;top:5228;width:2785;height:2780" coordorigin="1866,5228" coordsize="2785,2780" path="m2904,5228r-272,l2612,5248r314,l2904,5228e" fillcolor="#c1c1c1" stroked="f">
                <v:path arrowok="t"/>
              </v:shape>
            </v:group>
            <v:group id="_x0000_s1523" style="position:absolute;left:3204;top:3958;width:3060;height:2740" coordorigin="3204,3958" coordsize="3060,2740">
              <v:shape id="_x0000_s1535" style="position:absolute;left:3204;top:3958;width:3060;height:2740" coordorigin="3204,3958" coordsize="3060,2740" path="m4414,4118r-866,l3532,4138r-17,20l3219,4458r-9,l3205,4478r-1,20l3206,4538r5,20l3218,4558r11,20l3241,4598r16,20l3275,4638,5330,6698r75,l5426,6678r13,l5454,6658r19,-20l5487,6618r13,l5510,6598r10,-20l5525,6558r3,l5528,6538r-4,l5520,6518r-7,l5316,6318r-94,-100l5175,6178r-47,-60l5035,6038r-47,-60l4941,5938r-46,-60l4801,5798r-46,-60l4662,5658r-46,-60l4570,5558r53,-60l4666,5458r33,-40l4715,5418r17,-20l4749,5378r36,l4803,5358r764,l5504,5318r-1179,l3581,4578r155,-160l3751,4398r15,l3780,4378r15,-20l3810,4358r16,-20l3842,4338r16,-20l3875,4318r18,-20l3933,4298r18,-20l4582,4278r-16,-20l4551,4238r-15,l4506,4198r-15,l4460,4158r-15,l4429,4138r-15,-20e" fillcolor="#c1c1c1" stroked="f">
                <v:path arrowok="t"/>
              </v:shape>
              <v:shape id="_x0000_s1534" style="position:absolute;left:3204;top:3958;width:3060;height:2740" coordorigin="3204,3958" coordsize="3060,2740" path="m6148,5958r-93,l6072,5978r57,l6148,5958e" fillcolor="#c1c1c1" stroked="f">
                <v:path arrowok="t"/>
              </v:shape>
              <v:shape id="_x0000_s1533" style="position:absolute;left:3204;top:3958;width:3060;height:2740" coordorigin="3204,3958" coordsize="3060,2740" path="m5567,5358r-592,l4999,5378r55,l5072,5398r19,l5110,5418r39,l5168,5438r17,l5201,5458r17,l5235,5478r17,l5270,5498r17,l5305,5518r18,l5341,5538r18,l5378,5558r457,280l6037,5958r122,l6172,5938r16,-20l6208,5898r14,l6234,5878r11,-20l6256,5838r6,-20l6264,5818r-1,-20l6254,5778r-16,l6228,5758r-15,-20l6192,5738r-10,-20l6168,5718r-16,-20l6134,5698r-44,-40l6059,5658,5907,5558,5629,5398r-62,-40e" fillcolor="#c1c1c1" stroked="f">
                <v:path arrowok="t"/>
              </v:shape>
              <v:shape id="_x0000_s1532" style="position:absolute;left:3204;top:3958;width:3060;height:2740" coordorigin="3204,3958" coordsize="3060,2740" path="m4727,4438r-367,l4410,4498r10,l4434,4518r14,20l4462,4538r13,20l4487,4578r12,20l4511,4598r11,20l4533,4638r11,20l4555,4678r27,60l4595,4778r5,l4612,4838r3,40l4614,4898r-7,60l4590,5018r-16,40l4564,5058r-11,20l4512,5138r-187,180l5504,5318r-50,-40l5436,5278r-18,-20l5401,5258r-18,-20l5349,5238r-17,-20l5281,5198r-19,-20l5244,5178r-18,-20l5190,5158r-19,-20l5153,5138r-18,-20l5097,5118r-20,-20l5019,5098r-19,-20l4862,5078r5,-20l4872,5038r3,l4879,5018r7,-60l4888,4878r-1,l4886,4858r-7,-60l4865,4738r-12,-40l4847,4678r-19,-60l4811,4578r-8,l4793,4558r-10,-20l4772,4518r-12,-20l4747,4478r-10,-20l4727,4438e" fillcolor="#c1c1c1" stroked="f">
                <v:path arrowok="t"/>
              </v:shape>
              <v:shape id="_x0000_s1531" style="position:absolute;left:3204;top:3958;width:3060;height:2740" coordorigin="3204,3958" coordsize="3060,2740" path="m4627,4318r-429,l4214,4338r16,l4246,4358r16,l4295,4398r16,l4344,4438r372,l4704,4418r-11,-20l4681,4378r-13,l4655,4358r-14,-20l4627,4318e" fillcolor="#c1c1c1" stroked="f">
                <v:path arrowok="t"/>
              </v:shape>
              <v:shape id="_x0000_s1530" style="position:absolute;left:3204;top:3958;width:3060;height:2740" coordorigin="3204,3958" coordsize="3060,2740" path="m4582,4278r-498,l4104,4298r41,l4166,4318r447,l4597,4298r-15,-20e" fillcolor="#c1c1c1" stroked="f">
                <v:path arrowok="t"/>
              </v:shape>
              <v:shape id="_x0000_s1529" style="position:absolute;left:3204;top:3958;width:3060;height:2740" coordorigin="3204,3958" coordsize="3060,2740" path="m4350,4078r-759,l3577,4098r-14,20l4398,4118r-16,-20l4366,4098r-16,-20e" fillcolor="#c1c1c1" stroked="f">
                <v:path arrowok="t"/>
              </v:shape>
              <v:shape id="_x0000_s1528" style="position:absolute;left:3204;top:3958;width:3060;height:2740" coordorigin="3204,3958" coordsize="3060,2740" path="m4316,4058r-695,l3603,4078r730,l4316,4058e" fillcolor="#c1c1c1" stroked="f">
                <v:path arrowok="t"/>
              </v:shape>
              <v:shape id="_x0000_s1527" style="position:absolute;left:3204;top:3958;width:3060;height:2740" coordorigin="3204,3958" coordsize="3060,2740" path="m4247,4018r-578,l3654,4038r-16,20l4299,4058r-17,-20l4264,4038r-17,-20e" fillcolor="#c1c1c1" stroked="f">
                <v:path arrowok="t"/>
              </v:shape>
              <v:shape id="_x0000_s1526" style="position:absolute;left:3204;top:3958;width:3060;height:2740" coordorigin="3204,3958" coordsize="3060,2740" path="m4211,3998r-503,l3689,4018r540,l4211,3998e" fillcolor="#c1c1c1" stroked="f">
                <v:path arrowok="t"/>
              </v:shape>
              <v:shape id="_x0000_s1525" style="position:absolute;left:3204;top:3958;width:3060;height:2740" coordorigin="3204,3958" coordsize="3060,2740" path="m4155,3978r-390,l3746,3998r428,l4155,3978e" fillcolor="#c1c1c1" stroked="f">
                <v:path arrowok="t"/>
              </v:shape>
              <v:shape id="_x0000_s1524" style="position:absolute;left:3204;top:3958;width:3060;height:2740" coordorigin="3204,3958" coordsize="3060,2740" path="m4095,3958r-274,l3802,3978r313,l4095,3958e" fillcolor="#c1c1c1" stroked="f">
                <v:path arrowok="t"/>
              </v:shape>
            </v:group>
            <v:group id="_x0000_s1519" style="position:absolute;left:4690;top:2790;width:2877;height:2876" coordorigin="4690,2790" coordsize="2877,2876">
              <v:shape id="_x0000_s1522" style="position:absolute;left:4690;top:2790;width:2877;height:2876" coordorigin="4690,2790" coordsize="2877,2876" path="m4900,2790r-60,20l4779,2863r-44,46l4698,2959r-8,37l4694,3017r7,18l4711,3054r80,125l6309,5575r36,50l6409,5666r17,-3l6488,5616r46,-49l6560,5504r1,-11l6555,5482r-3,-10l6546,5460r-8,-13l6140,4836r-21,-32l6399,4524r-468,l5109,3252r-44,-67l5066,3184r474,l4955,2812r-15,-8l4922,2796r-22,-6e" fillcolor="#c1c1c1" stroked="f">
                <v:path arrowok="t"/>
              </v:shape>
              <v:shape id="_x0000_s1521" style="position:absolute;left:4690;top:2790;width:2877;height:2876" coordorigin="4690,2790" coordsize="2877,2876" path="m7199,4233r-509,l7346,4653r14,7l7371,4665r20,8l7401,4674r19,-6l7481,4624r51,-53l7567,4511r-4,-23l7523,4443r-53,-37l7199,4233e" fillcolor="#c1c1c1" stroked="f">
                <v:path arrowok="t"/>
              </v:shape>
              <v:shape id="_x0000_s1520" style="position:absolute;left:4690;top:2790;width:2877;height:2876" coordorigin="4690,2790" coordsize="2877,2876" path="m5540,3184r-474,l6408,4046r-477,478l6399,4524r291,-291l7199,4233,5540,3184e" fillcolor="#c1c1c1" stroked="f">
                <v:path arrowok="t"/>
              </v:shape>
            </v:group>
            <v:group id="_x0000_s1516" style="position:absolute;left:5641;top:1376;width:2325;height:2883" coordorigin="5641,1376" coordsize="2325,2883">
              <v:shape id="_x0000_s1518" style="position:absolute;left:5641;top:1376;width:2325;height:2883" coordorigin="5641,1376" coordsize="2325,2883" path="m6300,1376r-644,631l5641,2059r2,27l5679,2152,7768,4245r36,14l7826,4255r66,-43l7937,4164r25,-52l7966,4101r-1,-9l7960,4080r-4,-10l7950,4063,7021,3133r244,-244l6777,2889,6025,2137r508,-509l6536,1622r-22,-63l6471,1506r-44,-45l6366,1407r-57,-30l6300,1376e" fillcolor="#c1c1c1" stroked="f">
                <v:path arrowok="t"/>
              </v:shape>
              <v:shape id="_x0000_s1517" style="position:absolute;left:5641;top:1376;width:2325;height:2883" coordorigin="5641,1376" coordsize="2325,2883" path="m7272,2403r-9,2l7257,2408r-480,481l7265,2889r237,-237l7503,2645r,-11l7502,2625r-31,-58l7432,2522r-50,-50l7336,2432r-55,-28l7272,2403e" fillcolor="#c1c1c1" stroked="f">
                <v:path arrowok="t"/>
              </v:shape>
            </v:group>
            <v:group id="_x0000_s1512" style="position:absolute;left:6452;top:238;width:2769;height:2769" coordorigin="6452,238" coordsize="2769,2769">
              <v:shape id="_x0000_s1515" style="position:absolute;left:6452;top:238;width:2769;height:2769" coordorigin="6452,238" coordsize="2769,2769" path="m7462,1065r-365,l9022,2991r10,7l9042,3002r10,4l9061,3006r19,-5l9147,2958r44,-48l9216,2858r4,-11l9220,2838r-8,-20l9205,2808,7462,1065e" fillcolor="#c1c1c1" stroked="f">
                <v:path arrowok="t"/>
              </v:shape>
              <v:shape id="_x0000_s1514" style="position:absolute;left:6452;top:238;width:2769;height:2769" coordorigin="6452,238" coordsize="2769,2769" path="m6700,1459r-11,l6698,1460r2,-1e" fillcolor="#c1c1c1" stroked="f">
                <v:path arrowok="t"/>
              </v:shape>
              <v:shape id="_x0000_s1513" style="position:absolute;left:6452;top:238;width:2769;height:2769" coordorigin="6452,238" coordsize="2769,2769" path="m7439,238r-11,l7421,241r-966,966l6452,1214r1,11l6488,1293r40,47l6576,1388r47,40l6678,1459r22,l6705,1457r392,-392l7462,1065,7279,882,7671,491r3,-7l7653,421r-44,-52l7565,324r-61,-55l7448,239r-9,-1e" fillcolor="#c1c1c1" stroked="f">
                <v:path arrowok="t"/>
              </v:shape>
            </v:group>
            <w10:wrap anchorx="page"/>
          </v:group>
        </w:pict>
      </w:r>
      <w:r w:rsidR="007B3FBD">
        <w:rPr>
          <w:rFonts w:ascii="Arial" w:eastAsia="Arial" w:hAnsi="Arial" w:cs="Arial"/>
          <w:spacing w:val="-1"/>
        </w:rPr>
        <w:t>R</w:t>
      </w:r>
      <w:r w:rsidR="007B3FBD">
        <w:rPr>
          <w:rFonts w:ascii="Arial" w:eastAsia="Arial" w:hAnsi="Arial" w:cs="Arial"/>
        </w:rPr>
        <w:t>ecu</w:t>
      </w:r>
      <w:r w:rsidR="007B3FBD">
        <w:rPr>
          <w:rFonts w:ascii="Arial" w:eastAsia="Arial" w:hAnsi="Arial" w:cs="Arial"/>
          <w:spacing w:val="1"/>
        </w:rPr>
        <w:t>rr</w:t>
      </w:r>
      <w:r w:rsidR="007B3FBD">
        <w:rPr>
          <w:rFonts w:ascii="Arial" w:eastAsia="Arial" w:hAnsi="Arial" w:cs="Arial"/>
        </w:rPr>
        <w:t>ent</w:t>
      </w:r>
      <w:r w:rsidR="007B3FBD">
        <w:rPr>
          <w:rFonts w:ascii="Arial" w:eastAsia="Arial" w:hAnsi="Arial" w:cs="Arial"/>
          <w:spacing w:val="1"/>
        </w:rPr>
        <w:t xml:space="preserve"> tr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-3"/>
        </w:rPr>
        <w:t>n</w:t>
      </w:r>
      <w:r w:rsidR="007B3FBD">
        <w:rPr>
          <w:rFonts w:ascii="Arial" w:eastAsia="Arial" w:hAnsi="Arial" w:cs="Arial"/>
        </w:rPr>
        <w:t>g</w:t>
      </w:r>
      <w:r w:rsidR="007B3FBD">
        <w:rPr>
          <w:rFonts w:ascii="Arial" w:eastAsia="Arial" w:hAnsi="Arial" w:cs="Arial"/>
          <w:spacing w:val="5"/>
        </w:rPr>
        <w:t xml:space="preserve"> 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ay be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</w:rPr>
        <w:t>conduc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ed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</w:rPr>
        <w:t>by an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-1"/>
        </w:rPr>
        <w:t>A</w:t>
      </w:r>
      <w:r w:rsidR="007B3FBD">
        <w:rPr>
          <w:rFonts w:ascii="Arial" w:eastAsia="Arial" w:hAnsi="Arial" w:cs="Arial"/>
        </w:rPr>
        <w:t>cc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ed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ed</w:t>
      </w:r>
      <w:r w:rsidR="007B3FBD">
        <w:rPr>
          <w:rFonts w:ascii="Arial" w:eastAsia="Arial" w:hAnsi="Arial" w:cs="Arial"/>
          <w:spacing w:val="2"/>
        </w:rPr>
        <w:t xml:space="preserve"> T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-3"/>
        </w:rPr>
        <w:t>n</w:t>
      </w:r>
      <w:r w:rsidR="007B3FBD">
        <w:rPr>
          <w:rFonts w:ascii="Arial" w:eastAsia="Arial" w:hAnsi="Arial" w:cs="Arial"/>
        </w:rPr>
        <w:t>g</w:t>
      </w:r>
      <w:r w:rsidR="007B3FBD">
        <w:rPr>
          <w:rFonts w:ascii="Arial" w:eastAsia="Arial" w:hAnsi="Arial" w:cs="Arial"/>
          <w:spacing w:val="5"/>
        </w:rPr>
        <w:t xml:space="preserve"> </w:t>
      </w:r>
      <w:proofErr w:type="spellStart"/>
      <w:r w:rsidR="007B3FBD">
        <w:rPr>
          <w:rFonts w:ascii="Arial" w:eastAsia="Arial" w:hAnsi="Arial" w:cs="Arial"/>
          <w:spacing w:val="-1"/>
        </w:rPr>
        <w:t>O</w:t>
      </w:r>
      <w:r w:rsidR="007B3FBD">
        <w:rPr>
          <w:rFonts w:ascii="Arial" w:eastAsia="Arial" w:hAnsi="Arial" w:cs="Arial"/>
          <w:spacing w:val="-2"/>
        </w:rPr>
        <w:t>r</w:t>
      </w:r>
      <w:r w:rsidR="007B3FBD">
        <w:rPr>
          <w:rFonts w:ascii="Arial" w:eastAsia="Arial" w:hAnsi="Arial" w:cs="Arial"/>
          <w:spacing w:val="2"/>
        </w:rPr>
        <w:t>g</w:t>
      </w:r>
      <w:r w:rsidR="007B3FBD">
        <w:rPr>
          <w:rFonts w:ascii="Arial" w:eastAsia="Arial" w:hAnsi="Arial" w:cs="Arial"/>
        </w:rPr>
        <w:t>an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-3"/>
        </w:rPr>
        <w:t>a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on</w:t>
      </w:r>
      <w:proofErr w:type="spellEnd"/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</w:rPr>
        <w:t>or</w:t>
      </w:r>
      <w:r w:rsidR="007B3FBD">
        <w:rPr>
          <w:rFonts w:ascii="Arial" w:eastAsia="Arial" w:hAnsi="Arial" w:cs="Arial"/>
          <w:spacing w:val="4"/>
        </w:rPr>
        <w:t xml:space="preserve"> </w:t>
      </w:r>
      <w:r w:rsidR="007B3FBD">
        <w:rPr>
          <w:rFonts w:ascii="Arial" w:eastAsia="Arial" w:hAnsi="Arial" w:cs="Arial"/>
        </w:rPr>
        <w:t xml:space="preserve">by 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2"/>
        </w:rPr>
        <w:t>d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v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dual</w:t>
      </w:r>
      <w:r w:rsidR="007B3FBD">
        <w:rPr>
          <w:rFonts w:ascii="Arial" w:eastAsia="Arial" w:hAnsi="Arial" w:cs="Arial"/>
          <w:spacing w:val="4"/>
        </w:rPr>
        <w:t xml:space="preserve"> </w:t>
      </w:r>
      <w:r w:rsidR="007B3FBD">
        <w:rPr>
          <w:rFonts w:ascii="Arial" w:eastAsia="Arial" w:hAnsi="Arial" w:cs="Arial"/>
          <w:spacing w:val="-1"/>
        </w:rPr>
        <w:t>V</w:t>
      </w:r>
      <w:r w:rsidR="007B3FBD">
        <w:rPr>
          <w:rFonts w:ascii="Arial" w:eastAsia="Arial" w:hAnsi="Arial" w:cs="Arial"/>
          <w:spacing w:val="2"/>
        </w:rPr>
        <w:t>T</w:t>
      </w:r>
      <w:r w:rsidR="007B3FBD">
        <w:rPr>
          <w:rFonts w:ascii="Arial" w:eastAsia="Arial" w:hAnsi="Arial" w:cs="Arial"/>
        </w:rPr>
        <w:t xml:space="preserve">S </w:t>
      </w:r>
      <w:r w:rsidR="007B3FBD">
        <w:rPr>
          <w:rFonts w:ascii="Arial" w:eastAsia="Arial" w:hAnsi="Arial" w:cs="Arial"/>
          <w:spacing w:val="-1"/>
        </w:rPr>
        <w:t>A</w:t>
      </w:r>
      <w:r w:rsidR="007B3FBD">
        <w:rPr>
          <w:rFonts w:ascii="Arial" w:eastAsia="Arial" w:hAnsi="Arial" w:cs="Arial"/>
        </w:rPr>
        <w:t>u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ho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es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</w:rPr>
        <w:t>as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</w:rPr>
        <w:t>de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2"/>
        </w:rPr>
        <w:t>r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</w:rPr>
        <w:t>d by</w:t>
      </w:r>
      <w:r w:rsidR="007B3FBD">
        <w:rPr>
          <w:rFonts w:ascii="Arial" w:eastAsia="Arial" w:hAnsi="Arial" w:cs="Arial"/>
          <w:spacing w:val="1"/>
        </w:rPr>
        <w:t xml:space="preserve"> t</w:t>
      </w:r>
      <w:r w:rsidR="007B3FBD">
        <w:rPr>
          <w:rFonts w:ascii="Arial" w:eastAsia="Arial" w:hAnsi="Arial" w:cs="Arial"/>
        </w:rPr>
        <w:t xml:space="preserve">he 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2"/>
        </w:rPr>
        <w:t>v</w:t>
      </w:r>
      <w:r w:rsidR="007B3FBD">
        <w:rPr>
          <w:rFonts w:ascii="Arial" w:eastAsia="Arial" w:hAnsi="Arial" w:cs="Arial"/>
        </w:rPr>
        <w:t>ant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-1"/>
        </w:rPr>
        <w:t>C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  <w:spacing w:val="2"/>
        </w:rPr>
        <w:t>p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ent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-1"/>
        </w:rPr>
        <w:t>A</w:t>
      </w:r>
      <w:r w:rsidR="007B3FBD">
        <w:rPr>
          <w:rFonts w:ascii="Arial" w:eastAsia="Arial" w:hAnsi="Arial" w:cs="Arial"/>
        </w:rPr>
        <w:t>u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2"/>
        </w:rPr>
        <w:t>y</w:t>
      </w:r>
      <w:r w:rsidR="007B3FBD">
        <w:rPr>
          <w:rFonts w:ascii="Arial" w:eastAsia="Arial" w:hAnsi="Arial" w:cs="Arial"/>
        </w:rPr>
        <w:t>.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-1"/>
        </w:rPr>
        <w:t>R</w:t>
      </w:r>
      <w:r w:rsidR="007B3FBD">
        <w:rPr>
          <w:rFonts w:ascii="Arial" w:eastAsia="Arial" w:hAnsi="Arial" w:cs="Arial"/>
        </w:rPr>
        <w:t>ecu</w:t>
      </w:r>
      <w:r w:rsidR="007B3FBD">
        <w:rPr>
          <w:rFonts w:ascii="Arial" w:eastAsia="Arial" w:hAnsi="Arial" w:cs="Arial"/>
          <w:spacing w:val="1"/>
        </w:rPr>
        <w:t>rr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</w:rPr>
        <w:t>nt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1"/>
        </w:rPr>
        <w:t>tr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ng</w:t>
      </w:r>
      <w:r w:rsidR="007B3FBD">
        <w:rPr>
          <w:rFonts w:ascii="Arial" w:eastAsia="Arial" w:hAnsi="Arial" w:cs="Arial"/>
          <w:spacing w:val="5"/>
        </w:rPr>
        <w:t xml:space="preserve"> </w:t>
      </w:r>
      <w:r w:rsidR="007B3FBD">
        <w:rPr>
          <w:rFonts w:ascii="Arial" w:eastAsia="Arial" w:hAnsi="Arial" w:cs="Arial"/>
        </w:rPr>
        <w:t>shou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</w:rPr>
        <w:t>d co</w:t>
      </w:r>
      <w:r w:rsidR="007B3FBD">
        <w:rPr>
          <w:rFonts w:ascii="Arial" w:eastAsia="Arial" w:hAnsi="Arial" w:cs="Arial"/>
          <w:spacing w:val="-2"/>
        </w:rPr>
        <w:t>v</w:t>
      </w:r>
      <w:r w:rsidR="007B3FBD">
        <w:rPr>
          <w:rFonts w:ascii="Arial" w:eastAsia="Arial" w:hAnsi="Arial" w:cs="Arial"/>
        </w:rPr>
        <w:t xml:space="preserve">er </w:t>
      </w:r>
      <w:r w:rsidR="007B3FBD">
        <w:rPr>
          <w:rFonts w:ascii="Arial" w:eastAsia="Arial" w:hAnsi="Arial" w:cs="Arial"/>
          <w:spacing w:val="2"/>
        </w:rPr>
        <w:t>g</w:t>
      </w:r>
      <w:r w:rsidR="007B3FBD">
        <w:rPr>
          <w:rFonts w:ascii="Arial" w:eastAsia="Arial" w:hAnsi="Arial" w:cs="Arial"/>
        </w:rPr>
        <w:t>en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c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</w:rPr>
        <w:t>and a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ea spec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3"/>
        </w:rPr>
        <w:t>f</w:t>
      </w:r>
      <w:r w:rsidR="007B3FBD">
        <w:rPr>
          <w:rFonts w:ascii="Arial" w:eastAsia="Arial" w:hAnsi="Arial" w:cs="Arial"/>
          <w:spacing w:val="-3"/>
        </w:rPr>
        <w:t>i</w:t>
      </w:r>
      <w:r w:rsidR="007B3FBD">
        <w:rPr>
          <w:rFonts w:ascii="Arial" w:eastAsia="Arial" w:hAnsi="Arial" w:cs="Arial"/>
        </w:rPr>
        <w:t>c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en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</w:rPr>
        <w:t>f</w:t>
      </w:r>
      <w:r w:rsidR="007B3FBD">
        <w:rPr>
          <w:rFonts w:ascii="Arial" w:eastAsia="Arial" w:hAnsi="Arial" w:cs="Arial"/>
          <w:spacing w:val="4"/>
        </w:rPr>
        <w:t xml:space="preserve"> </w:t>
      </w:r>
      <w:r w:rsidR="007B3FBD">
        <w:rPr>
          <w:rFonts w:ascii="Arial" w:eastAsia="Arial" w:hAnsi="Arial" w:cs="Arial"/>
        </w:rPr>
        <w:t>co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p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3"/>
        </w:rPr>
        <w:t>n</w:t>
      </w:r>
      <w:r w:rsidR="007B3FBD">
        <w:rPr>
          <w:rFonts w:ascii="Arial" w:eastAsia="Arial" w:hAnsi="Arial" w:cs="Arial"/>
        </w:rPr>
        <w:t>c</w:t>
      </w:r>
      <w:r w:rsidR="007B3FBD">
        <w:rPr>
          <w:rFonts w:ascii="Arial" w:eastAsia="Arial" w:hAnsi="Arial" w:cs="Arial"/>
          <w:spacing w:val="-1"/>
        </w:rPr>
        <w:t>y</w:t>
      </w:r>
      <w:r w:rsidR="007B3FBD">
        <w:rPr>
          <w:rFonts w:ascii="Arial" w:eastAsia="Arial" w:hAnsi="Arial" w:cs="Arial"/>
        </w:rPr>
        <w:t>.</w:t>
      </w:r>
      <w:r w:rsidR="007B3FBD">
        <w:rPr>
          <w:rFonts w:ascii="Arial" w:eastAsia="Arial" w:hAnsi="Arial" w:cs="Arial"/>
          <w:spacing w:val="2"/>
        </w:rPr>
        <w:t xml:space="preserve"> T</w:t>
      </w:r>
      <w:r w:rsidR="007B3FBD">
        <w:rPr>
          <w:rFonts w:ascii="Arial" w:eastAsia="Arial" w:hAnsi="Arial" w:cs="Arial"/>
        </w:rPr>
        <w:t>h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</w:rPr>
        <w:t>shou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</w:rPr>
        <w:t>d be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  <w:spacing w:val="-1"/>
        </w:rPr>
        <w:t>li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2"/>
        </w:rPr>
        <w:t>k</w:t>
      </w:r>
      <w:r w:rsidR="007B3FBD">
        <w:rPr>
          <w:rFonts w:ascii="Arial" w:eastAsia="Arial" w:hAnsi="Arial" w:cs="Arial"/>
        </w:rPr>
        <w:t xml:space="preserve">ed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o a p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ocess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</w:rPr>
        <w:t>co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b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 xml:space="preserve">ng 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ns</w:t>
      </w:r>
      <w:r w:rsidR="007B3FBD">
        <w:rPr>
          <w:rFonts w:ascii="Arial" w:eastAsia="Arial" w:hAnsi="Arial" w:cs="Arial"/>
          <w:spacing w:val="1"/>
        </w:rPr>
        <w:t>tr</w:t>
      </w:r>
      <w:r w:rsidR="007B3FBD">
        <w:rPr>
          <w:rFonts w:ascii="Arial" w:eastAsia="Arial" w:hAnsi="Arial" w:cs="Arial"/>
        </w:rPr>
        <w:t>u</w:t>
      </w:r>
      <w:r w:rsidR="007B3FBD">
        <w:rPr>
          <w:rFonts w:ascii="Arial" w:eastAsia="Arial" w:hAnsi="Arial" w:cs="Arial"/>
          <w:spacing w:val="-2"/>
        </w:rPr>
        <w:t>c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on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</w:rPr>
        <w:t>and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</w:rPr>
        <w:t>p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2"/>
        </w:rPr>
        <w:t>c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 xml:space="preserve">ce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</w:rPr>
        <w:t>p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-2"/>
        </w:rPr>
        <w:t>v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de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-1"/>
        </w:rPr>
        <w:t>V</w:t>
      </w:r>
      <w:r w:rsidR="007B3FBD">
        <w:rPr>
          <w:rFonts w:ascii="Arial" w:eastAsia="Arial" w:hAnsi="Arial" w:cs="Arial"/>
          <w:spacing w:val="2"/>
        </w:rPr>
        <w:t>T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</w:rPr>
        <w:t>p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</w:rPr>
        <w:t>nnel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  <w:spacing w:val="-1"/>
        </w:rPr>
        <w:t>wi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he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-2"/>
        </w:rPr>
        <w:t>s</w:t>
      </w:r>
      <w:r w:rsidR="007B3FBD">
        <w:rPr>
          <w:rFonts w:ascii="Arial" w:eastAsia="Arial" w:hAnsi="Arial" w:cs="Arial"/>
          <w:spacing w:val="2"/>
        </w:rPr>
        <w:t>k</w:t>
      </w:r>
      <w:r w:rsidR="007B3FBD">
        <w:rPr>
          <w:rFonts w:ascii="Arial" w:eastAsia="Arial" w:hAnsi="Arial" w:cs="Arial"/>
          <w:spacing w:val="-1"/>
        </w:rPr>
        <w:t>ill</w:t>
      </w:r>
      <w:r w:rsidR="007B3FBD">
        <w:rPr>
          <w:rFonts w:ascii="Arial" w:eastAsia="Arial" w:hAnsi="Arial" w:cs="Arial"/>
        </w:rPr>
        <w:t>,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  <w:spacing w:val="2"/>
        </w:rPr>
        <w:t>k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  <w:spacing w:val="-1"/>
        </w:rPr>
        <w:t>wl</w:t>
      </w:r>
      <w:r w:rsidR="007B3FBD">
        <w:rPr>
          <w:rFonts w:ascii="Arial" w:eastAsia="Arial" w:hAnsi="Arial" w:cs="Arial"/>
        </w:rPr>
        <w:t>ed</w:t>
      </w:r>
      <w:r w:rsidR="007B3FBD">
        <w:rPr>
          <w:rFonts w:ascii="Arial" w:eastAsia="Arial" w:hAnsi="Arial" w:cs="Arial"/>
          <w:spacing w:val="2"/>
        </w:rPr>
        <w:t>g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</w:rPr>
        <w:t>and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2"/>
        </w:rPr>
        <w:t>x</w:t>
      </w:r>
      <w:r w:rsidR="007B3FBD">
        <w:rPr>
          <w:rFonts w:ascii="Arial" w:eastAsia="Arial" w:hAnsi="Arial" w:cs="Arial"/>
        </w:rPr>
        <w:t>pe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ence necessa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y</w:t>
      </w:r>
      <w:r w:rsidR="007B3FBD">
        <w:rPr>
          <w:rFonts w:ascii="Arial" w:eastAsia="Arial" w:hAnsi="Arial" w:cs="Arial"/>
          <w:spacing w:val="-1"/>
        </w:rPr>
        <w:t xml:space="preserve">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-2"/>
        </w:rPr>
        <w:t xml:space="preserve"> </w:t>
      </w:r>
      <w:r w:rsidR="007B3FBD">
        <w:rPr>
          <w:rFonts w:ascii="Arial" w:eastAsia="Arial" w:hAnsi="Arial" w:cs="Arial"/>
        </w:rPr>
        <w:t>pe</w:t>
      </w:r>
      <w:r w:rsidR="007B3FBD">
        <w:rPr>
          <w:rFonts w:ascii="Arial" w:eastAsia="Arial" w:hAnsi="Arial" w:cs="Arial"/>
          <w:spacing w:val="-2"/>
        </w:rPr>
        <w:t>r</w:t>
      </w:r>
      <w:r w:rsidR="007B3FBD">
        <w:rPr>
          <w:rFonts w:ascii="Arial" w:eastAsia="Arial" w:hAnsi="Arial" w:cs="Arial"/>
          <w:spacing w:val="1"/>
        </w:rPr>
        <w:t>f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-2"/>
        </w:rPr>
        <w:t>r</w:t>
      </w:r>
      <w:r w:rsidR="007B3FBD">
        <w:rPr>
          <w:rFonts w:ascii="Arial" w:eastAsia="Arial" w:hAnsi="Arial" w:cs="Arial"/>
        </w:rPr>
        <w:t>m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-2"/>
        </w:rPr>
        <w:t xml:space="preserve"> </w:t>
      </w:r>
      <w:r w:rsidR="007B3FBD">
        <w:rPr>
          <w:rFonts w:ascii="Arial" w:eastAsia="Arial" w:hAnsi="Arial" w:cs="Arial"/>
          <w:spacing w:val="-1"/>
        </w:rPr>
        <w:t>t</w:t>
      </w:r>
      <w:r w:rsidR="007B3FBD">
        <w:rPr>
          <w:rFonts w:ascii="Arial" w:eastAsia="Arial" w:hAnsi="Arial" w:cs="Arial"/>
        </w:rPr>
        <w:t>he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r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</w:rPr>
        <w:t>p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ese</w:t>
      </w:r>
      <w:r w:rsidR="007B3FBD">
        <w:rPr>
          <w:rFonts w:ascii="Arial" w:eastAsia="Arial" w:hAnsi="Arial" w:cs="Arial"/>
          <w:spacing w:val="-3"/>
        </w:rPr>
        <w:t>n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/</w:t>
      </w:r>
      <w:r w:rsidR="007B3FBD">
        <w:rPr>
          <w:rFonts w:ascii="Arial" w:eastAsia="Arial" w:hAnsi="Arial" w:cs="Arial"/>
          <w:spacing w:val="1"/>
        </w:rPr>
        <w:t>f</w:t>
      </w:r>
      <w:r w:rsidR="007B3FBD">
        <w:rPr>
          <w:rFonts w:ascii="Arial" w:eastAsia="Arial" w:hAnsi="Arial" w:cs="Arial"/>
        </w:rPr>
        <w:t>u</w:t>
      </w:r>
      <w:r w:rsidR="007B3FBD">
        <w:rPr>
          <w:rFonts w:ascii="Arial" w:eastAsia="Arial" w:hAnsi="Arial" w:cs="Arial"/>
          <w:spacing w:val="-1"/>
        </w:rPr>
        <w:t>t</w:t>
      </w:r>
      <w:r w:rsidR="007B3FBD">
        <w:rPr>
          <w:rFonts w:ascii="Arial" w:eastAsia="Arial" w:hAnsi="Arial" w:cs="Arial"/>
        </w:rPr>
        <w:t>u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2"/>
        </w:rPr>
        <w:t xml:space="preserve"> </w:t>
      </w:r>
      <w:r w:rsidR="007B3FBD">
        <w:rPr>
          <w:rFonts w:ascii="Arial" w:eastAsia="Arial" w:hAnsi="Arial" w:cs="Arial"/>
          <w:spacing w:val="1"/>
        </w:rPr>
        <w:t>j</w:t>
      </w:r>
      <w:r w:rsidR="007B3FBD">
        <w:rPr>
          <w:rFonts w:ascii="Arial" w:eastAsia="Arial" w:hAnsi="Arial" w:cs="Arial"/>
        </w:rPr>
        <w:t>obs</w:t>
      </w:r>
      <w:r w:rsidR="007B3FBD">
        <w:rPr>
          <w:rFonts w:ascii="Arial" w:eastAsia="Arial" w:hAnsi="Arial" w:cs="Arial"/>
          <w:spacing w:val="-1"/>
        </w:rPr>
        <w:t xml:space="preserve"> </w:t>
      </w:r>
      <w:r w:rsidR="007B3FBD">
        <w:rPr>
          <w:rFonts w:ascii="Arial" w:eastAsia="Arial" w:hAnsi="Arial" w:cs="Arial"/>
          <w:spacing w:val="-3"/>
        </w:rPr>
        <w:t>b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  <w:spacing w:val="1"/>
        </w:rPr>
        <w:t>ff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c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en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</w:rPr>
        <w:t>y</w:t>
      </w:r>
      <w:r w:rsidR="007B3FBD">
        <w:rPr>
          <w:rFonts w:ascii="Arial" w:eastAsia="Arial" w:hAnsi="Arial" w:cs="Arial"/>
          <w:spacing w:val="-1"/>
        </w:rPr>
        <w:t xml:space="preserve"> </w:t>
      </w:r>
      <w:r w:rsidR="007B3FBD">
        <w:rPr>
          <w:rFonts w:ascii="Arial" w:eastAsia="Arial" w:hAnsi="Arial" w:cs="Arial"/>
        </w:rPr>
        <w:t>and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  <w:spacing w:val="1"/>
        </w:rPr>
        <w:t>ff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2"/>
        </w:rPr>
        <w:t>c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-2"/>
        </w:rPr>
        <w:t>v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1"/>
        </w:rPr>
        <w:t>l</w:t>
      </w:r>
      <w:r w:rsidR="007B3FBD">
        <w:rPr>
          <w:rFonts w:ascii="Arial" w:eastAsia="Arial" w:hAnsi="Arial" w:cs="Arial"/>
          <w:spacing w:val="-1"/>
        </w:rPr>
        <w:t>y</w:t>
      </w:r>
      <w:r w:rsidR="007B3FBD">
        <w:rPr>
          <w:rFonts w:ascii="Arial" w:eastAsia="Arial" w:hAnsi="Arial" w:cs="Arial"/>
        </w:rPr>
        <w:t>.</w:t>
      </w:r>
    </w:p>
    <w:p w:rsidR="00514D7B" w:rsidRDefault="00514D7B">
      <w:pPr>
        <w:spacing w:before="5" w:after="0" w:line="100" w:lineRule="exact"/>
        <w:rPr>
          <w:sz w:val="10"/>
          <w:szCs w:val="1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7B3FBD">
      <w:pPr>
        <w:spacing w:after="0" w:line="239" w:lineRule="auto"/>
        <w:ind w:left="153" w:right="7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al ob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cu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2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eans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 xml:space="preserve">of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onal cu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enc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ous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con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nuo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s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onal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enab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 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sonnel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/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j</w:t>
      </w:r>
      <w:r>
        <w:rPr>
          <w:rFonts w:ascii="Arial" w:eastAsia="Arial" w:hAnsi="Arial" w:cs="Arial"/>
        </w:rPr>
        <w:t>obs bo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-1"/>
        </w:rPr>
        <w:t>ti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.</w:t>
      </w:r>
    </w:p>
    <w:p w:rsidR="00514D7B" w:rsidRDefault="00514D7B">
      <w:pPr>
        <w:spacing w:before="6" w:after="0" w:line="120" w:lineRule="exact"/>
        <w:rPr>
          <w:sz w:val="12"/>
          <w:szCs w:val="12"/>
        </w:rPr>
      </w:pPr>
    </w:p>
    <w:p w:rsidR="00514D7B" w:rsidRDefault="007B3FBD">
      <w:pPr>
        <w:spacing w:after="0" w:line="252" w:lineRule="exact"/>
        <w:ind w:left="153" w:right="8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ucces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ul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ocess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upd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necessa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ili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of 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g.</w:t>
      </w:r>
    </w:p>
    <w:p w:rsidR="00514D7B" w:rsidRDefault="00514D7B">
      <w:pPr>
        <w:spacing w:before="7" w:after="0" w:line="160" w:lineRule="exact"/>
        <w:rPr>
          <w:sz w:val="16"/>
          <w:szCs w:val="16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7B3FBD">
      <w:pPr>
        <w:spacing w:after="0" w:line="240" w:lineRule="auto"/>
        <w:ind w:left="153" w:right="709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1</w:t>
      </w:r>
      <w:r>
        <w:rPr>
          <w:rFonts w:ascii="Arial" w:eastAsia="Arial" w:hAnsi="Arial" w:cs="Arial"/>
          <w:b/>
          <w:bCs/>
          <w:spacing w:val="1"/>
        </w:rPr>
        <w:t>.</w:t>
      </w:r>
      <w:r>
        <w:rPr>
          <w:rFonts w:ascii="Arial" w:eastAsia="Arial" w:hAnsi="Arial" w:cs="Arial"/>
          <w:b/>
          <w:bCs/>
        </w:rPr>
        <w:t xml:space="preserve">2       </w:t>
      </w:r>
      <w:r>
        <w:rPr>
          <w:rFonts w:ascii="Arial" w:eastAsia="Arial" w:hAnsi="Arial" w:cs="Arial"/>
          <w:b/>
          <w:bCs/>
          <w:spacing w:val="55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C</w:t>
      </w:r>
      <w:r>
        <w:rPr>
          <w:rFonts w:ascii="Arial" w:eastAsia="Arial" w:hAnsi="Arial" w:cs="Arial"/>
          <w:b/>
          <w:bCs/>
        </w:rPr>
        <w:t>ourse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commentRangeStart w:id="291"/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r</w:t>
      </w:r>
      <w:r>
        <w:rPr>
          <w:rFonts w:ascii="Arial" w:eastAsia="Arial" w:hAnsi="Arial" w:cs="Arial"/>
          <w:b/>
          <w:bCs/>
          <w:spacing w:val="-3"/>
        </w:rPr>
        <w:t>u</w:t>
      </w:r>
      <w:r>
        <w:rPr>
          <w:rFonts w:ascii="Arial" w:eastAsia="Arial" w:hAnsi="Arial" w:cs="Arial"/>
          <w:b/>
          <w:bCs/>
        </w:rPr>
        <w:t>c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ure</w:t>
      </w:r>
      <w:commentRangeEnd w:id="291"/>
      <w:r w:rsidR="00E74CC3">
        <w:rPr>
          <w:rStyle w:val="CommentReference"/>
        </w:rPr>
        <w:commentReference w:id="291"/>
      </w:r>
    </w:p>
    <w:p w:rsidR="00514D7B" w:rsidRDefault="00514D7B">
      <w:pPr>
        <w:spacing w:before="6" w:after="0" w:line="170" w:lineRule="exact"/>
        <w:rPr>
          <w:sz w:val="17"/>
          <w:szCs w:val="17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7B3FBD">
      <w:pPr>
        <w:spacing w:after="0" w:line="239" w:lineRule="auto"/>
        <w:ind w:left="153" w:right="7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ended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anda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sed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3"/>
        </w:rPr>
        <w:t xml:space="preserve">of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ecu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1"/>
        </w:rPr>
        <w:t xml:space="preserve"> 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 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sonne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ecu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>enab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sonnel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cu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ency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ope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onal du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 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.</w:t>
      </w:r>
    </w:p>
    <w:p w:rsidR="00514D7B" w:rsidRDefault="00514D7B">
      <w:pPr>
        <w:spacing w:before="14" w:after="0" w:line="240" w:lineRule="exact"/>
        <w:rPr>
          <w:sz w:val="24"/>
          <w:szCs w:val="24"/>
        </w:rPr>
      </w:pPr>
    </w:p>
    <w:p w:rsidR="00514D7B" w:rsidRDefault="007B3FBD">
      <w:pPr>
        <w:spacing w:after="0" w:line="239" w:lineRule="auto"/>
        <w:ind w:left="153" w:right="7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eans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del w:id="292" w:author="Kerrie Abercrombie" w:date="2016-02-24T14:50:00Z">
        <w:r w:rsidDel="00E74CC3">
          <w:rPr>
            <w:rFonts w:ascii="Arial" w:eastAsia="Arial" w:hAnsi="Arial" w:cs="Arial"/>
            <w:spacing w:val="2"/>
          </w:rPr>
          <w:delText xml:space="preserve"> </w:delText>
        </w:r>
        <w:r w:rsidDel="00E74CC3">
          <w:rPr>
            <w:rFonts w:ascii="Arial" w:eastAsia="Arial" w:hAnsi="Arial" w:cs="Arial"/>
            <w:spacing w:val="1"/>
          </w:rPr>
          <w:delText>m</w:delText>
        </w:r>
        <w:r w:rsidDel="00E74CC3">
          <w:rPr>
            <w:rFonts w:ascii="Arial" w:eastAsia="Arial" w:hAnsi="Arial" w:cs="Arial"/>
          </w:rPr>
          <w:delText>a</w:delText>
        </w:r>
        <w:r w:rsidDel="00E74CC3">
          <w:rPr>
            <w:rFonts w:ascii="Arial" w:eastAsia="Arial" w:hAnsi="Arial" w:cs="Arial"/>
            <w:spacing w:val="-1"/>
          </w:rPr>
          <w:delText>i</w:delText>
        </w:r>
        <w:r w:rsidDel="00E74CC3">
          <w:rPr>
            <w:rFonts w:ascii="Arial" w:eastAsia="Arial" w:hAnsi="Arial" w:cs="Arial"/>
          </w:rPr>
          <w:delText>n</w:delText>
        </w:r>
        <w:r w:rsidDel="00E74CC3">
          <w:rPr>
            <w:rFonts w:ascii="Arial" w:eastAsia="Arial" w:hAnsi="Arial" w:cs="Arial"/>
            <w:spacing w:val="1"/>
          </w:rPr>
          <w:delText>t</w:delText>
        </w:r>
        <w:r w:rsidDel="00E74CC3">
          <w:rPr>
            <w:rFonts w:ascii="Arial" w:eastAsia="Arial" w:hAnsi="Arial" w:cs="Arial"/>
          </w:rPr>
          <w:delText>a</w:delText>
        </w:r>
        <w:r w:rsidDel="00E74CC3">
          <w:rPr>
            <w:rFonts w:ascii="Arial" w:eastAsia="Arial" w:hAnsi="Arial" w:cs="Arial"/>
            <w:spacing w:val="-1"/>
          </w:rPr>
          <w:delText>i</w:delText>
        </w:r>
        <w:r w:rsidDel="00E74CC3">
          <w:rPr>
            <w:rFonts w:ascii="Arial" w:eastAsia="Arial" w:hAnsi="Arial" w:cs="Arial"/>
          </w:rPr>
          <w:delText>n</w:delText>
        </w:r>
        <w:r w:rsidDel="00E74CC3">
          <w:rPr>
            <w:rFonts w:ascii="Arial" w:eastAsia="Arial" w:hAnsi="Arial" w:cs="Arial"/>
            <w:spacing w:val="-1"/>
          </w:rPr>
          <w:delText>i</w:delText>
        </w:r>
        <w:r w:rsidDel="00E74CC3">
          <w:rPr>
            <w:rFonts w:ascii="Arial" w:eastAsia="Arial" w:hAnsi="Arial" w:cs="Arial"/>
          </w:rPr>
          <w:delText>ng</w:delText>
        </w:r>
        <w:r w:rsidDel="00E74CC3">
          <w:rPr>
            <w:rFonts w:ascii="Arial" w:eastAsia="Arial" w:hAnsi="Arial" w:cs="Arial"/>
            <w:spacing w:val="4"/>
          </w:rPr>
          <w:delText xml:space="preserve"> </w:delText>
        </w:r>
        <w:r w:rsidDel="00E74CC3">
          <w:rPr>
            <w:rFonts w:ascii="Arial" w:eastAsia="Arial" w:hAnsi="Arial" w:cs="Arial"/>
          </w:rPr>
          <w:delText>p</w:delText>
        </w:r>
        <w:r w:rsidDel="00E74CC3">
          <w:rPr>
            <w:rFonts w:ascii="Arial" w:eastAsia="Arial" w:hAnsi="Arial" w:cs="Arial"/>
            <w:spacing w:val="-2"/>
          </w:rPr>
          <w:delText>r</w:delText>
        </w:r>
        <w:r w:rsidDel="00E74CC3">
          <w:rPr>
            <w:rFonts w:ascii="Arial" w:eastAsia="Arial" w:hAnsi="Arial" w:cs="Arial"/>
            <w:spacing w:val="-3"/>
          </w:rPr>
          <w:delText>o</w:delText>
        </w:r>
        <w:r w:rsidDel="00E74CC3">
          <w:rPr>
            <w:rFonts w:ascii="Arial" w:eastAsia="Arial" w:hAnsi="Arial" w:cs="Arial"/>
            <w:spacing w:val="3"/>
          </w:rPr>
          <w:delText>f</w:delText>
        </w:r>
        <w:r w:rsidDel="00E74CC3">
          <w:rPr>
            <w:rFonts w:ascii="Arial" w:eastAsia="Arial" w:hAnsi="Arial" w:cs="Arial"/>
          </w:rPr>
          <w:delText>ess</w:delText>
        </w:r>
        <w:r w:rsidDel="00E74CC3">
          <w:rPr>
            <w:rFonts w:ascii="Arial" w:eastAsia="Arial" w:hAnsi="Arial" w:cs="Arial"/>
            <w:spacing w:val="-1"/>
          </w:rPr>
          <w:delText>i</w:delText>
        </w:r>
        <w:r w:rsidDel="00E74CC3">
          <w:rPr>
            <w:rFonts w:ascii="Arial" w:eastAsia="Arial" w:hAnsi="Arial" w:cs="Arial"/>
          </w:rPr>
          <w:delText>onal cu</w:delText>
        </w:r>
        <w:r w:rsidDel="00E74CC3">
          <w:rPr>
            <w:rFonts w:ascii="Arial" w:eastAsia="Arial" w:hAnsi="Arial" w:cs="Arial"/>
            <w:spacing w:val="1"/>
          </w:rPr>
          <w:delText>rr</w:delText>
        </w:r>
        <w:r w:rsidDel="00E74CC3">
          <w:rPr>
            <w:rFonts w:ascii="Arial" w:eastAsia="Arial" w:hAnsi="Arial" w:cs="Arial"/>
          </w:rPr>
          <w:delText>enc</w:delText>
        </w:r>
        <w:r w:rsidDel="00E74CC3">
          <w:rPr>
            <w:rFonts w:ascii="Arial" w:eastAsia="Arial" w:hAnsi="Arial" w:cs="Arial"/>
            <w:spacing w:val="-2"/>
          </w:rPr>
          <w:delText>y</w:delText>
        </w:r>
        <w:r w:rsidDel="00E74CC3">
          <w:rPr>
            <w:rFonts w:ascii="Arial" w:eastAsia="Arial" w:hAnsi="Arial" w:cs="Arial"/>
          </w:rPr>
          <w:delText>,</w:delText>
        </w:r>
      </w:del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</w:t>
      </w:r>
      <w:ins w:id="293" w:author="Kerrie Abercrombie" w:date="2016-02-24T14:50:00Z">
        <w:r w:rsidR="00E74CC3">
          <w:rPr>
            <w:rFonts w:ascii="Arial" w:eastAsia="Arial" w:hAnsi="Arial" w:cs="Arial"/>
          </w:rPr>
          <w:t>ing</w:t>
        </w:r>
      </w:ins>
      <w:ins w:id="294" w:author="Kerrie Abercrombie" w:date="2016-02-24T14:51:00Z">
        <w:r w:rsidR="00E74CC3">
          <w:rPr>
            <w:rFonts w:ascii="Arial" w:eastAsia="Arial" w:hAnsi="Arial" w:cs="Arial"/>
          </w:rPr>
          <w:t xml:space="preserve"> VTSO competencies and good practices </w:t>
        </w:r>
      </w:ins>
      <w:commentRangeStart w:id="295"/>
      <w:del w:id="296" w:author="Kerrie Abercrombie" w:date="2016-02-24T14:50:00Z">
        <w:r w:rsidDel="00E74CC3">
          <w:rPr>
            <w:rFonts w:ascii="Arial" w:eastAsia="Arial" w:hAnsi="Arial" w:cs="Arial"/>
          </w:rPr>
          <w:delText>e</w:delText>
        </w:r>
        <w:r w:rsidDel="00E74CC3">
          <w:rPr>
            <w:rFonts w:ascii="Arial" w:eastAsia="Arial" w:hAnsi="Arial" w:cs="Arial"/>
            <w:spacing w:val="-2"/>
          </w:rPr>
          <w:delText>m</w:delText>
        </w:r>
        <w:r w:rsidDel="00E74CC3">
          <w:rPr>
            <w:rFonts w:ascii="Arial" w:eastAsia="Arial" w:hAnsi="Arial" w:cs="Arial"/>
          </w:rPr>
          <w:delText>ent</w:delText>
        </w:r>
      </w:del>
      <w:commentRangeEnd w:id="295"/>
      <w:r w:rsidR="00E74CC3">
        <w:rPr>
          <w:rStyle w:val="CommentReference"/>
        </w:rPr>
        <w:commentReference w:id="295"/>
      </w:r>
      <w:del w:id="297" w:author="Kerrie Abercrombie" w:date="2016-02-24T14:50:00Z">
        <w:r w:rsidDel="00E74CC3">
          <w:rPr>
            <w:rFonts w:ascii="Arial" w:eastAsia="Arial" w:hAnsi="Arial" w:cs="Arial"/>
          </w:rPr>
          <w:delText xml:space="preserve">   of</w:delText>
        </w:r>
      </w:del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  <w:spacing w:val="5"/>
        </w:rPr>
        <w:t xml:space="preserve"> </w:t>
      </w:r>
      <w:del w:id="298" w:author="Kerrie Abercrombie" w:date="2016-02-24T14:51:00Z">
        <w:r w:rsidDel="00E74CC3">
          <w:rPr>
            <w:rFonts w:ascii="Arial" w:eastAsia="Arial" w:hAnsi="Arial" w:cs="Arial"/>
          </w:rPr>
          <w:delText>p</w:delText>
        </w:r>
        <w:r w:rsidDel="00E74CC3">
          <w:rPr>
            <w:rFonts w:ascii="Arial" w:eastAsia="Arial" w:hAnsi="Arial" w:cs="Arial"/>
            <w:spacing w:val="1"/>
          </w:rPr>
          <w:delText>r</w:delText>
        </w:r>
        <w:r w:rsidDel="00E74CC3">
          <w:rPr>
            <w:rFonts w:ascii="Arial" w:eastAsia="Arial" w:hAnsi="Arial" w:cs="Arial"/>
          </w:rPr>
          <w:delText>e</w:delText>
        </w:r>
        <w:r w:rsidDel="00E74CC3">
          <w:rPr>
            <w:rFonts w:ascii="Arial" w:eastAsia="Arial" w:hAnsi="Arial" w:cs="Arial"/>
            <w:spacing w:val="-2"/>
          </w:rPr>
          <w:delText>v</w:delText>
        </w:r>
        <w:r w:rsidDel="00E74CC3">
          <w:rPr>
            <w:rFonts w:ascii="Arial" w:eastAsia="Arial" w:hAnsi="Arial" w:cs="Arial"/>
            <w:spacing w:val="-1"/>
          </w:rPr>
          <w:delText>i</w:delText>
        </w:r>
        <w:r w:rsidDel="00E74CC3">
          <w:rPr>
            <w:rFonts w:ascii="Arial" w:eastAsia="Arial" w:hAnsi="Arial" w:cs="Arial"/>
          </w:rPr>
          <w:delText xml:space="preserve">ous  </w:delText>
        </w:r>
        <w:r w:rsidDel="00E74CC3">
          <w:rPr>
            <w:rFonts w:ascii="Arial" w:eastAsia="Arial" w:hAnsi="Arial" w:cs="Arial"/>
            <w:spacing w:val="1"/>
          </w:rPr>
          <w:delText xml:space="preserve"> tr</w:delText>
        </w:r>
        <w:r w:rsidDel="00E74CC3">
          <w:rPr>
            <w:rFonts w:ascii="Arial" w:eastAsia="Arial" w:hAnsi="Arial" w:cs="Arial"/>
          </w:rPr>
          <w:delText>a</w:delText>
        </w:r>
        <w:r w:rsidDel="00E74CC3">
          <w:rPr>
            <w:rFonts w:ascii="Arial" w:eastAsia="Arial" w:hAnsi="Arial" w:cs="Arial"/>
            <w:spacing w:val="-1"/>
          </w:rPr>
          <w:delText>i</w:delText>
        </w:r>
        <w:r w:rsidDel="00E74CC3">
          <w:rPr>
            <w:rFonts w:ascii="Arial" w:eastAsia="Arial" w:hAnsi="Arial" w:cs="Arial"/>
          </w:rPr>
          <w:delText>n</w:delText>
        </w:r>
        <w:r w:rsidDel="00E74CC3">
          <w:rPr>
            <w:rFonts w:ascii="Arial" w:eastAsia="Arial" w:hAnsi="Arial" w:cs="Arial"/>
            <w:spacing w:val="-1"/>
          </w:rPr>
          <w:delText>i</w:delText>
        </w:r>
        <w:r w:rsidDel="00E74CC3">
          <w:rPr>
            <w:rFonts w:ascii="Arial" w:eastAsia="Arial" w:hAnsi="Arial" w:cs="Arial"/>
          </w:rPr>
          <w:delText>n</w:delText>
        </w:r>
        <w:r w:rsidDel="00E74CC3">
          <w:rPr>
            <w:rFonts w:ascii="Arial" w:eastAsia="Arial" w:hAnsi="Arial" w:cs="Arial"/>
            <w:spacing w:val="2"/>
          </w:rPr>
          <w:delText>g</w:delText>
        </w:r>
      </w:del>
      <w:r>
        <w:rPr>
          <w:rFonts w:ascii="Arial" w:eastAsia="Arial" w:hAnsi="Arial" w:cs="Arial"/>
        </w:rPr>
        <w:t xml:space="preserve">,   and 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ng  </w:t>
      </w:r>
      <w:r>
        <w:rPr>
          <w:rFonts w:ascii="Arial" w:eastAsia="Arial" w:hAnsi="Arial" w:cs="Arial"/>
          <w:spacing w:val="3"/>
        </w:rPr>
        <w:t xml:space="preserve"> 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r 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con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nuous 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l de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based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eas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ency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ay be supp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spec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eet na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al or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ocal need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.</w:t>
      </w:r>
    </w:p>
    <w:p w:rsidR="00514D7B" w:rsidRDefault="00514D7B">
      <w:pPr>
        <w:spacing w:before="13" w:after="0" w:line="240" w:lineRule="exact"/>
        <w:rPr>
          <w:sz w:val="24"/>
          <w:szCs w:val="24"/>
        </w:rPr>
      </w:pPr>
    </w:p>
    <w:p w:rsidR="00514D7B" w:rsidRDefault="007B3FBD">
      <w:pPr>
        <w:spacing w:after="0" w:line="240" w:lineRule="auto"/>
        <w:ind w:left="153" w:right="7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ecu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 xml:space="preserve">ent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sho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ude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use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on.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t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e,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ant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des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ned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ach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des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oa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.</w:t>
      </w:r>
    </w:p>
    <w:p w:rsidR="00514D7B" w:rsidRDefault="00514D7B">
      <w:pPr>
        <w:spacing w:before="19" w:after="0" w:line="240" w:lineRule="exact"/>
        <w:rPr>
          <w:sz w:val="24"/>
          <w:szCs w:val="24"/>
        </w:rPr>
      </w:pPr>
    </w:p>
    <w:p w:rsidR="00514D7B" w:rsidRDefault="00CE1EAD">
      <w:pPr>
        <w:spacing w:after="0" w:line="252" w:lineRule="exact"/>
        <w:ind w:left="153" w:right="79"/>
        <w:jc w:val="both"/>
        <w:rPr>
          <w:rFonts w:ascii="Arial" w:eastAsia="Arial" w:hAnsi="Arial" w:cs="Arial"/>
          <w:sz w:val="16"/>
          <w:szCs w:val="16"/>
        </w:rPr>
      </w:pPr>
      <w:r>
        <w:pict>
          <v:group id="_x0000_s1500" style="position:absolute;left:0;text-align:left;margin-left:292.4pt;margin-top:12.4pt;width:.6pt;height:12.7pt;z-index:-251668992;mso-position-horizontal-relative:page" coordorigin="5848,248" coordsize="12,254">
            <v:group id="_x0000_s1509" style="position:absolute;left:5854;top:497;width:5;height:5" coordorigin="5854,497" coordsize="5,5">
              <v:shape id="_x0000_s1510" style="position:absolute;left:5854;top:497;width:5;height:5" coordorigin="5854,497" coordsize="5,5" path="m5858,502r-4,-5e" filled="f" strokecolor="purple" strokeweight=".12pt">
                <v:path arrowok="t"/>
              </v:shape>
            </v:group>
            <v:group id="_x0000_s1507" style="position:absolute;left:5854;top:254;width:2;height:242" coordorigin="5854,254" coordsize="2,242">
              <v:shape id="_x0000_s1508" style="position:absolute;left:5854;top:254;width:2;height:242" coordorigin="5854,254" coordsize="0,242" path="m5854,254r,243e" filled="f" strokecolor="purple" strokeweight=".12pt">
                <v:path arrowok="t"/>
              </v:shape>
            </v:group>
            <v:group id="_x0000_s1505" style="position:absolute;left:5854;top:250;width:5;height:5" coordorigin="5854,250" coordsize="5,5">
              <v:shape id="_x0000_s1506" style="position:absolute;left:5854;top:250;width:5;height:5" coordorigin="5854,250" coordsize="5,5" path="m5854,254r4,-4e" filled="f" strokecolor="purple" strokeweight=".12pt">
                <v:path arrowok="t"/>
              </v:shape>
            </v:group>
            <v:group id="_x0000_s1503" style="position:absolute;left:5849;top:497;width:5;height:5" coordorigin="5849,497" coordsize="5,5">
              <v:shape id="_x0000_s1504" style="position:absolute;left:5849;top:497;width:5;height:5" coordorigin="5849,497" coordsize="5,5" path="m5849,502r5,-5e" filled="f" strokecolor="purple" strokeweight=".12pt">
                <v:path arrowok="t"/>
              </v:shape>
            </v:group>
            <v:group id="_x0000_s1501" style="position:absolute;left:5849;top:250;width:5;height:5" coordorigin="5849,250" coordsize="5,5">
              <v:shape id="_x0000_s1502" style="position:absolute;left:5849;top:250;width:5;height:5" coordorigin="5849,250" coordsize="5,5" path="m5854,254r-5,-4e" filled="f" strokecolor="purple" strokeweight=".12pt">
                <v:path arrowok="t"/>
              </v:shape>
            </v:group>
            <w10:wrap anchorx="page"/>
          </v:group>
        </w:pict>
      </w:r>
      <w:r w:rsidR="007B3FBD">
        <w:rPr>
          <w:rFonts w:ascii="Arial" w:eastAsia="Arial" w:hAnsi="Arial" w:cs="Arial"/>
          <w:spacing w:val="2"/>
        </w:rPr>
        <w:t>T</w:t>
      </w:r>
      <w:r w:rsidR="007B3FBD">
        <w:rPr>
          <w:rFonts w:ascii="Arial" w:eastAsia="Arial" w:hAnsi="Arial" w:cs="Arial"/>
        </w:rPr>
        <w:t>he sub</w:t>
      </w:r>
      <w:r w:rsidR="007B3FBD">
        <w:rPr>
          <w:rFonts w:ascii="Arial" w:eastAsia="Arial" w:hAnsi="Arial" w:cs="Arial"/>
          <w:spacing w:val="1"/>
        </w:rPr>
        <w:t>j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2"/>
        </w:rPr>
        <w:t>c</w:t>
      </w:r>
      <w:r w:rsidR="007B3FBD">
        <w:rPr>
          <w:rFonts w:ascii="Arial" w:eastAsia="Arial" w:hAnsi="Arial" w:cs="Arial"/>
        </w:rPr>
        <w:t>t</w:t>
      </w:r>
      <w:r w:rsidR="007B3FBD">
        <w:rPr>
          <w:rFonts w:ascii="Arial" w:eastAsia="Arial" w:hAnsi="Arial" w:cs="Arial"/>
          <w:spacing w:val="1"/>
        </w:rPr>
        <w:t xml:space="preserve"> m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1"/>
        </w:rPr>
        <w:t>t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er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</w:rPr>
        <w:t xml:space="preserve">and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op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cs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nc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</w:rPr>
        <w:t>uded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-3"/>
        </w:rPr>
        <w:t>p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  <w:spacing w:val="2"/>
        </w:rPr>
        <w:t>g</w:t>
      </w:r>
      <w:r w:rsidR="007B3FBD">
        <w:rPr>
          <w:rFonts w:ascii="Arial" w:eastAsia="Arial" w:hAnsi="Arial" w:cs="Arial"/>
          <w:spacing w:val="-2"/>
        </w:rPr>
        <w:t>r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2"/>
        </w:rPr>
        <w:t>m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</w:rPr>
        <w:t>f</w:t>
      </w:r>
      <w:r w:rsidR="007B3FBD">
        <w:rPr>
          <w:rFonts w:ascii="Arial" w:eastAsia="Arial" w:hAnsi="Arial" w:cs="Arial"/>
          <w:spacing w:val="4"/>
        </w:rPr>
        <w:t xml:space="preserve"> </w:t>
      </w:r>
      <w:r w:rsidR="007B3FBD">
        <w:rPr>
          <w:rFonts w:ascii="Arial" w:eastAsia="Arial" w:hAnsi="Arial" w:cs="Arial"/>
          <w:spacing w:val="-2"/>
        </w:rPr>
        <w:t>r</w:t>
      </w:r>
      <w:r w:rsidR="007B3FBD">
        <w:rPr>
          <w:rFonts w:ascii="Arial" w:eastAsia="Arial" w:hAnsi="Arial" w:cs="Arial"/>
        </w:rPr>
        <w:t>ecu</w:t>
      </w:r>
      <w:r w:rsidR="007B3FBD">
        <w:rPr>
          <w:rFonts w:ascii="Arial" w:eastAsia="Arial" w:hAnsi="Arial" w:cs="Arial"/>
          <w:spacing w:val="-2"/>
        </w:rPr>
        <w:t>r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ent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  <w:spacing w:val="-1"/>
        </w:rPr>
        <w:t>t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ng</w:t>
      </w:r>
      <w:r w:rsidR="007B3FBD">
        <w:rPr>
          <w:rFonts w:ascii="Arial" w:eastAsia="Arial" w:hAnsi="Arial" w:cs="Arial"/>
          <w:spacing w:val="5"/>
        </w:rPr>
        <w:t xml:space="preserve"> </w:t>
      </w:r>
      <w:r w:rsidR="007B3FBD">
        <w:rPr>
          <w:rFonts w:ascii="Arial" w:eastAsia="Arial" w:hAnsi="Arial" w:cs="Arial"/>
        </w:rPr>
        <w:t>shou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</w:rPr>
        <w:t xml:space="preserve">d 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-3"/>
        </w:rPr>
        <w:t>n</w:t>
      </w:r>
      <w:r w:rsidR="007B3FBD">
        <w:rPr>
          <w:rFonts w:ascii="Arial" w:eastAsia="Arial" w:hAnsi="Arial" w:cs="Arial"/>
          <w:spacing w:val="3"/>
        </w:rPr>
        <w:t>f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-2"/>
        </w:rPr>
        <w:t>r</w:t>
      </w:r>
      <w:r w:rsidR="007B3FBD">
        <w:rPr>
          <w:rFonts w:ascii="Arial" w:eastAsia="Arial" w:hAnsi="Arial" w:cs="Arial"/>
        </w:rPr>
        <w:t>ce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3"/>
        </w:rPr>
        <w:t>h</w:t>
      </w:r>
      <w:r w:rsidR="007B3FBD">
        <w:rPr>
          <w:rFonts w:ascii="Arial" w:eastAsia="Arial" w:hAnsi="Arial" w:cs="Arial"/>
        </w:rPr>
        <w:t>e co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2"/>
        </w:rPr>
        <w:t xml:space="preserve"> 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odu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</w:rPr>
        <w:t>es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</w:rPr>
        <w:t xml:space="preserve">f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he</w:t>
      </w:r>
      <w:r w:rsidR="007B3FBD">
        <w:rPr>
          <w:rFonts w:ascii="Arial" w:eastAsia="Arial" w:hAnsi="Arial" w:cs="Arial"/>
          <w:spacing w:val="-1"/>
        </w:rPr>
        <w:t xml:space="preserve"> </w:t>
      </w:r>
      <w:r w:rsidR="007B3FBD">
        <w:rPr>
          <w:rFonts w:ascii="Arial" w:eastAsia="Arial" w:hAnsi="Arial" w:cs="Arial"/>
          <w:spacing w:val="1"/>
        </w:rPr>
        <w:t>I</w:t>
      </w:r>
      <w:r w:rsidR="007B3FBD">
        <w:rPr>
          <w:rFonts w:ascii="Arial" w:eastAsia="Arial" w:hAnsi="Arial" w:cs="Arial"/>
          <w:spacing w:val="-1"/>
        </w:rPr>
        <w:t>A</w:t>
      </w:r>
      <w:r w:rsidR="007B3FBD">
        <w:rPr>
          <w:rFonts w:ascii="Arial" w:eastAsia="Arial" w:hAnsi="Arial" w:cs="Arial"/>
          <w:spacing w:val="-3"/>
        </w:rPr>
        <w:t>L</w:t>
      </w:r>
      <w:r w:rsidR="007B3FBD">
        <w:rPr>
          <w:rFonts w:ascii="Arial" w:eastAsia="Arial" w:hAnsi="Arial" w:cs="Arial"/>
        </w:rPr>
        <w:t xml:space="preserve">A </w:t>
      </w:r>
      <w:r w:rsidR="007B3FBD">
        <w:rPr>
          <w:rFonts w:ascii="Arial" w:eastAsia="Arial" w:hAnsi="Arial" w:cs="Arial"/>
          <w:spacing w:val="-1"/>
        </w:rPr>
        <w:t>V</w:t>
      </w:r>
      <w:r w:rsidR="007B3FBD">
        <w:rPr>
          <w:rFonts w:ascii="Arial" w:eastAsia="Arial" w:hAnsi="Arial" w:cs="Arial"/>
          <w:spacing w:val="1"/>
        </w:rPr>
        <w:t>-</w:t>
      </w:r>
      <w:r w:rsidR="007B3FBD">
        <w:rPr>
          <w:rFonts w:ascii="Arial" w:eastAsia="Arial" w:hAnsi="Arial" w:cs="Arial"/>
        </w:rPr>
        <w:t>103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  <w:spacing w:val="-4"/>
        </w:rPr>
        <w:t>M</w:t>
      </w:r>
      <w:r w:rsidR="007B3FBD">
        <w:rPr>
          <w:rFonts w:ascii="Arial" w:eastAsia="Arial" w:hAnsi="Arial" w:cs="Arial"/>
        </w:rPr>
        <w:t xml:space="preserve">odel </w:t>
      </w:r>
      <w:r w:rsidR="007B3FBD">
        <w:rPr>
          <w:rFonts w:ascii="Arial" w:eastAsia="Arial" w:hAnsi="Arial" w:cs="Arial"/>
          <w:spacing w:val="-1"/>
        </w:rPr>
        <w:t>C</w:t>
      </w:r>
      <w:r w:rsidR="007B3FBD">
        <w:rPr>
          <w:rFonts w:ascii="Arial" w:eastAsia="Arial" w:hAnsi="Arial" w:cs="Arial"/>
        </w:rPr>
        <w:t>ou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ses</w:t>
      </w:r>
      <w:proofErr w:type="gramStart"/>
      <w:r w:rsidR="007B3FBD">
        <w:rPr>
          <w:rFonts w:ascii="Arial" w:eastAsia="Arial" w:hAnsi="Arial" w:cs="Arial"/>
          <w:spacing w:val="-1"/>
        </w:rPr>
        <w:t>.</w:t>
      </w:r>
      <w:r w:rsidR="007B3FBD">
        <w:rPr>
          <w:rFonts w:ascii="Arial" w:eastAsia="Arial" w:hAnsi="Arial" w:cs="Arial"/>
          <w:spacing w:val="1"/>
          <w:sz w:val="16"/>
          <w:szCs w:val="16"/>
        </w:rPr>
        <w:t>[</w:t>
      </w:r>
      <w:proofErr w:type="gramEnd"/>
      <w:r w:rsidR="007B3FBD">
        <w:rPr>
          <w:rFonts w:ascii="Arial" w:eastAsia="Arial" w:hAnsi="Arial" w:cs="Arial"/>
          <w:spacing w:val="1"/>
          <w:sz w:val="16"/>
          <w:szCs w:val="16"/>
        </w:rPr>
        <w:t>K</w:t>
      </w:r>
      <w:r w:rsidR="007B3FBD">
        <w:rPr>
          <w:rFonts w:ascii="Arial" w:eastAsia="Arial" w:hAnsi="Arial" w:cs="Arial"/>
          <w:sz w:val="16"/>
          <w:szCs w:val="16"/>
        </w:rPr>
        <w:t>G</w:t>
      </w:r>
      <w:r w:rsidR="007B3FBD">
        <w:rPr>
          <w:rFonts w:ascii="Arial" w:eastAsia="Arial" w:hAnsi="Arial" w:cs="Arial"/>
          <w:spacing w:val="-1"/>
          <w:sz w:val="16"/>
          <w:szCs w:val="16"/>
        </w:rPr>
        <w:t>10]</w:t>
      </w:r>
    </w:p>
    <w:p w:rsidR="00514D7B" w:rsidRDefault="00514D7B">
      <w:pPr>
        <w:spacing w:before="17" w:after="0" w:line="200" w:lineRule="exact"/>
        <w:rPr>
          <w:sz w:val="20"/>
          <w:szCs w:val="20"/>
        </w:rPr>
      </w:pPr>
    </w:p>
    <w:p w:rsidR="00514D7B" w:rsidRDefault="007B3FBD">
      <w:pPr>
        <w:spacing w:before="32" w:after="0" w:line="240" w:lineRule="auto"/>
        <w:ind w:left="153" w:right="7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con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cc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ons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 as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</w:rPr>
        <w:t>app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</w:rPr>
        <w:t>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cou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connec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onal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al 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ge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ent s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s.</w:t>
      </w:r>
    </w:p>
    <w:p w:rsidR="00514D7B" w:rsidRDefault="00514D7B">
      <w:pPr>
        <w:spacing w:before="11" w:after="0" w:line="240" w:lineRule="exact"/>
        <w:rPr>
          <w:sz w:val="24"/>
          <w:szCs w:val="24"/>
        </w:rPr>
      </w:pPr>
    </w:p>
    <w:p w:rsidR="00514D7B" w:rsidRDefault="007B3FBD">
      <w:pPr>
        <w:spacing w:after="0" w:line="241" w:lineRule="auto"/>
        <w:ind w:left="153" w:right="8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cu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des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ned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and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 xml:space="preserve">e </w:t>
      </w:r>
      <w:del w:id="299" w:author="Kerrie Abercrombie" w:date="2016-02-24T14:52:00Z">
        <w:r w:rsidDel="00E74CC3">
          <w:rPr>
            <w:rFonts w:ascii="Arial" w:eastAsia="Arial" w:hAnsi="Arial" w:cs="Arial"/>
            <w:spacing w:val="1"/>
          </w:rPr>
          <w:delText>tr</w:delText>
        </w:r>
        <w:r w:rsidDel="00E74CC3">
          <w:rPr>
            <w:rFonts w:ascii="Arial" w:eastAsia="Arial" w:hAnsi="Arial" w:cs="Arial"/>
          </w:rPr>
          <w:delText>a</w:delText>
        </w:r>
        <w:r w:rsidDel="00E74CC3">
          <w:rPr>
            <w:rFonts w:ascii="Arial" w:eastAsia="Arial" w:hAnsi="Arial" w:cs="Arial"/>
            <w:spacing w:val="-1"/>
          </w:rPr>
          <w:delText>i</w:delText>
        </w:r>
        <w:r w:rsidDel="00E74CC3">
          <w:rPr>
            <w:rFonts w:ascii="Arial" w:eastAsia="Arial" w:hAnsi="Arial" w:cs="Arial"/>
          </w:rPr>
          <w:delText>n</w:delText>
        </w:r>
        <w:r w:rsidDel="00E74CC3">
          <w:rPr>
            <w:rFonts w:ascii="Arial" w:eastAsia="Arial" w:hAnsi="Arial" w:cs="Arial"/>
            <w:spacing w:val="-1"/>
          </w:rPr>
          <w:delText>i</w:delText>
        </w:r>
        <w:r w:rsidDel="00E74CC3">
          <w:rPr>
            <w:rFonts w:ascii="Arial" w:eastAsia="Arial" w:hAnsi="Arial" w:cs="Arial"/>
          </w:rPr>
          <w:delText>ng</w:delText>
        </w:r>
        <w:r w:rsidDel="00E74CC3">
          <w:rPr>
            <w:rFonts w:ascii="Arial" w:eastAsia="Arial" w:hAnsi="Arial" w:cs="Arial"/>
            <w:spacing w:val="1"/>
          </w:rPr>
          <w:delText xml:space="preserve"> </w:delText>
        </w:r>
      </w:del>
      <w:ins w:id="300" w:author="Kerrie Abercrombie" w:date="2016-02-24T14:52:00Z">
        <w:r w:rsidR="00E74CC3">
          <w:rPr>
            <w:rFonts w:ascii="Arial" w:eastAsia="Arial" w:hAnsi="Arial" w:cs="Arial"/>
            <w:spacing w:val="1"/>
          </w:rPr>
          <w:t xml:space="preserve">competencies </w:t>
        </w:r>
      </w:ins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sonnel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LA</w:t>
      </w:r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  <w:spacing w:val="1"/>
        </w:rPr>
        <w:t>V-</w:t>
      </w:r>
      <w:r>
        <w:rPr>
          <w:rFonts w:ascii="Arial" w:eastAsia="Arial" w:hAnsi="Arial" w:cs="Arial"/>
        </w:rPr>
        <w:t>103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 xml:space="preserve">odel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ses.</w:t>
      </w:r>
    </w:p>
    <w:p w:rsidR="00514D7B" w:rsidRDefault="00514D7B">
      <w:pPr>
        <w:spacing w:before="17" w:after="0" w:line="240" w:lineRule="exact"/>
        <w:rPr>
          <w:sz w:val="24"/>
          <w:szCs w:val="24"/>
        </w:rPr>
      </w:pPr>
    </w:p>
    <w:p w:rsidR="00514D7B" w:rsidRDefault="007B3FBD">
      <w:pPr>
        <w:spacing w:after="0" w:line="252" w:lineRule="exact"/>
        <w:ind w:left="153" w:right="7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ecu</w:t>
      </w:r>
      <w:r>
        <w:rPr>
          <w:rFonts w:ascii="Arial" w:eastAsia="Arial" w:hAnsi="Arial" w:cs="Arial"/>
          <w:spacing w:val="-2"/>
        </w:rPr>
        <w:t>rr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cons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o 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</w:rPr>
        <w:t>ing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oad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</w:rPr>
        <w:lastRenderedPageBreak/>
        <w:t>head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s:</w:t>
      </w:r>
    </w:p>
    <w:p w:rsidR="00514D7B" w:rsidRDefault="00514D7B">
      <w:pPr>
        <w:spacing w:after="0"/>
        <w:jc w:val="both"/>
        <w:sectPr w:rsidR="00514D7B">
          <w:pgSz w:w="11920" w:h="16860"/>
          <w:pgMar w:top="1220" w:right="1000" w:bottom="940" w:left="980" w:header="745" w:footer="749" w:gutter="0"/>
          <w:cols w:space="720"/>
        </w:sect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before="9" w:after="0" w:line="280" w:lineRule="exact"/>
        <w:rPr>
          <w:sz w:val="28"/>
          <w:szCs w:val="28"/>
        </w:rPr>
      </w:pPr>
    </w:p>
    <w:p w:rsidR="00514D7B" w:rsidRDefault="00514D7B">
      <w:pPr>
        <w:spacing w:after="0"/>
        <w:sectPr w:rsidR="00514D7B">
          <w:pgSz w:w="11920" w:h="16860"/>
          <w:pgMar w:top="1220" w:right="1000" w:bottom="940" w:left="980" w:header="745" w:footer="749" w:gutter="0"/>
          <w:cols w:space="720"/>
        </w:sectPr>
      </w:pPr>
    </w:p>
    <w:p w:rsidR="00514D7B" w:rsidRDefault="007B3FBD">
      <w:pPr>
        <w:spacing w:before="32" w:after="0" w:line="240" w:lineRule="auto"/>
        <w:ind w:left="1328" w:right="1009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lastRenderedPageBreak/>
        <w:t>T</w:t>
      </w:r>
      <w:r>
        <w:rPr>
          <w:rFonts w:ascii="Arial" w:eastAsia="Arial" w:hAnsi="Arial" w:cs="Arial"/>
          <w:b/>
          <w:bCs/>
        </w:rPr>
        <w:t>op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c</w:t>
      </w:r>
    </w:p>
    <w:p w:rsidR="00514D7B" w:rsidRDefault="007B3FBD">
      <w:pPr>
        <w:spacing w:after="0" w:line="252" w:lineRule="exact"/>
        <w:ind w:left="263" w:right="-59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1"/>
        </w:rPr>
        <w:t>(</w:t>
      </w:r>
      <w:proofErr w:type="gramStart"/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n</w:t>
      </w:r>
      <w:r>
        <w:rPr>
          <w:rFonts w:ascii="Arial" w:eastAsia="Arial" w:hAnsi="Arial" w:cs="Arial"/>
          <w:b/>
          <w:bCs/>
          <w:spacing w:val="-3"/>
        </w:rPr>
        <w:t>c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ud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ng</w:t>
      </w:r>
      <w:proofErr w:type="gramEnd"/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V</w:t>
      </w:r>
      <w:r>
        <w:rPr>
          <w:rFonts w:ascii="Arial" w:eastAsia="Arial" w:hAnsi="Arial" w:cs="Arial"/>
          <w:b/>
          <w:bCs/>
          <w:spacing w:val="1"/>
        </w:rPr>
        <w:t>-</w:t>
      </w:r>
      <w:r>
        <w:rPr>
          <w:rFonts w:ascii="Arial" w:eastAsia="Arial" w:hAnsi="Arial" w:cs="Arial"/>
          <w:b/>
          <w:bCs/>
        </w:rPr>
        <w:t>10</w:t>
      </w:r>
      <w:r>
        <w:rPr>
          <w:rFonts w:ascii="Arial" w:eastAsia="Arial" w:hAnsi="Arial" w:cs="Arial"/>
          <w:b/>
          <w:bCs/>
          <w:spacing w:val="-3"/>
        </w:rPr>
        <w:t>3</w:t>
      </w:r>
      <w:r>
        <w:rPr>
          <w:rFonts w:ascii="Arial" w:eastAsia="Arial" w:hAnsi="Arial" w:cs="Arial"/>
          <w:b/>
          <w:bCs/>
          <w:spacing w:val="1"/>
        </w:rPr>
        <w:t>/</w:t>
      </w:r>
      <w:r>
        <w:rPr>
          <w:rFonts w:ascii="Arial" w:eastAsia="Arial" w:hAnsi="Arial" w:cs="Arial"/>
          <w:b/>
          <w:bCs/>
        </w:rPr>
        <w:t>1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M</w:t>
      </w:r>
      <w:r>
        <w:rPr>
          <w:rFonts w:ascii="Arial" w:eastAsia="Arial" w:hAnsi="Arial" w:cs="Arial"/>
          <w:b/>
          <w:bCs/>
        </w:rPr>
        <w:t>o</w:t>
      </w:r>
      <w:r>
        <w:rPr>
          <w:rFonts w:ascii="Arial" w:eastAsia="Arial" w:hAnsi="Arial" w:cs="Arial"/>
          <w:b/>
          <w:bCs/>
          <w:spacing w:val="-3"/>
        </w:rPr>
        <w:t>d</w:t>
      </w:r>
      <w:r>
        <w:rPr>
          <w:rFonts w:ascii="Arial" w:eastAsia="Arial" w:hAnsi="Arial" w:cs="Arial"/>
          <w:b/>
          <w:bCs/>
        </w:rPr>
        <w:t>u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</w:p>
    <w:p w:rsidR="00514D7B" w:rsidRDefault="007B3FBD">
      <w:pPr>
        <w:spacing w:before="1" w:after="0" w:line="248" w:lineRule="exact"/>
        <w:ind w:left="1052" w:right="733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  <w:position w:val="-1"/>
        </w:rPr>
        <w:t>R</w:t>
      </w:r>
      <w:r>
        <w:rPr>
          <w:rFonts w:ascii="Arial" w:eastAsia="Arial" w:hAnsi="Arial" w:cs="Arial"/>
          <w:b/>
          <w:bCs/>
          <w:position w:val="-1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</w:rPr>
        <w:t>f</w:t>
      </w:r>
      <w:r>
        <w:rPr>
          <w:rFonts w:ascii="Arial" w:eastAsia="Arial" w:hAnsi="Arial" w:cs="Arial"/>
          <w:b/>
          <w:bCs/>
          <w:position w:val="-1"/>
        </w:rPr>
        <w:t>erence)</w:t>
      </w:r>
    </w:p>
    <w:p w:rsidR="00514D7B" w:rsidRDefault="007B3FBD">
      <w:pPr>
        <w:spacing w:before="5" w:after="0" w:line="280" w:lineRule="exact"/>
        <w:rPr>
          <w:sz w:val="28"/>
          <w:szCs w:val="28"/>
        </w:rPr>
      </w:pPr>
      <w:r>
        <w:br w:type="column"/>
      </w:r>
    </w:p>
    <w:p w:rsidR="00514D7B" w:rsidRDefault="007B3FBD">
      <w:pPr>
        <w:spacing w:after="0" w:line="240" w:lineRule="auto"/>
        <w:ind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S</w:t>
      </w:r>
      <w:r>
        <w:rPr>
          <w:rFonts w:ascii="Arial" w:eastAsia="Arial" w:hAnsi="Arial" w:cs="Arial"/>
          <w:b/>
          <w:bCs/>
        </w:rPr>
        <w:t>amp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S</w:t>
      </w:r>
      <w:r>
        <w:rPr>
          <w:rFonts w:ascii="Arial" w:eastAsia="Arial" w:hAnsi="Arial" w:cs="Arial"/>
          <w:b/>
          <w:bCs/>
        </w:rPr>
        <w:t>ub</w:t>
      </w:r>
      <w:r>
        <w:rPr>
          <w:rFonts w:ascii="Arial" w:eastAsia="Arial" w:hAnsi="Arial" w:cs="Arial"/>
          <w:b/>
          <w:bCs/>
          <w:spacing w:val="-1"/>
        </w:rPr>
        <w:t>j</w:t>
      </w:r>
      <w:r>
        <w:rPr>
          <w:rFonts w:ascii="Arial" w:eastAsia="Arial" w:hAnsi="Arial" w:cs="Arial"/>
          <w:b/>
          <w:bCs/>
        </w:rPr>
        <w:t xml:space="preserve">ect </w:t>
      </w:r>
      <w:r>
        <w:rPr>
          <w:rFonts w:ascii="Arial" w:eastAsia="Arial" w:hAnsi="Arial" w:cs="Arial"/>
          <w:b/>
          <w:bCs/>
          <w:spacing w:val="-1"/>
        </w:rPr>
        <w:t>H</w:t>
      </w:r>
      <w:r>
        <w:rPr>
          <w:rFonts w:ascii="Arial" w:eastAsia="Arial" w:hAnsi="Arial" w:cs="Arial"/>
          <w:b/>
          <w:bCs/>
        </w:rPr>
        <w:t>ead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  <w:spacing w:val="-3"/>
        </w:rPr>
        <w:t>n</w:t>
      </w:r>
      <w:r>
        <w:rPr>
          <w:rFonts w:ascii="Arial" w:eastAsia="Arial" w:hAnsi="Arial" w:cs="Arial"/>
          <w:b/>
          <w:bCs/>
        </w:rPr>
        <w:t>gs</w:t>
      </w:r>
    </w:p>
    <w:p w:rsidR="00514D7B" w:rsidRDefault="00514D7B">
      <w:pPr>
        <w:spacing w:after="0"/>
        <w:sectPr w:rsidR="00514D7B">
          <w:type w:val="continuous"/>
          <w:pgSz w:w="11920" w:h="16860"/>
          <w:pgMar w:top="1220" w:right="1000" w:bottom="940" w:left="980" w:header="720" w:footer="720" w:gutter="0"/>
          <w:cols w:num="2" w:space="720" w:equalWidth="0">
            <w:col w:w="3017" w:space="2029"/>
            <w:col w:w="4894"/>
          </w:cols>
        </w:sectPr>
      </w:pPr>
    </w:p>
    <w:p w:rsidR="00514D7B" w:rsidRDefault="007B3FBD">
      <w:pPr>
        <w:tabs>
          <w:tab w:val="left" w:pos="3380"/>
          <w:tab w:val="left" w:pos="3740"/>
        </w:tabs>
        <w:spacing w:before="45" w:after="0" w:line="244" w:lineRule="exact"/>
        <w:ind w:left="153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position w:val="-4"/>
          <w:sz w:val="20"/>
          <w:szCs w:val="20"/>
        </w:rPr>
        <w:lastRenderedPageBreak/>
        <w:t>1</w:t>
      </w:r>
      <w:r>
        <w:rPr>
          <w:rFonts w:ascii="Arial" w:eastAsia="Arial" w:hAnsi="Arial" w:cs="Arial"/>
          <w:b/>
          <w:bCs/>
          <w:spacing w:val="-2"/>
          <w:position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4"/>
          <w:sz w:val="20"/>
          <w:szCs w:val="20"/>
        </w:rPr>
        <w:t>–</w:t>
      </w:r>
      <w:r>
        <w:rPr>
          <w:rFonts w:ascii="Arial" w:eastAsia="Arial" w:hAnsi="Arial" w:cs="Arial"/>
          <w:b/>
          <w:bCs/>
          <w:spacing w:val="-2"/>
          <w:position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4"/>
          <w:sz w:val="20"/>
          <w:szCs w:val="20"/>
        </w:rPr>
        <w:t>L</w:t>
      </w:r>
      <w:r>
        <w:rPr>
          <w:rFonts w:ascii="Arial" w:eastAsia="Arial" w:hAnsi="Arial" w:cs="Arial"/>
          <w:b/>
          <w:bCs/>
          <w:position w:val="-4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4"/>
          <w:sz w:val="20"/>
          <w:szCs w:val="20"/>
        </w:rPr>
        <w:t>ngu</w:t>
      </w:r>
      <w:r>
        <w:rPr>
          <w:rFonts w:ascii="Arial" w:eastAsia="Arial" w:hAnsi="Arial" w:cs="Arial"/>
          <w:b/>
          <w:bCs/>
          <w:position w:val="-4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3"/>
          <w:position w:val="-4"/>
          <w:sz w:val="20"/>
          <w:szCs w:val="20"/>
        </w:rPr>
        <w:t>g</w:t>
      </w:r>
      <w:r>
        <w:rPr>
          <w:rFonts w:ascii="Arial" w:eastAsia="Arial" w:hAnsi="Arial" w:cs="Arial"/>
          <w:b/>
          <w:bCs/>
          <w:position w:val="-4"/>
          <w:sz w:val="20"/>
          <w:szCs w:val="20"/>
        </w:rPr>
        <w:t>e</w:t>
      </w:r>
      <w:r>
        <w:rPr>
          <w:rFonts w:ascii="Arial" w:eastAsia="Arial" w:hAnsi="Arial" w:cs="Arial"/>
          <w:b/>
          <w:bCs/>
          <w:position w:val="-4"/>
          <w:sz w:val="20"/>
          <w:szCs w:val="20"/>
        </w:rPr>
        <w:tab/>
      </w:r>
      <w:r>
        <w:rPr>
          <w:rFonts w:ascii="Times New Roman" w:eastAsia="Times New Roman" w:hAnsi="Times New Roman" w:cs="Times New Roman"/>
          <w:w w:val="132"/>
          <w:position w:val="4"/>
          <w:sz w:val="16"/>
          <w:szCs w:val="16"/>
        </w:rPr>
        <w:t>•</w:t>
      </w:r>
      <w:r>
        <w:rPr>
          <w:rFonts w:ascii="Times New Roman" w:eastAsia="Times New Roman" w:hAnsi="Times New Roman" w:cs="Times New Roman"/>
          <w:position w:val="4"/>
          <w:sz w:val="16"/>
          <w:szCs w:val="16"/>
        </w:rPr>
        <w:tab/>
      </w:r>
      <w:r>
        <w:rPr>
          <w:rFonts w:ascii="Arial" w:eastAsia="Arial" w:hAnsi="Arial" w:cs="Arial"/>
          <w:spacing w:val="-1"/>
          <w:position w:val="4"/>
          <w:sz w:val="16"/>
          <w:szCs w:val="16"/>
        </w:rPr>
        <w:t>Languag</w:t>
      </w:r>
      <w:r>
        <w:rPr>
          <w:rFonts w:ascii="Arial" w:eastAsia="Arial" w:hAnsi="Arial" w:cs="Arial"/>
          <w:position w:val="4"/>
          <w:sz w:val="16"/>
          <w:szCs w:val="16"/>
        </w:rPr>
        <w:t>e</w:t>
      </w:r>
      <w:r>
        <w:rPr>
          <w:rFonts w:ascii="Arial" w:eastAsia="Arial" w:hAnsi="Arial" w:cs="Arial"/>
          <w:spacing w:val="1"/>
          <w:position w:val="4"/>
          <w:sz w:val="16"/>
          <w:szCs w:val="16"/>
        </w:rPr>
        <w:t xml:space="preserve"> st</w:t>
      </w:r>
      <w:r>
        <w:rPr>
          <w:rFonts w:ascii="Arial" w:eastAsia="Arial" w:hAnsi="Arial" w:cs="Arial"/>
          <w:spacing w:val="-1"/>
          <w:position w:val="4"/>
          <w:sz w:val="16"/>
          <w:szCs w:val="16"/>
        </w:rPr>
        <w:t>ruc</w:t>
      </w:r>
      <w:r>
        <w:rPr>
          <w:rFonts w:ascii="Arial" w:eastAsia="Arial" w:hAnsi="Arial" w:cs="Arial"/>
          <w:spacing w:val="1"/>
          <w:position w:val="4"/>
          <w:sz w:val="16"/>
          <w:szCs w:val="16"/>
        </w:rPr>
        <w:t>t</w:t>
      </w:r>
      <w:r>
        <w:rPr>
          <w:rFonts w:ascii="Arial" w:eastAsia="Arial" w:hAnsi="Arial" w:cs="Arial"/>
          <w:spacing w:val="-1"/>
          <w:position w:val="4"/>
          <w:sz w:val="16"/>
          <w:szCs w:val="16"/>
        </w:rPr>
        <w:t>ur</w:t>
      </w:r>
      <w:r>
        <w:rPr>
          <w:rFonts w:ascii="Arial" w:eastAsia="Arial" w:hAnsi="Arial" w:cs="Arial"/>
          <w:position w:val="4"/>
          <w:sz w:val="16"/>
          <w:szCs w:val="16"/>
        </w:rPr>
        <w:t>e</w:t>
      </w:r>
    </w:p>
    <w:p w:rsidR="00514D7B" w:rsidRDefault="007B3FBD">
      <w:pPr>
        <w:tabs>
          <w:tab w:val="left" w:pos="3700"/>
        </w:tabs>
        <w:spacing w:after="0" w:line="138" w:lineRule="exact"/>
        <w:ind w:left="3349" w:right="3491"/>
        <w:jc w:val="center"/>
        <w:rPr>
          <w:rFonts w:ascii="Arial" w:eastAsia="Arial" w:hAnsi="Arial" w:cs="Arial"/>
          <w:sz w:val="16"/>
          <w:szCs w:val="16"/>
        </w:rPr>
      </w:pPr>
      <w:r>
        <w:rPr>
          <w:rFonts w:ascii="Times New Roman" w:eastAsia="Times New Roman" w:hAnsi="Times New Roman" w:cs="Times New Roman"/>
          <w:w w:val="132"/>
          <w:position w:val="1"/>
          <w:sz w:val="16"/>
          <w:szCs w:val="16"/>
        </w:rPr>
        <w:t>•</w:t>
      </w:r>
      <w:r>
        <w:rPr>
          <w:rFonts w:ascii="Times New Roman" w:eastAsia="Times New Roman" w:hAnsi="Times New Roman" w:cs="Times New Roman"/>
          <w:position w:val="1"/>
          <w:sz w:val="16"/>
          <w:szCs w:val="16"/>
        </w:rPr>
        <w:tab/>
      </w:r>
      <w:proofErr w:type="gramStart"/>
      <w:r>
        <w:rPr>
          <w:rFonts w:ascii="Arial" w:eastAsia="Arial" w:hAnsi="Arial" w:cs="Arial"/>
          <w:spacing w:val="1"/>
          <w:position w:val="1"/>
          <w:sz w:val="16"/>
          <w:szCs w:val="16"/>
        </w:rPr>
        <w:t>S</w:t>
      </w:r>
      <w:r>
        <w:rPr>
          <w:rFonts w:ascii="Arial" w:eastAsia="Arial" w:hAnsi="Arial" w:cs="Arial"/>
          <w:spacing w:val="-1"/>
          <w:position w:val="1"/>
          <w:sz w:val="16"/>
          <w:szCs w:val="16"/>
        </w:rPr>
        <w:t>pe</w:t>
      </w:r>
      <w:r>
        <w:rPr>
          <w:rFonts w:ascii="Arial" w:eastAsia="Arial" w:hAnsi="Arial" w:cs="Arial"/>
          <w:spacing w:val="1"/>
          <w:position w:val="1"/>
          <w:sz w:val="16"/>
          <w:szCs w:val="16"/>
        </w:rPr>
        <w:t>c</w:t>
      </w:r>
      <w:r>
        <w:rPr>
          <w:rFonts w:ascii="Arial" w:eastAsia="Arial" w:hAnsi="Arial" w:cs="Arial"/>
          <w:spacing w:val="-2"/>
          <w:position w:val="1"/>
          <w:sz w:val="16"/>
          <w:szCs w:val="16"/>
        </w:rPr>
        <w:t>i</w:t>
      </w:r>
      <w:r>
        <w:rPr>
          <w:rFonts w:ascii="Arial" w:eastAsia="Arial" w:hAnsi="Arial" w:cs="Arial"/>
          <w:spacing w:val="1"/>
          <w:position w:val="1"/>
          <w:sz w:val="16"/>
          <w:szCs w:val="16"/>
        </w:rPr>
        <w:t>f</w:t>
      </w:r>
      <w:r>
        <w:rPr>
          <w:rFonts w:ascii="Arial" w:eastAsia="Arial" w:hAnsi="Arial" w:cs="Arial"/>
          <w:spacing w:val="-2"/>
          <w:position w:val="1"/>
          <w:sz w:val="16"/>
          <w:szCs w:val="16"/>
        </w:rPr>
        <w:t>i</w:t>
      </w:r>
      <w:r>
        <w:rPr>
          <w:rFonts w:ascii="Arial" w:eastAsia="Arial" w:hAnsi="Arial" w:cs="Arial"/>
          <w:position w:val="1"/>
          <w:sz w:val="16"/>
          <w:szCs w:val="16"/>
        </w:rPr>
        <w:t xml:space="preserve">c </w:t>
      </w:r>
      <w:r>
        <w:rPr>
          <w:rFonts w:ascii="Arial" w:eastAsia="Arial" w:hAnsi="Arial" w:cs="Arial"/>
          <w:spacing w:val="1"/>
          <w:position w:val="1"/>
          <w:sz w:val="16"/>
          <w:szCs w:val="16"/>
        </w:rPr>
        <w:t xml:space="preserve"> V</w:t>
      </w:r>
      <w:r>
        <w:rPr>
          <w:rFonts w:ascii="Arial" w:eastAsia="Arial" w:hAnsi="Arial" w:cs="Arial"/>
          <w:spacing w:val="-2"/>
          <w:position w:val="1"/>
          <w:sz w:val="16"/>
          <w:szCs w:val="16"/>
        </w:rPr>
        <w:t>T</w:t>
      </w:r>
      <w:r>
        <w:rPr>
          <w:rFonts w:ascii="Arial" w:eastAsia="Arial" w:hAnsi="Arial" w:cs="Arial"/>
          <w:position w:val="1"/>
          <w:sz w:val="16"/>
          <w:szCs w:val="16"/>
        </w:rPr>
        <w:t>S</w:t>
      </w:r>
      <w:proofErr w:type="gramEnd"/>
      <w:r>
        <w:rPr>
          <w:rFonts w:ascii="Arial" w:eastAsia="Arial" w:hAnsi="Arial" w:cs="Arial"/>
          <w:position w:val="1"/>
          <w:sz w:val="16"/>
          <w:szCs w:val="16"/>
        </w:rPr>
        <w:t xml:space="preserve"> m</w:t>
      </w:r>
      <w:r>
        <w:rPr>
          <w:rFonts w:ascii="Arial" w:eastAsia="Arial" w:hAnsi="Arial" w:cs="Arial"/>
          <w:spacing w:val="-1"/>
          <w:position w:val="1"/>
          <w:sz w:val="16"/>
          <w:szCs w:val="16"/>
        </w:rPr>
        <w:t>es</w:t>
      </w:r>
      <w:r>
        <w:rPr>
          <w:rFonts w:ascii="Arial" w:eastAsia="Arial" w:hAnsi="Arial" w:cs="Arial"/>
          <w:spacing w:val="1"/>
          <w:position w:val="1"/>
          <w:sz w:val="16"/>
          <w:szCs w:val="16"/>
        </w:rPr>
        <w:t>s</w:t>
      </w:r>
      <w:r>
        <w:rPr>
          <w:rFonts w:ascii="Arial" w:eastAsia="Arial" w:hAnsi="Arial" w:cs="Arial"/>
          <w:spacing w:val="-1"/>
          <w:position w:val="1"/>
          <w:sz w:val="16"/>
          <w:szCs w:val="16"/>
        </w:rPr>
        <w:t>age</w:t>
      </w:r>
      <w:r>
        <w:rPr>
          <w:rFonts w:ascii="Arial" w:eastAsia="Arial" w:hAnsi="Arial" w:cs="Arial"/>
          <w:position w:val="1"/>
          <w:sz w:val="16"/>
          <w:szCs w:val="16"/>
        </w:rPr>
        <w:t>s</w:t>
      </w:r>
      <w:r>
        <w:rPr>
          <w:rFonts w:ascii="Arial" w:eastAsia="Arial" w:hAnsi="Arial" w:cs="Arial"/>
          <w:spacing w:val="-3"/>
          <w:position w:val="1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16"/>
          <w:szCs w:val="16"/>
        </w:rPr>
        <w:t>c</w:t>
      </w:r>
      <w:r>
        <w:rPr>
          <w:rFonts w:ascii="Arial" w:eastAsia="Arial" w:hAnsi="Arial" w:cs="Arial"/>
          <w:spacing w:val="-1"/>
          <w:position w:val="1"/>
          <w:sz w:val="16"/>
          <w:szCs w:val="16"/>
        </w:rPr>
        <w:t>ons</w:t>
      </w:r>
      <w:r>
        <w:rPr>
          <w:rFonts w:ascii="Arial" w:eastAsia="Arial" w:hAnsi="Arial" w:cs="Arial"/>
          <w:spacing w:val="1"/>
          <w:position w:val="1"/>
          <w:sz w:val="16"/>
          <w:szCs w:val="16"/>
        </w:rPr>
        <w:t>t</w:t>
      </w:r>
      <w:r>
        <w:rPr>
          <w:rFonts w:ascii="Arial" w:eastAsia="Arial" w:hAnsi="Arial" w:cs="Arial"/>
          <w:spacing w:val="-1"/>
          <w:position w:val="1"/>
          <w:sz w:val="16"/>
          <w:szCs w:val="16"/>
        </w:rPr>
        <w:t>ru</w:t>
      </w:r>
      <w:r>
        <w:rPr>
          <w:rFonts w:ascii="Arial" w:eastAsia="Arial" w:hAnsi="Arial" w:cs="Arial"/>
          <w:spacing w:val="1"/>
          <w:position w:val="1"/>
          <w:sz w:val="16"/>
          <w:szCs w:val="16"/>
        </w:rPr>
        <w:t>c</w:t>
      </w:r>
      <w:r>
        <w:rPr>
          <w:rFonts w:ascii="Arial" w:eastAsia="Arial" w:hAnsi="Arial" w:cs="Arial"/>
          <w:spacing w:val="-1"/>
          <w:position w:val="1"/>
          <w:sz w:val="16"/>
          <w:szCs w:val="16"/>
        </w:rPr>
        <w:t>t</w:t>
      </w:r>
      <w:r>
        <w:rPr>
          <w:rFonts w:ascii="Arial" w:eastAsia="Arial" w:hAnsi="Arial" w:cs="Arial"/>
          <w:position w:val="1"/>
          <w:sz w:val="16"/>
          <w:szCs w:val="16"/>
        </w:rPr>
        <w:t>i</w:t>
      </w:r>
      <w:r>
        <w:rPr>
          <w:rFonts w:ascii="Arial" w:eastAsia="Arial" w:hAnsi="Arial" w:cs="Arial"/>
          <w:spacing w:val="-1"/>
          <w:position w:val="1"/>
          <w:sz w:val="16"/>
          <w:szCs w:val="16"/>
        </w:rPr>
        <w:t>on</w:t>
      </w:r>
    </w:p>
    <w:p w:rsidR="00514D7B" w:rsidRDefault="007B3FBD">
      <w:pPr>
        <w:tabs>
          <w:tab w:val="left" w:pos="3700"/>
        </w:tabs>
        <w:spacing w:before="9" w:after="0" w:line="240" w:lineRule="auto"/>
        <w:ind w:left="3349" w:right="4870"/>
        <w:jc w:val="center"/>
        <w:rPr>
          <w:rFonts w:ascii="Arial" w:eastAsia="Arial" w:hAnsi="Arial" w:cs="Arial"/>
          <w:sz w:val="16"/>
          <w:szCs w:val="16"/>
        </w:rPr>
      </w:pPr>
      <w:r>
        <w:rPr>
          <w:rFonts w:ascii="Times New Roman" w:eastAsia="Times New Roman" w:hAnsi="Times New Roman" w:cs="Times New Roman"/>
          <w:w w:val="132"/>
          <w:sz w:val="16"/>
          <w:szCs w:val="16"/>
        </w:rPr>
        <w:t>•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Arial" w:eastAsia="Arial" w:hAnsi="Arial" w:cs="Arial"/>
          <w:spacing w:val="1"/>
          <w:sz w:val="16"/>
          <w:szCs w:val="16"/>
        </w:rPr>
        <w:t>St</w:t>
      </w:r>
      <w:r>
        <w:rPr>
          <w:rFonts w:ascii="Arial" w:eastAsia="Arial" w:hAnsi="Arial" w:cs="Arial"/>
          <w:spacing w:val="-1"/>
          <w:sz w:val="16"/>
          <w:szCs w:val="16"/>
        </w:rPr>
        <w:t>andar</w:t>
      </w:r>
      <w:r>
        <w:rPr>
          <w:rFonts w:ascii="Arial" w:eastAsia="Arial" w:hAnsi="Arial" w:cs="Arial"/>
          <w:sz w:val="16"/>
          <w:szCs w:val="16"/>
        </w:rPr>
        <w:t>d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16"/>
          <w:szCs w:val="16"/>
        </w:rPr>
        <w:t>phra</w:t>
      </w:r>
      <w:r>
        <w:rPr>
          <w:rFonts w:ascii="Arial" w:eastAsia="Arial" w:hAnsi="Arial" w:cs="Arial"/>
          <w:spacing w:val="1"/>
          <w:sz w:val="16"/>
          <w:szCs w:val="16"/>
        </w:rPr>
        <w:t>s</w:t>
      </w:r>
      <w:r>
        <w:rPr>
          <w:rFonts w:ascii="Arial" w:eastAsia="Arial" w:hAnsi="Arial" w:cs="Arial"/>
          <w:spacing w:val="-3"/>
          <w:sz w:val="16"/>
          <w:szCs w:val="16"/>
        </w:rPr>
        <w:t>e</w:t>
      </w:r>
      <w:r>
        <w:rPr>
          <w:rFonts w:ascii="Arial" w:eastAsia="Arial" w:hAnsi="Arial" w:cs="Arial"/>
          <w:sz w:val="16"/>
          <w:szCs w:val="16"/>
        </w:rPr>
        <w:t>s</w:t>
      </w:r>
    </w:p>
    <w:p w:rsidR="00514D7B" w:rsidRDefault="00514D7B">
      <w:pPr>
        <w:spacing w:before="11" w:after="0" w:line="200" w:lineRule="exact"/>
        <w:rPr>
          <w:sz w:val="20"/>
          <w:szCs w:val="20"/>
        </w:rPr>
      </w:pPr>
    </w:p>
    <w:p w:rsidR="00514D7B" w:rsidRDefault="007B3FBD">
      <w:pPr>
        <w:tabs>
          <w:tab w:val="left" w:pos="3380"/>
          <w:tab w:val="left" w:pos="3740"/>
        </w:tabs>
        <w:spacing w:after="0" w:line="242" w:lineRule="exact"/>
        <w:ind w:left="153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position w:val="-4"/>
          <w:sz w:val="20"/>
          <w:szCs w:val="20"/>
        </w:rPr>
        <w:t>2</w:t>
      </w:r>
      <w:r>
        <w:rPr>
          <w:rFonts w:ascii="Arial" w:eastAsia="Arial" w:hAnsi="Arial" w:cs="Arial"/>
          <w:b/>
          <w:bCs/>
          <w:spacing w:val="-2"/>
          <w:position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4"/>
          <w:sz w:val="20"/>
          <w:szCs w:val="20"/>
        </w:rPr>
        <w:t>–</w:t>
      </w:r>
      <w:r>
        <w:rPr>
          <w:rFonts w:ascii="Arial" w:eastAsia="Arial" w:hAnsi="Arial" w:cs="Arial"/>
          <w:b/>
          <w:bCs/>
          <w:spacing w:val="-2"/>
          <w:position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position w:val="-4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1"/>
          <w:position w:val="-4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4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4"/>
          <w:sz w:val="20"/>
          <w:szCs w:val="20"/>
        </w:rPr>
        <w:t>ff</w:t>
      </w:r>
      <w:r>
        <w:rPr>
          <w:rFonts w:ascii="Arial" w:eastAsia="Arial" w:hAnsi="Arial" w:cs="Arial"/>
          <w:b/>
          <w:bCs/>
          <w:position w:val="-4"/>
          <w:sz w:val="20"/>
          <w:szCs w:val="20"/>
        </w:rPr>
        <w:t>ic</w:t>
      </w:r>
      <w:r>
        <w:rPr>
          <w:rFonts w:ascii="Arial" w:eastAsia="Arial" w:hAnsi="Arial" w:cs="Arial"/>
          <w:b/>
          <w:bCs/>
          <w:spacing w:val="-7"/>
          <w:position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4"/>
          <w:position w:val="-4"/>
          <w:sz w:val="20"/>
          <w:szCs w:val="20"/>
        </w:rPr>
        <w:t>M</w:t>
      </w:r>
      <w:r>
        <w:rPr>
          <w:rFonts w:ascii="Arial" w:eastAsia="Arial" w:hAnsi="Arial" w:cs="Arial"/>
          <w:b/>
          <w:bCs/>
          <w:position w:val="-4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4"/>
          <w:sz w:val="20"/>
          <w:szCs w:val="20"/>
        </w:rPr>
        <w:t>n</w:t>
      </w:r>
      <w:r>
        <w:rPr>
          <w:rFonts w:ascii="Arial" w:eastAsia="Arial" w:hAnsi="Arial" w:cs="Arial"/>
          <w:b/>
          <w:bCs/>
          <w:position w:val="-4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4"/>
          <w:sz w:val="20"/>
          <w:szCs w:val="20"/>
        </w:rPr>
        <w:t>g</w:t>
      </w:r>
      <w:r>
        <w:rPr>
          <w:rFonts w:ascii="Arial" w:eastAsia="Arial" w:hAnsi="Arial" w:cs="Arial"/>
          <w:b/>
          <w:bCs/>
          <w:position w:val="-4"/>
          <w:sz w:val="20"/>
          <w:szCs w:val="20"/>
        </w:rPr>
        <w:t>eme</w:t>
      </w:r>
      <w:r>
        <w:rPr>
          <w:rFonts w:ascii="Arial" w:eastAsia="Arial" w:hAnsi="Arial" w:cs="Arial"/>
          <w:b/>
          <w:bCs/>
          <w:spacing w:val="1"/>
          <w:position w:val="-4"/>
          <w:sz w:val="20"/>
          <w:szCs w:val="20"/>
        </w:rPr>
        <w:t>n</w:t>
      </w:r>
      <w:r>
        <w:rPr>
          <w:rFonts w:ascii="Arial" w:eastAsia="Arial" w:hAnsi="Arial" w:cs="Arial"/>
          <w:b/>
          <w:bCs/>
          <w:position w:val="-4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4"/>
          <w:sz w:val="20"/>
          <w:szCs w:val="20"/>
        </w:rPr>
        <w:tab/>
      </w:r>
      <w:r>
        <w:rPr>
          <w:rFonts w:ascii="Times New Roman" w:eastAsia="Times New Roman" w:hAnsi="Times New Roman" w:cs="Times New Roman"/>
          <w:w w:val="132"/>
          <w:position w:val="4"/>
          <w:sz w:val="16"/>
          <w:szCs w:val="16"/>
        </w:rPr>
        <w:t>•</w:t>
      </w:r>
      <w:r>
        <w:rPr>
          <w:rFonts w:ascii="Times New Roman" w:eastAsia="Times New Roman" w:hAnsi="Times New Roman" w:cs="Times New Roman"/>
          <w:position w:val="4"/>
          <w:sz w:val="16"/>
          <w:szCs w:val="16"/>
        </w:rPr>
        <w:tab/>
      </w:r>
      <w:r>
        <w:rPr>
          <w:rFonts w:ascii="Arial" w:eastAsia="Arial" w:hAnsi="Arial" w:cs="Arial"/>
          <w:spacing w:val="-1"/>
          <w:position w:val="4"/>
          <w:sz w:val="16"/>
          <w:szCs w:val="16"/>
        </w:rPr>
        <w:t>Regu</w:t>
      </w:r>
      <w:r>
        <w:rPr>
          <w:rFonts w:ascii="Arial" w:eastAsia="Arial" w:hAnsi="Arial" w:cs="Arial"/>
          <w:position w:val="4"/>
          <w:sz w:val="16"/>
          <w:szCs w:val="16"/>
        </w:rPr>
        <w:t>l</w:t>
      </w:r>
      <w:r>
        <w:rPr>
          <w:rFonts w:ascii="Arial" w:eastAsia="Arial" w:hAnsi="Arial" w:cs="Arial"/>
          <w:spacing w:val="-1"/>
          <w:position w:val="4"/>
          <w:sz w:val="16"/>
          <w:szCs w:val="16"/>
        </w:rPr>
        <w:t>a</w:t>
      </w:r>
      <w:r>
        <w:rPr>
          <w:rFonts w:ascii="Arial" w:eastAsia="Arial" w:hAnsi="Arial" w:cs="Arial"/>
          <w:spacing w:val="1"/>
          <w:position w:val="4"/>
          <w:sz w:val="16"/>
          <w:szCs w:val="16"/>
        </w:rPr>
        <w:t>t</w:t>
      </w:r>
      <w:r>
        <w:rPr>
          <w:rFonts w:ascii="Arial" w:eastAsia="Arial" w:hAnsi="Arial" w:cs="Arial"/>
          <w:spacing w:val="-1"/>
          <w:position w:val="4"/>
          <w:sz w:val="16"/>
          <w:szCs w:val="16"/>
        </w:rPr>
        <w:t>or</w:t>
      </w:r>
      <w:r>
        <w:rPr>
          <w:rFonts w:ascii="Arial" w:eastAsia="Arial" w:hAnsi="Arial" w:cs="Arial"/>
          <w:position w:val="4"/>
          <w:sz w:val="16"/>
          <w:szCs w:val="16"/>
        </w:rPr>
        <w:t xml:space="preserve">y </w:t>
      </w:r>
      <w:r>
        <w:rPr>
          <w:rFonts w:ascii="Arial" w:eastAsia="Arial" w:hAnsi="Arial" w:cs="Arial"/>
          <w:spacing w:val="-1"/>
          <w:position w:val="4"/>
          <w:sz w:val="16"/>
          <w:szCs w:val="16"/>
        </w:rPr>
        <w:t>requ</w:t>
      </w:r>
      <w:r>
        <w:rPr>
          <w:rFonts w:ascii="Arial" w:eastAsia="Arial" w:hAnsi="Arial" w:cs="Arial"/>
          <w:position w:val="4"/>
          <w:sz w:val="16"/>
          <w:szCs w:val="16"/>
        </w:rPr>
        <w:t>i</w:t>
      </w:r>
      <w:r>
        <w:rPr>
          <w:rFonts w:ascii="Arial" w:eastAsia="Arial" w:hAnsi="Arial" w:cs="Arial"/>
          <w:spacing w:val="-1"/>
          <w:position w:val="4"/>
          <w:sz w:val="16"/>
          <w:szCs w:val="16"/>
        </w:rPr>
        <w:t>re</w:t>
      </w:r>
      <w:r>
        <w:rPr>
          <w:rFonts w:ascii="Arial" w:eastAsia="Arial" w:hAnsi="Arial" w:cs="Arial"/>
          <w:spacing w:val="3"/>
          <w:position w:val="4"/>
          <w:sz w:val="16"/>
          <w:szCs w:val="16"/>
        </w:rPr>
        <w:t>m</w:t>
      </w:r>
      <w:r>
        <w:rPr>
          <w:rFonts w:ascii="Arial" w:eastAsia="Arial" w:hAnsi="Arial" w:cs="Arial"/>
          <w:spacing w:val="-1"/>
          <w:position w:val="4"/>
          <w:sz w:val="16"/>
          <w:szCs w:val="16"/>
        </w:rPr>
        <w:t>ent</w:t>
      </w:r>
      <w:r>
        <w:rPr>
          <w:rFonts w:ascii="Arial" w:eastAsia="Arial" w:hAnsi="Arial" w:cs="Arial"/>
          <w:position w:val="4"/>
          <w:sz w:val="16"/>
          <w:szCs w:val="16"/>
        </w:rPr>
        <w:t>s</w:t>
      </w:r>
      <w:r>
        <w:rPr>
          <w:rFonts w:ascii="Arial" w:eastAsia="Arial" w:hAnsi="Arial" w:cs="Arial"/>
          <w:spacing w:val="2"/>
          <w:position w:val="4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position w:val="4"/>
          <w:sz w:val="16"/>
          <w:szCs w:val="16"/>
        </w:rPr>
        <w:t>an</w:t>
      </w:r>
      <w:r>
        <w:rPr>
          <w:rFonts w:ascii="Arial" w:eastAsia="Arial" w:hAnsi="Arial" w:cs="Arial"/>
          <w:position w:val="4"/>
          <w:sz w:val="16"/>
          <w:szCs w:val="16"/>
        </w:rPr>
        <w:t>d</w:t>
      </w:r>
      <w:r>
        <w:rPr>
          <w:rFonts w:ascii="Arial" w:eastAsia="Arial" w:hAnsi="Arial" w:cs="Arial"/>
          <w:spacing w:val="-2"/>
          <w:position w:val="4"/>
          <w:sz w:val="16"/>
          <w:szCs w:val="16"/>
        </w:rPr>
        <w:t xml:space="preserve"> </w:t>
      </w:r>
      <w:r>
        <w:rPr>
          <w:rFonts w:ascii="Arial" w:eastAsia="Arial" w:hAnsi="Arial" w:cs="Arial"/>
          <w:position w:val="4"/>
          <w:sz w:val="16"/>
          <w:szCs w:val="16"/>
        </w:rPr>
        <w:t>l</w:t>
      </w:r>
      <w:r>
        <w:rPr>
          <w:rFonts w:ascii="Arial" w:eastAsia="Arial" w:hAnsi="Arial" w:cs="Arial"/>
          <w:spacing w:val="-1"/>
          <w:position w:val="4"/>
          <w:sz w:val="16"/>
          <w:szCs w:val="16"/>
        </w:rPr>
        <w:t>ega</w:t>
      </w:r>
      <w:r>
        <w:rPr>
          <w:rFonts w:ascii="Arial" w:eastAsia="Arial" w:hAnsi="Arial" w:cs="Arial"/>
          <w:position w:val="4"/>
          <w:sz w:val="16"/>
          <w:szCs w:val="16"/>
        </w:rPr>
        <w:t>l</w:t>
      </w:r>
      <w:r>
        <w:rPr>
          <w:rFonts w:ascii="Arial" w:eastAsia="Arial" w:hAnsi="Arial" w:cs="Arial"/>
          <w:spacing w:val="-1"/>
          <w:position w:val="4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position w:val="4"/>
          <w:sz w:val="16"/>
          <w:szCs w:val="16"/>
        </w:rPr>
        <w:t>k</w:t>
      </w:r>
      <w:r>
        <w:rPr>
          <w:rFonts w:ascii="Arial" w:eastAsia="Arial" w:hAnsi="Arial" w:cs="Arial"/>
          <w:spacing w:val="-1"/>
          <w:position w:val="4"/>
          <w:sz w:val="16"/>
          <w:szCs w:val="16"/>
        </w:rPr>
        <w:t>no</w:t>
      </w:r>
      <w:r>
        <w:rPr>
          <w:rFonts w:ascii="Arial" w:eastAsia="Arial" w:hAnsi="Arial" w:cs="Arial"/>
          <w:spacing w:val="-3"/>
          <w:position w:val="4"/>
          <w:sz w:val="16"/>
          <w:szCs w:val="16"/>
        </w:rPr>
        <w:t>w</w:t>
      </w:r>
      <w:r>
        <w:rPr>
          <w:rFonts w:ascii="Arial" w:eastAsia="Arial" w:hAnsi="Arial" w:cs="Arial"/>
          <w:position w:val="4"/>
          <w:sz w:val="16"/>
          <w:szCs w:val="16"/>
        </w:rPr>
        <w:t>l</w:t>
      </w:r>
      <w:r>
        <w:rPr>
          <w:rFonts w:ascii="Arial" w:eastAsia="Arial" w:hAnsi="Arial" w:cs="Arial"/>
          <w:spacing w:val="-1"/>
          <w:position w:val="4"/>
          <w:sz w:val="16"/>
          <w:szCs w:val="16"/>
        </w:rPr>
        <w:t>edge</w:t>
      </w:r>
    </w:p>
    <w:p w:rsidR="00514D7B" w:rsidRDefault="007B3FBD">
      <w:pPr>
        <w:tabs>
          <w:tab w:val="left" w:pos="3740"/>
        </w:tabs>
        <w:spacing w:after="0" w:line="137" w:lineRule="exact"/>
        <w:ind w:left="3381" w:right="-20"/>
        <w:rPr>
          <w:rFonts w:ascii="Arial" w:eastAsia="Arial" w:hAnsi="Arial" w:cs="Arial"/>
          <w:sz w:val="16"/>
          <w:szCs w:val="16"/>
        </w:rPr>
      </w:pPr>
      <w:r>
        <w:rPr>
          <w:rFonts w:ascii="Times New Roman" w:eastAsia="Times New Roman" w:hAnsi="Times New Roman" w:cs="Times New Roman"/>
          <w:w w:val="132"/>
          <w:position w:val="1"/>
          <w:sz w:val="16"/>
          <w:szCs w:val="16"/>
        </w:rPr>
        <w:t>•</w:t>
      </w:r>
      <w:r>
        <w:rPr>
          <w:rFonts w:ascii="Times New Roman" w:eastAsia="Times New Roman" w:hAnsi="Times New Roman" w:cs="Times New Roman"/>
          <w:position w:val="1"/>
          <w:sz w:val="16"/>
          <w:szCs w:val="16"/>
        </w:rPr>
        <w:tab/>
      </w:r>
      <w:r>
        <w:rPr>
          <w:rFonts w:ascii="Arial" w:eastAsia="Arial" w:hAnsi="Arial" w:cs="Arial"/>
          <w:spacing w:val="1"/>
          <w:position w:val="1"/>
          <w:sz w:val="16"/>
          <w:szCs w:val="16"/>
        </w:rPr>
        <w:t>P</w:t>
      </w:r>
      <w:r>
        <w:rPr>
          <w:rFonts w:ascii="Arial" w:eastAsia="Arial" w:hAnsi="Arial" w:cs="Arial"/>
          <w:spacing w:val="-1"/>
          <w:position w:val="1"/>
          <w:sz w:val="16"/>
          <w:szCs w:val="16"/>
        </w:rPr>
        <w:t>r</w:t>
      </w:r>
      <w:r>
        <w:rPr>
          <w:rFonts w:ascii="Arial" w:eastAsia="Arial" w:hAnsi="Arial" w:cs="Arial"/>
          <w:position w:val="1"/>
          <w:sz w:val="16"/>
          <w:szCs w:val="16"/>
        </w:rPr>
        <w:t>i</w:t>
      </w:r>
      <w:r>
        <w:rPr>
          <w:rFonts w:ascii="Arial" w:eastAsia="Arial" w:hAnsi="Arial" w:cs="Arial"/>
          <w:spacing w:val="-1"/>
          <w:position w:val="1"/>
          <w:sz w:val="16"/>
          <w:szCs w:val="16"/>
        </w:rPr>
        <w:t>n</w:t>
      </w:r>
      <w:r>
        <w:rPr>
          <w:rFonts w:ascii="Arial" w:eastAsia="Arial" w:hAnsi="Arial" w:cs="Arial"/>
          <w:spacing w:val="1"/>
          <w:position w:val="1"/>
          <w:sz w:val="16"/>
          <w:szCs w:val="16"/>
        </w:rPr>
        <w:t>c</w:t>
      </w:r>
      <w:r>
        <w:rPr>
          <w:rFonts w:ascii="Arial" w:eastAsia="Arial" w:hAnsi="Arial" w:cs="Arial"/>
          <w:position w:val="1"/>
          <w:sz w:val="16"/>
          <w:szCs w:val="16"/>
        </w:rPr>
        <w:t>i</w:t>
      </w:r>
      <w:r>
        <w:rPr>
          <w:rFonts w:ascii="Arial" w:eastAsia="Arial" w:hAnsi="Arial" w:cs="Arial"/>
          <w:spacing w:val="-1"/>
          <w:position w:val="1"/>
          <w:sz w:val="16"/>
          <w:szCs w:val="16"/>
        </w:rPr>
        <w:t>p</w:t>
      </w:r>
      <w:r>
        <w:rPr>
          <w:rFonts w:ascii="Arial" w:eastAsia="Arial" w:hAnsi="Arial" w:cs="Arial"/>
          <w:position w:val="1"/>
          <w:sz w:val="16"/>
          <w:szCs w:val="16"/>
        </w:rPr>
        <w:t>l</w:t>
      </w:r>
      <w:r>
        <w:rPr>
          <w:rFonts w:ascii="Arial" w:eastAsia="Arial" w:hAnsi="Arial" w:cs="Arial"/>
          <w:spacing w:val="-3"/>
          <w:position w:val="1"/>
          <w:sz w:val="16"/>
          <w:szCs w:val="16"/>
        </w:rPr>
        <w:t>e</w:t>
      </w:r>
      <w:r>
        <w:rPr>
          <w:rFonts w:ascii="Arial" w:eastAsia="Arial" w:hAnsi="Arial" w:cs="Arial"/>
          <w:position w:val="1"/>
          <w:sz w:val="16"/>
          <w:szCs w:val="16"/>
        </w:rPr>
        <w:t>s</w:t>
      </w:r>
      <w:r>
        <w:rPr>
          <w:rFonts w:ascii="Arial" w:eastAsia="Arial" w:hAnsi="Arial" w:cs="Arial"/>
          <w:spacing w:val="2"/>
          <w:position w:val="1"/>
          <w:sz w:val="16"/>
          <w:szCs w:val="16"/>
        </w:rPr>
        <w:t xml:space="preserve"> </w:t>
      </w:r>
      <w:r>
        <w:rPr>
          <w:rFonts w:ascii="Arial" w:eastAsia="Arial" w:hAnsi="Arial" w:cs="Arial"/>
          <w:spacing w:val="-3"/>
          <w:position w:val="1"/>
          <w:sz w:val="16"/>
          <w:szCs w:val="16"/>
        </w:rPr>
        <w:t>o</w:t>
      </w:r>
      <w:r>
        <w:rPr>
          <w:rFonts w:ascii="Arial" w:eastAsia="Arial" w:hAnsi="Arial" w:cs="Arial"/>
          <w:position w:val="1"/>
          <w:sz w:val="16"/>
          <w:szCs w:val="16"/>
        </w:rPr>
        <w:t>f</w:t>
      </w:r>
      <w:r>
        <w:rPr>
          <w:rFonts w:ascii="Arial" w:eastAsia="Arial" w:hAnsi="Arial" w:cs="Arial"/>
          <w:spacing w:val="2"/>
          <w:position w:val="1"/>
          <w:sz w:val="16"/>
          <w:szCs w:val="16"/>
        </w:rPr>
        <w:t xml:space="preserve"> </w:t>
      </w:r>
      <w:r>
        <w:rPr>
          <w:rFonts w:ascii="Arial" w:eastAsia="Arial" w:hAnsi="Arial" w:cs="Arial"/>
          <w:spacing w:val="-3"/>
          <w:position w:val="1"/>
          <w:sz w:val="16"/>
          <w:szCs w:val="16"/>
        </w:rPr>
        <w:t>w</w:t>
      </w:r>
      <w:r>
        <w:rPr>
          <w:rFonts w:ascii="Arial" w:eastAsia="Arial" w:hAnsi="Arial" w:cs="Arial"/>
          <w:spacing w:val="-1"/>
          <w:position w:val="1"/>
          <w:sz w:val="16"/>
          <w:szCs w:val="16"/>
        </w:rPr>
        <w:t>a</w:t>
      </w:r>
      <w:r>
        <w:rPr>
          <w:rFonts w:ascii="Arial" w:eastAsia="Arial" w:hAnsi="Arial" w:cs="Arial"/>
          <w:spacing w:val="1"/>
          <w:position w:val="1"/>
          <w:sz w:val="16"/>
          <w:szCs w:val="16"/>
        </w:rPr>
        <w:t>t</w:t>
      </w:r>
      <w:r>
        <w:rPr>
          <w:rFonts w:ascii="Arial" w:eastAsia="Arial" w:hAnsi="Arial" w:cs="Arial"/>
          <w:spacing w:val="-1"/>
          <w:position w:val="1"/>
          <w:sz w:val="16"/>
          <w:szCs w:val="16"/>
        </w:rPr>
        <w:t>er</w:t>
      </w:r>
      <w:r>
        <w:rPr>
          <w:rFonts w:ascii="Arial" w:eastAsia="Arial" w:hAnsi="Arial" w:cs="Arial"/>
          <w:spacing w:val="-3"/>
          <w:position w:val="1"/>
          <w:sz w:val="16"/>
          <w:szCs w:val="16"/>
        </w:rPr>
        <w:t>w</w:t>
      </w:r>
      <w:r>
        <w:rPr>
          <w:rFonts w:ascii="Arial" w:eastAsia="Arial" w:hAnsi="Arial" w:cs="Arial"/>
          <w:spacing w:val="-1"/>
          <w:position w:val="1"/>
          <w:sz w:val="16"/>
          <w:szCs w:val="16"/>
        </w:rPr>
        <w:t>a</w:t>
      </w:r>
      <w:r>
        <w:rPr>
          <w:rFonts w:ascii="Arial" w:eastAsia="Arial" w:hAnsi="Arial" w:cs="Arial"/>
          <w:position w:val="1"/>
          <w:sz w:val="16"/>
          <w:szCs w:val="16"/>
        </w:rPr>
        <w:t xml:space="preserve">y </w:t>
      </w:r>
      <w:r>
        <w:rPr>
          <w:rFonts w:ascii="Arial" w:eastAsia="Arial" w:hAnsi="Arial" w:cs="Arial"/>
          <w:spacing w:val="-1"/>
          <w:position w:val="1"/>
          <w:sz w:val="16"/>
          <w:szCs w:val="16"/>
        </w:rPr>
        <w:t>an</w:t>
      </w:r>
      <w:r>
        <w:rPr>
          <w:rFonts w:ascii="Arial" w:eastAsia="Arial" w:hAnsi="Arial" w:cs="Arial"/>
          <w:position w:val="1"/>
          <w:sz w:val="16"/>
          <w:szCs w:val="16"/>
        </w:rPr>
        <w:t xml:space="preserve">d </w:t>
      </w:r>
      <w:r>
        <w:rPr>
          <w:rFonts w:ascii="Arial" w:eastAsia="Arial" w:hAnsi="Arial" w:cs="Arial"/>
          <w:spacing w:val="1"/>
          <w:position w:val="1"/>
          <w:sz w:val="16"/>
          <w:szCs w:val="16"/>
        </w:rPr>
        <w:t>t</w:t>
      </w:r>
      <w:r>
        <w:rPr>
          <w:rFonts w:ascii="Arial" w:eastAsia="Arial" w:hAnsi="Arial" w:cs="Arial"/>
          <w:spacing w:val="-1"/>
          <w:position w:val="1"/>
          <w:sz w:val="16"/>
          <w:szCs w:val="16"/>
        </w:rPr>
        <w:t>ra</w:t>
      </w:r>
      <w:r>
        <w:rPr>
          <w:rFonts w:ascii="Arial" w:eastAsia="Arial" w:hAnsi="Arial" w:cs="Arial"/>
          <w:spacing w:val="1"/>
          <w:position w:val="1"/>
          <w:sz w:val="16"/>
          <w:szCs w:val="16"/>
        </w:rPr>
        <w:t>ff</w:t>
      </w:r>
      <w:r>
        <w:rPr>
          <w:rFonts w:ascii="Arial" w:eastAsia="Arial" w:hAnsi="Arial" w:cs="Arial"/>
          <w:position w:val="1"/>
          <w:sz w:val="16"/>
          <w:szCs w:val="16"/>
        </w:rPr>
        <w:t>ic</w:t>
      </w:r>
      <w:r>
        <w:rPr>
          <w:rFonts w:ascii="Arial" w:eastAsia="Arial" w:hAnsi="Arial" w:cs="Arial"/>
          <w:spacing w:val="-3"/>
          <w:position w:val="1"/>
          <w:sz w:val="16"/>
          <w:szCs w:val="16"/>
        </w:rPr>
        <w:t xml:space="preserve"> </w:t>
      </w:r>
      <w:r>
        <w:rPr>
          <w:rFonts w:ascii="Arial" w:eastAsia="Arial" w:hAnsi="Arial" w:cs="Arial"/>
          <w:spacing w:val="3"/>
          <w:position w:val="1"/>
          <w:sz w:val="16"/>
          <w:szCs w:val="16"/>
        </w:rPr>
        <w:t>m</w:t>
      </w:r>
      <w:r>
        <w:rPr>
          <w:rFonts w:ascii="Arial" w:eastAsia="Arial" w:hAnsi="Arial" w:cs="Arial"/>
          <w:spacing w:val="-1"/>
          <w:position w:val="1"/>
          <w:sz w:val="16"/>
          <w:szCs w:val="16"/>
        </w:rPr>
        <w:t>anag</w:t>
      </w:r>
      <w:r>
        <w:rPr>
          <w:rFonts w:ascii="Arial" w:eastAsia="Arial" w:hAnsi="Arial" w:cs="Arial"/>
          <w:spacing w:val="-3"/>
          <w:position w:val="1"/>
          <w:sz w:val="16"/>
          <w:szCs w:val="16"/>
        </w:rPr>
        <w:t>e</w:t>
      </w:r>
      <w:r>
        <w:rPr>
          <w:rFonts w:ascii="Arial" w:eastAsia="Arial" w:hAnsi="Arial" w:cs="Arial"/>
          <w:spacing w:val="3"/>
          <w:position w:val="1"/>
          <w:sz w:val="16"/>
          <w:szCs w:val="16"/>
        </w:rPr>
        <w:t>m</w:t>
      </w:r>
      <w:r>
        <w:rPr>
          <w:rFonts w:ascii="Arial" w:eastAsia="Arial" w:hAnsi="Arial" w:cs="Arial"/>
          <w:spacing w:val="-1"/>
          <w:position w:val="1"/>
          <w:sz w:val="16"/>
          <w:szCs w:val="16"/>
        </w:rPr>
        <w:t>e</w:t>
      </w:r>
      <w:r>
        <w:rPr>
          <w:rFonts w:ascii="Arial" w:eastAsia="Arial" w:hAnsi="Arial" w:cs="Arial"/>
          <w:spacing w:val="-3"/>
          <w:position w:val="1"/>
          <w:sz w:val="16"/>
          <w:szCs w:val="16"/>
        </w:rPr>
        <w:t>n</w:t>
      </w:r>
      <w:r>
        <w:rPr>
          <w:rFonts w:ascii="Arial" w:eastAsia="Arial" w:hAnsi="Arial" w:cs="Arial"/>
          <w:position w:val="1"/>
          <w:sz w:val="16"/>
          <w:szCs w:val="16"/>
        </w:rPr>
        <w:t>t i</w:t>
      </w:r>
      <w:r>
        <w:rPr>
          <w:rFonts w:ascii="Arial" w:eastAsia="Arial" w:hAnsi="Arial" w:cs="Arial"/>
          <w:spacing w:val="-1"/>
          <w:position w:val="1"/>
          <w:sz w:val="16"/>
          <w:szCs w:val="16"/>
        </w:rPr>
        <w:t>n</w:t>
      </w:r>
      <w:r>
        <w:rPr>
          <w:rFonts w:ascii="Arial" w:eastAsia="Arial" w:hAnsi="Arial" w:cs="Arial"/>
          <w:spacing w:val="1"/>
          <w:position w:val="1"/>
          <w:sz w:val="16"/>
          <w:szCs w:val="16"/>
        </w:rPr>
        <w:t>c</w:t>
      </w:r>
      <w:r>
        <w:rPr>
          <w:rFonts w:ascii="Arial" w:eastAsia="Arial" w:hAnsi="Arial" w:cs="Arial"/>
          <w:position w:val="1"/>
          <w:sz w:val="16"/>
          <w:szCs w:val="16"/>
        </w:rPr>
        <w:t>l</w:t>
      </w:r>
      <w:r>
        <w:rPr>
          <w:rFonts w:ascii="Arial" w:eastAsia="Arial" w:hAnsi="Arial" w:cs="Arial"/>
          <w:spacing w:val="-1"/>
          <w:position w:val="1"/>
          <w:sz w:val="16"/>
          <w:szCs w:val="16"/>
        </w:rPr>
        <w:t>ud</w:t>
      </w:r>
      <w:r>
        <w:rPr>
          <w:rFonts w:ascii="Arial" w:eastAsia="Arial" w:hAnsi="Arial" w:cs="Arial"/>
          <w:position w:val="1"/>
          <w:sz w:val="16"/>
          <w:szCs w:val="16"/>
        </w:rPr>
        <w:t>i</w:t>
      </w:r>
      <w:r>
        <w:rPr>
          <w:rFonts w:ascii="Arial" w:eastAsia="Arial" w:hAnsi="Arial" w:cs="Arial"/>
          <w:spacing w:val="-1"/>
          <w:position w:val="1"/>
          <w:sz w:val="16"/>
          <w:szCs w:val="16"/>
        </w:rPr>
        <w:t>n</w:t>
      </w:r>
      <w:r>
        <w:rPr>
          <w:rFonts w:ascii="Arial" w:eastAsia="Arial" w:hAnsi="Arial" w:cs="Arial"/>
          <w:position w:val="1"/>
          <w:sz w:val="16"/>
          <w:szCs w:val="16"/>
        </w:rPr>
        <w:t>g</w:t>
      </w:r>
      <w:r>
        <w:rPr>
          <w:rFonts w:ascii="Arial" w:eastAsia="Arial" w:hAnsi="Arial" w:cs="Arial"/>
          <w:spacing w:val="-2"/>
          <w:position w:val="1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16"/>
          <w:szCs w:val="16"/>
        </w:rPr>
        <w:t>s</w:t>
      </w:r>
      <w:r>
        <w:rPr>
          <w:rFonts w:ascii="Arial" w:eastAsia="Arial" w:hAnsi="Arial" w:cs="Arial"/>
          <w:spacing w:val="-2"/>
          <w:position w:val="1"/>
          <w:sz w:val="16"/>
          <w:szCs w:val="16"/>
        </w:rPr>
        <w:t>i</w:t>
      </w:r>
      <w:r>
        <w:rPr>
          <w:rFonts w:ascii="Arial" w:eastAsia="Arial" w:hAnsi="Arial" w:cs="Arial"/>
          <w:spacing w:val="1"/>
          <w:position w:val="1"/>
          <w:sz w:val="16"/>
          <w:szCs w:val="16"/>
        </w:rPr>
        <w:t>t</w:t>
      </w:r>
      <w:r>
        <w:rPr>
          <w:rFonts w:ascii="Arial" w:eastAsia="Arial" w:hAnsi="Arial" w:cs="Arial"/>
          <w:spacing w:val="-1"/>
          <w:position w:val="1"/>
          <w:sz w:val="16"/>
          <w:szCs w:val="16"/>
        </w:rPr>
        <w:t>ua</w:t>
      </w:r>
      <w:r>
        <w:rPr>
          <w:rFonts w:ascii="Arial" w:eastAsia="Arial" w:hAnsi="Arial" w:cs="Arial"/>
          <w:spacing w:val="1"/>
          <w:position w:val="1"/>
          <w:sz w:val="16"/>
          <w:szCs w:val="16"/>
        </w:rPr>
        <w:t>t</w:t>
      </w:r>
      <w:r>
        <w:rPr>
          <w:rFonts w:ascii="Arial" w:eastAsia="Arial" w:hAnsi="Arial" w:cs="Arial"/>
          <w:position w:val="1"/>
          <w:sz w:val="16"/>
          <w:szCs w:val="16"/>
        </w:rPr>
        <w:t>i</w:t>
      </w:r>
      <w:r>
        <w:rPr>
          <w:rFonts w:ascii="Arial" w:eastAsia="Arial" w:hAnsi="Arial" w:cs="Arial"/>
          <w:spacing w:val="-1"/>
          <w:position w:val="1"/>
          <w:sz w:val="16"/>
          <w:szCs w:val="16"/>
        </w:rPr>
        <w:t>ona</w:t>
      </w:r>
      <w:r>
        <w:rPr>
          <w:rFonts w:ascii="Arial" w:eastAsia="Arial" w:hAnsi="Arial" w:cs="Arial"/>
          <w:position w:val="1"/>
          <w:sz w:val="16"/>
          <w:szCs w:val="16"/>
        </w:rPr>
        <w:t>l</w:t>
      </w:r>
      <w:r>
        <w:rPr>
          <w:rFonts w:ascii="Arial" w:eastAsia="Arial" w:hAnsi="Arial" w:cs="Arial"/>
          <w:spacing w:val="-3"/>
          <w:position w:val="1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16"/>
          <w:szCs w:val="16"/>
        </w:rPr>
        <w:t>a</w:t>
      </w:r>
      <w:r>
        <w:rPr>
          <w:rFonts w:ascii="Arial" w:eastAsia="Arial" w:hAnsi="Arial" w:cs="Arial"/>
          <w:spacing w:val="-3"/>
          <w:position w:val="1"/>
          <w:sz w:val="16"/>
          <w:szCs w:val="16"/>
        </w:rPr>
        <w:t>w</w:t>
      </w:r>
      <w:r>
        <w:rPr>
          <w:rFonts w:ascii="Arial" w:eastAsia="Arial" w:hAnsi="Arial" w:cs="Arial"/>
          <w:spacing w:val="2"/>
          <w:position w:val="1"/>
          <w:sz w:val="16"/>
          <w:szCs w:val="16"/>
        </w:rPr>
        <w:t>a</w:t>
      </w:r>
      <w:r>
        <w:rPr>
          <w:rFonts w:ascii="Arial" w:eastAsia="Arial" w:hAnsi="Arial" w:cs="Arial"/>
          <w:spacing w:val="-1"/>
          <w:position w:val="1"/>
          <w:sz w:val="16"/>
          <w:szCs w:val="16"/>
        </w:rPr>
        <w:t>rene</w:t>
      </w:r>
      <w:r>
        <w:rPr>
          <w:rFonts w:ascii="Arial" w:eastAsia="Arial" w:hAnsi="Arial" w:cs="Arial"/>
          <w:spacing w:val="1"/>
          <w:position w:val="1"/>
          <w:sz w:val="16"/>
          <w:szCs w:val="16"/>
        </w:rPr>
        <w:t>s</w:t>
      </w:r>
      <w:r>
        <w:rPr>
          <w:rFonts w:ascii="Arial" w:eastAsia="Arial" w:hAnsi="Arial" w:cs="Arial"/>
          <w:position w:val="1"/>
          <w:sz w:val="16"/>
          <w:szCs w:val="16"/>
        </w:rPr>
        <w:t>s</w:t>
      </w:r>
    </w:p>
    <w:p w:rsidR="00514D7B" w:rsidRDefault="007B3FBD">
      <w:pPr>
        <w:tabs>
          <w:tab w:val="left" w:pos="3740"/>
        </w:tabs>
        <w:spacing w:before="9" w:after="0" w:line="240" w:lineRule="auto"/>
        <w:ind w:left="3381" w:right="-20"/>
        <w:rPr>
          <w:rFonts w:ascii="Arial" w:eastAsia="Arial" w:hAnsi="Arial" w:cs="Arial"/>
          <w:sz w:val="16"/>
          <w:szCs w:val="16"/>
        </w:rPr>
      </w:pPr>
      <w:r>
        <w:rPr>
          <w:rFonts w:ascii="Times New Roman" w:eastAsia="Times New Roman" w:hAnsi="Times New Roman" w:cs="Times New Roman"/>
          <w:w w:val="132"/>
          <w:sz w:val="16"/>
          <w:szCs w:val="16"/>
        </w:rPr>
        <w:t>•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Arial" w:eastAsia="Arial" w:hAnsi="Arial" w:cs="Arial"/>
          <w:sz w:val="16"/>
          <w:szCs w:val="16"/>
        </w:rPr>
        <w:t>T</w:t>
      </w:r>
      <w:r>
        <w:rPr>
          <w:rFonts w:ascii="Arial" w:eastAsia="Arial" w:hAnsi="Arial" w:cs="Arial"/>
          <w:spacing w:val="-1"/>
          <w:sz w:val="16"/>
          <w:szCs w:val="16"/>
        </w:rPr>
        <w:t>ra</w:t>
      </w:r>
      <w:r>
        <w:rPr>
          <w:rFonts w:ascii="Arial" w:eastAsia="Arial" w:hAnsi="Arial" w:cs="Arial"/>
          <w:spacing w:val="1"/>
          <w:sz w:val="16"/>
          <w:szCs w:val="16"/>
        </w:rPr>
        <w:t>ff</w:t>
      </w:r>
      <w:r>
        <w:rPr>
          <w:rFonts w:ascii="Arial" w:eastAsia="Arial" w:hAnsi="Arial" w:cs="Arial"/>
          <w:spacing w:val="-2"/>
          <w:sz w:val="16"/>
          <w:szCs w:val="16"/>
        </w:rPr>
        <w:t>i</w:t>
      </w:r>
      <w:r>
        <w:rPr>
          <w:rFonts w:ascii="Arial" w:eastAsia="Arial" w:hAnsi="Arial" w:cs="Arial"/>
          <w:sz w:val="16"/>
          <w:szCs w:val="16"/>
        </w:rPr>
        <w:t>c m</w:t>
      </w:r>
      <w:r>
        <w:rPr>
          <w:rFonts w:ascii="Arial" w:eastAsia="Arial" w:hAnsi="Arial" w:cs="Arial"/>
          <w:spacing w:val="-1"/>
          <w:sz w:val="16"/>
          <w:szCs w:val="16"/>
        </w:rPr>
        <w:t>on</w:t>
      </w:r>
      <w:r>
        <w:rPr>
          <w:rFonts w:ascii="Arial" w:eastAsia="Arial" w:hAnsi="Arial" w:cs="Arial"/>
          <w:sz w:val="16"/>
          <w:szCs w:val="16"/>
        </w:rPr>
        <w:t>i</w:t>
      </w:r>
      <w:r>
        <w:rPr>
          <w:rFonts w:ascii="Arial" w:eastAsia="Arial" w:hAnsi="Arial" w:cs="Arial"/>
          <w:spacing w:val="1"/>
          <w:sz w:val="16"/>
          <w:szCs w:val="16"/>
        </w:rPr>
        <w:t>t</w:t>
      </w:r>
      <w:r>
        <w:rPr>
          <w:rFonts w:ascii="Arial" w:eastAsia="Arial" w:hAnsi="Arial" w:cs="Arial"/>
          <w:spacing w:val="-1"/>
          <w:sz w:val="16"/>
          <w:szCs w:val="16"/>
        </w:rPr>
        <w:t>or</w:t>
      </w:r>
      <w:r>
        <w:rPr>
          <w:rFonts w:ascii="Arial" w:eastAsia="Arial" w:hAnsi="Arial" w:cs="Arial"/>
          <w:sz w:val="16"/>
          <w:szCs w:val="16"/>
        </w:rPr>
        <w:t>i</w:t>
      </w:r>
      <w:r>
        <w:rPr>
          <w:rFonts w:ascii="Arial" w:eastAsia="Arial" w:hAnsi="Arial" w:cs="Arial"/>
          <w:spacing w:val="-1"/>
          <w:sz w:val="16"/>
          <w:szCs w:val="16"/>
        </w:rPr>
        <w:t>n</w:t>
      </w:r>
      <w:r>
        <w:rPr>
          <w:rFonts w:ascii="Arial" w:eastAsia="Arial" w:hAnsi="Arial" w:cs="Arial"/>
          <w:sz w:val="16"/>
          <w:szCs w:val="16"/>
        </w:rPr>
        <w:t>g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16"/>
          <w:szCs w:val="16"/>
        </w:rPr>
        <w:t>an</w:t>
      </w:r>
      <w:r>
        <w:rPr>
          <w:rFonts w:ascii="Arial" w:eastAsia="Arial" w:hAnsi="Arial" w:cs="Arial"/>
          <w:sz w:val="16"/>
          <w:szCs w:val="16"/>
        </w:rPr>
        <w:t>d</w:t>
      </w:r>
      <w:r>
        <w:rPr>
          <w:rFonts w:ascii="Arial" w:eastAsia="Arial" w:hAnsi="Arial" w:cs="Arial"/>
          <w:spacing w:val="-2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16"/>
          <w:szCs w:val="16"/>
        </w:rPr>
        <w:t>organ</w:t>
      </w:r>
      <w:r>
        <w:rPr>
          <w:rFonts w:ascii="Arial" w:eastAsia="Arial" w:hAnsi="Arial" w:cs="Arial"/>
          <w:sz w:val="16"/>
          <w:szCs w:val="16"/>
        </w:rPr>
        <w:t>i</w:t>
      </w:r>
      <w:r>
        <w:rPr>
          <w:rFonts w:ascii="Arial" w:eastAsia="Arial" w:hAnsi="Arial" w:cs="Arial"/>
          <w:spacing w:val="1"/>
          <w:sz w:val="16"/>
          <w:szCs w:val="16"/>
        </w:rPr>
        <w:t>s</w:t>
      </w:r>
      <w:r>
        <w:rPr>
          <w:rFonts w:ascii="Arial" w:eastAsia="Arial" w:hAnsi="Arial" w:cs="Arial"/>
          <w:spacing w:val="-1"/>
          <w:sz w:val="16"/>
          <w:szCs w:val="16"/>
        </w:rPr>
        <w:t>at</w:t>
      </w:r>
      <w:r>
        <w:rPr>
          <w:rFonts w:ascii="Arial" w:eastAsia="Arial" w:hAnsi="Arial" w:cs="Arial"/>
          <w:sz w:val="16"/>
          <w:szCs w:val="16"/>
        </w:rPr>
        <w:t>i</w:t>
      </w:r>
      <w:r>
        <w:rPr>
          <w:rFonts w:ascii="Arial" w:eastAsia="Arial" w:hAnsi="Arial" w:cs="Arial"/>
          <w:spacing w:val="-3"/>
          <w:sz w:val="16"/>
          <w:szCs w:val="16"/>
        </w:rPr>
        <w:t>o</w:t>
      </w:r>
      <w:r>
        <w:rPr>
          <w:rFonts w:ascii="Arial" w:eastAsia="Arial" w:hAnsi="Arial" w:cs="Arial"/>
          <w:sz w:val="16"/>
          <w:szCs w:val="16"/>
        </w:rPr>
        <w:t>n</w:t>
      </w:r>
      <w:proofErr w:type="spellEnd"/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i</w:t>
      </w:r>
      <w:r>
        <w:rPr>
          <w:rFonts w:ascii="Arial" w:eastAsia="Arial" w:hAnsi="Arial" w:cs="Arial"/>
          <w:spacing w:val="-1"/>
          <w:sz w:val="16"/>
          <w:szCs w:val="16"/>
        </w:rPr>
        <w:t>n</w:t>
      </w:r>
      <w:r>
        <w:rPr>
          <w:rFonts w:ascii="Arial" w:eastAsia="Arial" w:hAnsi="Arial" w:cs="Arial"/>
          <w:spacing w:val="1"/>
          <w:sz w:val="16"/>
          <w:szCs w:val="16"/>
        </w:rPr>
        <w:t>c</w:t>
      </w:r>
      <w:r>
        <w:rPr>
          <w:rFonts w:ascii="Arial" w:eastAsia="Arial" w:hAnsi="Arial" w:cs="Arial"/>
          <w:sz w:val="16"/>
          <w:szCs w:val="16"/>
        </w:rPr>
        <w:t>l</w:t>
      </w:r>
      <w:r>
        <w:rPr>
          <w:rFonts w:ascii="Arial" w:eastAsia="Arial" w:hAnsi="Arial" w:cs="Arial"/>
          <w:spacing w:val="-1"/>
          <w:sz w:val="16"/>
          <w:szCs w:val="16"/>
        </w:rPr>
        <w:t>ud</w:t>
      </w:r>
      <w:r>
        <w:rPr>
          <w:rFonts w:ascii="Arial" w:eastAsia="Arial" w:hAnsi="Arial" w:cs="Arial"/>
          <w:sz w:val="16"/>
          <w:szCs w:val="16"/>
        </w:rPr>
        <w:t>i</w:t>
      </w:r>
      <w:r>
        <w:rPr>
          <w:rFonts w:ascii="Arial" w:eastAsia="Arial" w:hAnsi="Arial" w:cs="Arial"/>
          <w:spacing w:val="-1"/>
          <w:sz w:val="16"/>
          <w:szCs w:val="16"/>
        </w:rPr>
        <w:t>n</w:t>
      </w:r>
      <w:r>
        <w:rPr>
          <w:rFonts w:ascii="Arial" w:eastAsia="Arial" w:hAnsi="Arial" w:cs="Arial"/>
          <w:sz w:val="16"/>
          <w:szCs w:val="16"/>
        </w:rPr>
        <w:t>g</w:t>
      </w:r>
      <w:r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sz w:val="16"/>
          <w:szCs w:val="16"/>
        </w:rPr>
        <w:t>t</w:t>
      </w:r>
      <w:r>
        <w:rPr>
          <w:rFonts w:ascii="Arial" w:eastAsia="Arial" w:hAnsi="Arial" w:cs="Arial"/>
          <w:spacing w:val="-1"/>
          <w:sz w:val="16"/>
          <w:szCs w:val="16"/>
        </w:rPr>
        <w:t>ype</w:t>
      </w:r>
      <w:r>
        <w:rPr>
          <w:rFonts w:ascii="Arial" w:eastAsia="Arial" w:hAnsi="Arial" w:cs="Arial"/>
          <w:sz w:val="16"/>
          <w:szCs w:val="16"/>
        </w:rPr>
        <w:t xml:space="preserve">s </w:t>
      </w:r>
      <w:r>
        <w:rPr>
          <w:rFonts w:ascii="Arial" w:eastAsia="Arial" w:hAnsi="Arial" w:cs="Arial"/>
          <w:spacing w:val="-1"/>
          <w:sz w:val="16"/>
          <w:szCs w:val="16"/>
        </w:rPr>
        <w:t>o</w:t>
      </w:r>
      <w:r>
        <w:rPr>
          <w:rFonts w:ascii="Arial" w:eastAsia="Arial" w:hAnsi="Arial" w:cs="Arial"/>
          <w:sz w:val="16"/>
          <w:szCs w:val="16"/>
        </w:rPr>
        <w:t xml:space="preserve">f </w:t>
      </w:r>
      <w:r>
        <w:rPr>
          <w:rFonts w:ascii="Arial" w:eastAsia="Arial" w:hAnsi="Arial" w:cs="Arial"/>
          <w:spacing w:val="1"/>
          <w:sz w:val="16"/>
          <w:szCs w:val="16"/>
        </w:rPr>
        <w:t>s</w:t>
      </w:r>
      <w:r>
        <w:rPr>
          <w:rFonts w:ascii="Arial" w:eastAsia="Arial" w:hAnsi="Arial" w:cs="Arial"/>
          <w:spacing w:val="-1"/>
          <w:sz w:val="16"/>
          <w:szCs w:val="16"/>
        </w:rPr>
        <w:t>erv</w:t>
      </w:r>
      <w:r>
        <w:rPr>
          <w:rFonts w:ascii="Arial" w:eastAsia="Arial" w:hAnsi="Arial" w:cs="Arial"/>
          <w:spacing w:val="-2"/>
          <w:sz w:val="16"/>
          <w:szCs w:val="16"/>
        </w:rPr>
        <w:t>i</w:t>
      </w:r>
      <w:r>
        <w:rPr>
          <w:rFonts w:ascii="Arial" w:eastAsia="Arial" w:hAnsi="Arial" w:cs="Arial"/>
          <w:spacing w:val="1"/>
          <w:sz w:val="16"/>
          <w:szCs w:val="16"/>
        </w:rPr>
        <w:t>c</w:t>
      </w:r>
      <w:r>
        <w:rPr>
          <w:rFonts w:ascii="Arial" w:eastAsia="Arial" w:hAnsi="Arial" w:cs="Arial"/>
          <w:sz w:val="16"/>
          <w:szCs w:val="16"/>
        </w:rPr>
        <w:t>e</w:t>
      </w:r>
    </w:p>
    <w:p w:rsidR="00514D7B" w:rsidRDefault="007B3FBD">
      <w:pPr>
        <w:tabs>
          <w:tab w:val="left" w:pos="3380"/>
          <w:tab w:val="left" w:pos="3740"/>
        </w:tabs>
        <w:spacing w:before="24" w:after="0" w:line="240" w:lineRule="auto"/>
        <w:ind w:left="153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position w:val="-8"/>
          <w:sz w:val="20"/>
          <w:szCs w:val="20"/>
        </w:rPr>
        <w:t>3</w:t>
      </w:r>
      <w:r>
        <w:rPr>
          <w:rFonts w:ascii="Arial" w:eastAsia="Arial" w:hAnsi="Arial" w:cs="Arial"/>
          <w:b/>
          <w:bCs/>
          <w:spacing w:val="-2"/>
          <w:position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8"/>
          <w:sz w:val="20"/>
          <w:szCs w:val="20"/>
        </w:rPr>
        <w:t>–</w:t>
      </w:r>
      <w:r>
        <w:rPr>
          <w:rFonts w:ascii="Arial" w:eastAsia="Arial" w:hAnsi="Arial" w:cs="Arial"/>
          <w:b/>
          <w:bCs/>
          <w:spacing w:val="1"/>
          <w:position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8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position w:val="-8"/>
          <w:sz w:val="20"/>
          <w:szCs w:val="20"/>
        </w:rPr>
        <w:t>qu</w:t>
      </w:r>
      <w:r>
        <w:rPr>
          <w:rFonts w:ascii="Arial" w:eastAsia="Arial" w:hAnsi="Arial" w:cs="Arial"/>
          <w:b/>
          <w:bCs/>
          <w:position w:val="-8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position w:val="-8"/>
          <w:sz w:val="20"/>
          <w:szCs w:val="20"/>
        </w:rPr>
        <w:t>pm</w:t>
      </w:r>
      <w:r>
        <w:rPr>
          <w:rFonts w:ascii="Arial" w:eastAsia="Arial" w:hAnsi="Arial" w:cs="Arial"/>
          <w:b/>
          <w:bCs/>
          <w:position w:val="-8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position w:val="-8"/>
          <w:sz w:val="20"/>
          <w:szCs w:val="20"/>
        </w:rPr>
        <w:t>n</w:t>
      </w:r>
      <w:r>
        <w:rPr>
          <w:rFonts w:ascii="Arial" w:eastAsia="Arial" w:hAnsi="Arial" w:cs="Arial"/>
          <w:b/>
          <w:bCs/>
          <w:position w:val="-8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8"/>
          <w:sz w:val="20"/>
          <w:szCs w:val="20"/>
        </w:rPr>
        <w:tab/>
      </w:r>
      <w:r>
        <w:rPr>
          <w:rFonts w:ascii="Times New Roman" w:eastAsia="Times New Roman" w:hAnsi="Times New Roman" w:cs="Times New Roman"/>
          <w:w w:val="132"/>
          <w:sz w:val="16"/>
          <w:szCs w:val="16"/>
        </w:rPr>
        <w:t>•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Arial" w:eastAsia="Arial" w:hAnsi="Arial" w:cs="Arial"/>
          <w:spacing w:val="1"/>
          <w:sz w:val="16"/>
          <w:szCs w:val="16"/>
        </w:rPr>
        <w:t>E</w:t>
      </w:r>
      <w:r>
        <w:rPr>
          <w:rFonts w:ascii="Arial" w:eastAsia="Arial" w:hAnsi="Arial" w:cs="Arial"/>
          <w:spacing w:val="-1"/>
          <w:sz w:val="16"/>
          <w:szCs w:val="16"/>
        </w:rPr>
        <w:t>vo</w:t>
      </w:r>
      <w:r>
        <w:rPr>
          <w:rFonts w:ascii="Arial" w:eastAsia="Arial" w:hAnsi="Arial" w:cs="Arial"/>
          <w:sz w:val="16"/>
          <w:szCs w:val="16"/>
        </w:rPr>
        <w:t>l</w:t>
      </w:r>
      <w:r>
        <w:rPr>
          <w:rFonts w:ascii="Arial" w:eastAsia="Arial" w:hAnsi="Arial" w:cs="Arial"/>
          <w:spacing w:val="-1"/>
          <w:sz w:val="16"/>
          <w:szCs w:val="16"/>
        </w:rPr>
        <w:t>v</w:t>
      </w:r>
      <w:r>
        <w:rPr>
          <w:rFonts w:ascii="Arial" w:eastAsia="Arial" w:hAnsi="Arial" w:cs="Arial"/>
          <w:sz w:val="16"/>
          <w:szCs w:val="16"/>
        </w:rPr>
        <w:t>i</w:t>
      </w:r>
      <w:r>
        <w:rPr>
          <w:rFonts w:ascii="Arial" w:eastAsia="Arial" w:hAnsi="Arial" w:cs="Arial"/>
          <w:spacing w:val="-1"/>
          <w:sz w:val="16"/>
          <w:szCs w:val="16"/>
        </w:rPr>
        <w:t>n</w:t>
      </w:r>
      <w:r>
        <w:rPr>
          <w:rFonts w:ascii="Arial" w:eastAsia="Arial" w:hAnsi="Arial" w:cs="Arial"/>
          <w:sz w:val="16"/>
          <w:szCs w:val="16"/>
        </w:rPr>
        <w:t>g</w:t>
      </w:r>
      <w:r>
        <w:rPr>
          <w:rFonts w:ascii="Arial" w:eastAsia="Arial" w:hAnsi="Arial" w:cs="Arial"/>
          <w:spacing w:val="1"/>
          <w:sz w:val="16"/>
          <w:szCs w:val="16"/>
        </w:rPr>
        <w:t xml:space="preserve"> t</w:t>
      </w:r>
      <w:r>
        <w:rPr>
          <w:rFonts w:ascii="Arial" w:eastAsia="Arial" w:hAnsi="Arial" w:cs="Arial"/>
          <w:spacing w:val="-3"/>
          <w:sz w:val="16"/>
          <w:szCs w:val="16"/>
        </w:rPr>
        <w:t>e</w:t>
      </w:r>
      <w:r>
        <w:rPr>
          <w:rFonts w:ascii="Arial" w:eastAsia="Arial" w:hAnsi="Arial" w:cs="Arial"/>
          <w:spacing w:val="1"/>
          <w:sz w:val="16"/>
          <w:szCs w:val="16"/>
        </w:rPr>
        <w:t>c</w:t>
      </w:r>
      <w:r>
        <w:rPr>
          <w:rFonts w:ascii="Arial" w:eastAsia="Arial" w:hAnsi="Arial" w:cs="Arial"/>
          <w:spacing w:val="-1"/>
          <w:sz w:val="16"/>
          <w:szCs w:val="16"/>
        </w:rPr>
        <w:t>hno</w:t>
      </w:r>
      <w:r>
        <w:rPr>
          <w:rFonts w:ascii="Arial" w:eastAsia="Arial" w:hAnsi="Arial" w:cs="Arial"/>
          <w:sz w:val="16"/>
          <w:szCs w:val="16"/>
        </w:rPr>
        <w:t>l</w:t>
      </w:r>
      <w:r>
        <w:rPr>
          <w:rFonts w:ascii="Arial" w:eastAsia="Arial" w:hAnsi="Arial" w:cs="Arial"/>
          <w:spacing w:val="-1"/>
          <w:sz w:val="16"/>
          <w:szCs w:val="16"/>
        </w:rPr>
        <w:t>og</w:t>
      </w:r>
      <w:r>
        <w:rPr>
          <w:rFonts w:ascii="Arial" w:eastAsia="Arial" w:hAnsi="Arial" w:cs="Arial"/>
          <w:sz w:val="16"/>
          <w:szCs w:val="16"/>
        </w:rPr>
        <w:t>i</w:t>
      </w:r>
      <w:r>
        <w:rPr>
          <w:rFonts w:ascii="Arial" w:eastAsia="Arial" w:hAnsi="Arial" w:cs="Arial"/>
          <w:spacing w:val="-1"/>
          <w:sz w:val="16"/>
          <w:szCs w:val="16"/>
        </w:rPr>
        <w:t>es</w:t>
      </w:r>
    </w:p>
    <w:p w:rsidR="00514D7B" w:rsidRDefault="007B3FBD">
      <w:pPr>
        <w:tabs>
          <w:tab w:val="left" w:pos="3380"/>
          <w:tab w:val="left" w:pos="3740"/>
        </w:tabs>
        <w:spacing w:before="27" w:after="0" w:line="272" w:lineRule="exact"/>
        <w:ind w:left="153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position w:val="-2"/>
          <w:sz w:val="20"/>
          <w:szCs w:val="20"/>
        </w:rPr>
        <w:t>4</w:t>
      </w:r>
      <w:r>
        <w:rPr>
          <w:rFonts w:ascii="Arial" w:eastAsia="Arial" w:hAnsi="Arial" w:cs="Arial"/>
          <w:b/>
          <w:bCs/>
          <w:spacing w:val="-2"/>
          <w:position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2"/>
          <w:sz w:val="20"/>
          <w:szCs w:val="20"/>
        </w:rPr>
        <w:t>–</w:t>
      </w:r>
      <w:r>
        <w:rPr>
          <w:rFonts w:ascii="Arial" w:eastAsia="Arial" w:hAnsi="Arial" w:cs="Arial"/>
          <w:b/>
          <w:bCs/>
          <w:spacing w:val="-2"/>
          <w:position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position w:val="-2"/>
          <w:sz w:val="20"/>
          <w:szCs w:val="20"/>
        </w:rPr>
        <w:t>N</w:t>
      </w:r>
      <w:r>
        <w:rPr>
          <w:rFonts w:ascii="Arial" w:eastAsia="Arial" w:hAnsi="Arial" w:cs="Arial"/>
          <w:b/>
          <w:bCs/>
          <w:position w:val="-2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2"/>
          <w:sz w:val="20"/>
          <w:szCs w:val="20"/>
        </w:rPr>
        <w:t>ut</w:t>
      </w:r>
      <w:r>
        <w:rPr>
          <w:rFonts w:ascii="Arial" w:eastAsia="Arial" w:hAnsi="Arial" w:cs="Arial"/>
          <w:b/>
          <w:bCs/>
          <w:position w:val="-2"/>
          <w:sz w:val="20"/>
          <w:szCs w:val="20"/>
        </w:rPr>
        <w:t>ical</w:t>
      </w:r>
      <w:r>
        <w:rPr>
          <w:rFonts w:ascii="Arial" w:eastAsia="Arial" w:hAnsi="Arial" w:cs="Arial"/>
          <w:b/>
          <w:bCs/>
          <w:spacing w:val="-6"/>
          <w:position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2"/>
          <w:sz w:val="20"/>
          <w:szCs w:val="20"/>
        </w:rPr>
        <w:t>K</w:t>
      </w:r>
      <w:r>
        <w:rPr>
          <w:rFonts w:ascii="Arial" w:eastAsia="Arial" w:hAnsi="Arial" w:cs="Arial"/>
          <w:b/>
          <w:bCs/>
          <w:spacing w:val="1"/>
          <w:position w:val="-2"/>
          <w:sz w:val="20"/>
          <w:szCs w:val="20"/>
        </w:rPr>
        <w:t>no</w:t>
      </w:r>
      <w:r>
        <w:rPr>
          <w:rFonts w:ascii="Arial" w:eastAsia="Arial" w:hAnsi="Arial" w:cs="Arial"/>
          <w:b/>
          <w:bCs/>
          <w:spacing w:val="3"/>
          <w:position w:val="-2"/>
          <w:sz w:val="20"/>
          <w:szCs w:val="20"/>
        </w:rPr>
        <w:t>w</w:t>
      </w:r>
      <w:r>
        <w:rPr>
          <w:rFonts w:ascii="Arial" w:eastAsia="Arial" w:hAnsi="Arial" w:cs="Arial"/>
          <w:b/>
          <w:bCs/>
          <w:position w:val="-2"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1"/>
          <w:position w:val="-2"/>
          <w:sz w:val="20"/>
          <w:szCs w:val="20"/>
        </w:rPr>
        <w:t>dg</w:t>
      </w:r>
      <w:r>
        <w:rPr>
          <w:rFonts w:ascii="Arial" w:eastAsia="Arial" w:hAnsi="Arial" w:cs="Arial"/>
          <w:b/>
          <w:bCs/>
          <w:position w:val="-2"/>
          <w:sz w:val="20"/>
          <w:szCs w:val="20"/>
        </w:rPr>
        <w:t>e</w:t>
      </w:r>
      <w:r>
        <w:rPr>
          <w:rFonts w:ascii="Arial" w:eastAsia="Arial" w:hAnsi="Arial" w:cs="Arial"/>
          <w:b/>
          <w:bCs/>
          <w:position w:val="-2"/>
          <w:sz w:val="20"/>
          <w:szCs w:val="20"/>
        </w:rPr>
        <w:tab/>
      </w:r>
      <w:r>
        <w:rPr>
          <w:rFonts w:ascii="Times New Roman" w:eastAsia="Times New Roman" w:hAnsi="Times New Roman" w:cs="Times New Roman"/>
          <w:w w:val="132"/>
          <w:position w:val="7"/>
          <w:sz w:val="16"/>
          <w:szCs w:val="16"/>
        </w:rPr>
        <w:t>•</w:t>
      </w:r>
      <w:r>
        <w:rPr>
          <w:rFonts w:ascii="Times New Roman" w:eastAsia="Times New Roman" w:hAnsi="Times New Roman" w:cs="Times New Roman"/>
          <w:position w:val="7"/>
          <w:sz w:val="16"/>
          <w:szCs w:val="16"/>
        </w:rPr>
        <w:tab/>
      </w:r>
      <w:r>
        <w:rPr>
          <w:rFonts w:ascii="Arial" w:eastAsia="Arial" w:hAnsi="Arial" w:cs="Arial"/>
          <w:spacing w:val="-1"/>
          <w:position w:val="7"/>
          <w:sz w:val="16"/>
          <w:szCs w:val="16"/>
        </w:rPr>
        <w:t>Co</w:t>
      </w:r>
      <w:r>
        <w:rPr>
          <w:rFonts w:ascii="Arial" w:eastAsia="Arial" w:hAnsi="Arial" w:cs="Arial"/>
          <w:position w:val="7"/>
          <w:sz w:val="16"/>
          <w:szCs w:val="16"/>
        </w:rPr>
        <w:t>lli</w:t>
      </w:r>
      <w:r>
        <w:rPr>
          <w:rFonts w:ascii="Arial" w:eastAsia="Arial" w:hAnsi="Arial" w:cs="Arial"/>
          <w:spacing w:val="1"/>
          <w:position w:val="7"/>
          <w:sz w:val="16"/>
          <w:szCs w:val="16"/>
        </w:rPr>
        <w:t>s</w:t>
      </w:r>
      <w:r>
        <w:rPr>
          <w:rFonts w:ascii="Arial" w:eastAsia="Arial" w:hAnsi="Arial" w:cs="Arial"/>
          <w:position w:val="7"/>
          <w:sz w:val="16"/>
          <w:szCs w:val="16"/>
        </w:rPr>
        <w:t>i</w:t>
      </w:r>
      <w:r>
        <w:rPr>
          <w:rFonts w:ascii="Arial" w:eastAsia="Arial" w:hAnsi="Arial" w:cs="Arial"/>
          <w:spacing w:val="-1"/>
          <w:position w:val="7"/>
          <w:sz w:val="16"/>
          <w:szCs w:val="16"/>
        </w:rPr>
        <w:t>o</w:t>
      </w:r>
      <w:r>
        <w:rPr>
          <w:rFonts w:ascii="Arial" w:eastAsia="Arial" w:hAnsi="Arial" w:cs="Arial"/>
          <w:position w:val="7"/>
          <w:sz w:val="16"/>
          <w:szCs w:val="16"/>
        </w:rPr>
        <w:t>n</w:t>
      </w:r>
      <w:r>
        <w:rPr>
          <w:rFonts w:ascii="Arial" w:eastAsia="Arial" w:hAnsi="Arial" w:cs="Arial"/>
          <w:spacing w:val="-2"/>
          <w:position w:val="7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position w:val="7"/>
          <w:sz w:val="16"/>
          <w:szCs w:val="16"/>
        </w:rPr>
        <w:t>regu</w:t>
      </w:r>
      <w:r>
        <w:rPr>
          <w:rFonts w:ascii="Arial" w:eastAsia="Arial" w:hAnsi="Arial" w:cs="Arial"/>
          <w:position w:val="7"/>
          <w:sz w:val="16"/>
          <w:szCs w:val="16"/>
        </w:rPr>
        <w:t>l</w:t>
      </w:r>
      <w:r>
        <w:rPr>
          <w:rFonts w:ascii="Arial" w:eastAsia="Arial" w:hAnsi="Arial" w:cs="Arial"/>
          <w:spacing w:val="-1"/>
          <w:position w:val="7"/>
          <w:sz w:val="16"/>
          <w:szCs w:val="16"/>
        </w:rPr>
        <w:t>a</w:t>
      </w:r>
      <w:r>
        <w:rPr>
          <w:rFonts w:ascii="Arial" w:eastAsia="Arial" w:hAnsi="Arial" w:cs="Arial"/>
          <w:spacing w:val="1"/>
          <w:position w:val="7"/>
          <w:sz w:val="16"/>
          <w:szCs w:val="16"/>
        </w:rPr>
        <w:t>t</w:t>
      </w:r>
      <w:r>
        <w:rPr>
          <w:rFonts w:ascii="Arial" w:eastAsia="Arial" w:hAnsi="Arial" w:cs="Arial"/>
          <w:position w:val="7"/>
          <w:sz w:val="16"/>
          <w:szCs w:val="16"/>
        </w:rPr>
        <w:t>i</w:t>
      </w:r>
      <w:r>
        <w:rPr>
          <w:rFonts w:ascii="Arial" w:eastAsia="Arial" w:hAnsi="Arial" w:cs="Arial"/>
          <w:spacing w:val="-1"/>
          <w:position w:val="7"/>
          <w:sz w:val="16"/>
          <w:szCs w:val="16"/>
        </w:rPr>
        <w:t>ons</w:t>
      </w:r>
    </w:p>
    <w:p w:rsidR="00514D7B" w:rsidRDefault="00514D7B">
      <w:pPr>
        <w:spacing w:after="0"/>
        <w:sectPr w:rsidR="00514D7B">
          <w:type w:val="continuous"/>
          <w:pgSz w:w="11920" w:h="16860"/>
          <w:pgMar w:top="1220" w:right="1000" w:bottom="940" w:left="980" w:header="720" w:footer="720" w:gutter="0"/>
          <w:cols w:space="720"/>
        </w:sectPr>
      </w:pPr>
    </w:p>
    <w:p w:rsidR="00514D7B" w:rsidRDefault="00514D7B">
      <w:pPr>
        <w:spacing w:before="3" w:after="0" w:line="170" w:lineRule="exact"/>
        <w:rPr>
          <w:sz w:val="17"/>
          <w:szCs w:val="17"/>
        </w:rPr>
      </w:pPr>
    </w:p>
    <w:p w:rsidR="00514D7B" w:rsidRDefault="007B3FBD">
      <w:pPr>
        <w:spacing w:after="0" w:line="240" w:lineRule="auto"/>
        <w:ind w:left="116" w:right="-57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5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–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ommun</w:t>
      </w:r>
      <w:r>
        <w:rPr>
          <w:rFonts w:ascii="Arial" w:eastAsia="Arial" w:hAnsi="Arial" w:cs="Arial"/>
          <w:b/>
          <w:bCs/>
          <w:spacing w:val="2"/>
          <w:w w:val="99"/>
          <w:sz w:val="20"/>
          <w:szCs w:val="20"/>
        </w:rPr>
        <w:t>i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ca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t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o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n</w:t>
      </w:r>
    </w:p>
    <w:p w:rsidR="00514D7B" w:rsidRDefault="007B3FBD">
      <w:pPr>
        <w:spacing w:after="0" w:line="223" w:lineRule="exact"/>
        <w:ind w:left="449" w:right="147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w w:val="99"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w w:val="99"/>
          <w:position w:val="-1"/>
          <w:sz w:val="20"/>
          <w:szCs w:val="20"/>
        </w:rPr>
        <w:t>o-o</w:t>
      </w:r>
      <w:r>
        <w:rPr>
          <w:rFonts w:ascii="Arial" w:eastAsia="Arial" w:hAnsi="Arial" w:cs="Arial"/>
          <w:b/>
          <w:bCs/>
          <w:spacing w:val="-1"/>
          <w:w w:val="99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w w:val="99"/>
          <w:position w:val="-1"/>
          <w:sz w:val="20"/>
          <w:szCs w:val="20"/>
        </w:rPr>
        <w:t>d</w:t>
      </w:r>
      <w:r>
        <w:rPr>
          <w:rFonts w:ascii="Arial" w:eastAsia="Arial" w:hAnsi="Arial" w:cs="Arial"/>
          <w:b/>
          <w:bCs/>
          <w:w w:val="99"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w w:val="99"/>
          <w:position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w w:val="99"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w w:val="99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w w:val="99"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w w:val="99"/>
          <w:position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w w:val="99"/>
          <w:position w:val="-1"/>
          <w:sz w:val="20"/>
          <w:szCs w:val="20"/>
        </w:rPr>
        <w:t>n</w:t>
      </w:r>
    </w:p>
    <w:p w:rsidR="00514D7B" w:rsidRDefault="007B3FBD">
      <w:pPr>
        <w:spacing w:before="7" w:after="0" w:line="120" w:lineRule="exact"/>
        <w:rPr>
          <w:sz w:val="12"/>
          <w:szCs w:val="12"/>
        </w:rPr>
      </w:pPr>
      <w:r>
        <w:br w:type="column"/>
      </w:r>
    </w:p>
    <w:p w:rsidR="00514D7B" w:rsidRDefault="007B3FBD">
      <w:pPr>
        <w:tabs>
          <w:tab w:val="left" w:pos="360"/>
        </w:tabs>
        <w:spacing w:after="0" w:line="240" w:lineRule="auto"/>
        <w:ind w:right="-20"/>
        <w:rPr>
          <w:rFonts w:ascii="Arial" w:eastAsia="Arial" w:hAnsi="Arial" w:cs="Arial"/>
          <w:sz w:val="16"/>
          <w:szCs w:val="16"/>
        </w:rPr>
      </w:pPr>
      <w:r>
        <w:rPr>
          <w:rFonts w:ascii="Times New Roman" w:eastAsia="Times New Roman" w:hAnsi="Times New Roman" w:cs="Times New Roman"/>
          <w:w w:val="132"/>
          <w:sz w:val="16"/>
          <w:szCs w:val="16"/>
        </w:rPr>
        <w:t>•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Arial" w:eastAsia="Arial" w:hAnsi="Arial" w:cs="Arial"/>
          <w:sz w:val="16"/>
          <w:szCs w:val="16"/>
        </w:rPr>
        <w:t>G</w:t>
      </w:r>
      <w:r>
        <w:rPr>
          <w:rFonts w:ascii="Arial" w:eastAsia="Arial" w:hAnsi="Arial" w:cs="Arial"/>
          <w:spacing w:val="-1"/>
          <w:sz w:val="16"/>
          <w:szCs w:val="16"/>
        </w:rPr>
        <w:t>enera</w:t>
      </w:r>
      <w:r>
        <w:rPr>
          <w:rFonts w:ascii="Arial" w:eastAsia="Arial" w:hAnsi="Arial" w:cs="Arial"/>
          <w:sz w:val="16"/>
          <w:szCs w:val="16"/>
        </w:rPr>
        <w:t>l</w:t>
      </w:r>
      <w:r>
        <w:rPr>
          <w:rFonts w:ascii="Arial" w:eastAsia="Arial" w:hAnsi="Arial" w:cs="Arial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sz w:val="16"/>
          <w:szCs w:val="16"/>
        </w:rPr>
        <w:t>c</w:t>
      </w:r>
      <w:r>
        <w:rPr>
          <w:rFonts w:ascii="Arial" w:eastAsia="Arial" w:hAnsi="Arial" w:cs="Arial"/>
          <w:spacing w:val="-3"/>
          <w:sz w:val="16"/>
          <w:szCs w:val="16"/>
        </w:rPr>
        <w:t>o</w:t>
      </w:r>
      <w:r>
        <w:rPr>
          <w:rFonts w:ascii="Arial" w:eastAsia="Arial" w:hAnsi="Arial" w:cs="Arial"/>
          <w:sz w:val="16"/>
          <w:szCs w:val="16"/>
        </w:rPr>
        <w:t>mm</w:t>
      </w:r>
      <w:r>
        <w:rPr>
          <w:rFonts w:ascii="Arial" w:eastAsia="Arial" w:hAnsi="Arial" w:cs="Arial"/>
          <w:spacing w:val="-1"/>
          <w:sz w:val="16"/>
          <w:szCs w:val="16"/>
        </w:rPr>
        <w:t>un</w:t>
      </w:r>
      <w:r>
        <w:rPr>
          <w:rFonts w:ascii="Arial" w:eastAsia="Arial" w:hAnsi="Arial" w:cs="Arial"/>
          <w:sz w:val="16"/>
          <w:szCs w:val="16"/>
        </w:rPr>
        <w:t>i</w:t>
      </w:r>
      <w:r>
        <w:rPr>
          <w:rFonts w:ascii="Arial" w:eastAsia="Arial" w:hAnsi="Arial" w:cs="Arial"/>
          <w:spacing w:val="1"/>
          <w:sz w:val="16"/>
          <w:szCs w:val="16"/>
        </w:rPr>
        <w:t>c</w:t>
      </w:r>
      <w:r>
        <w:rPr>
          <w:rFonts w:ascii="Arial" w:eastAsia="Arial" w:hAnsi="Arial" w:cs="Arial"/>
          <w:spacing w:val="-3"/>
          <w:sz w:val="16"/>
          <w:szCs w:val="16"/>
        </w:rPr>
        <w:t>a</w:t>
      </w:r>
      <w:r>
        <w:rPr>
          <w:rFonts w:ascii="Arial" w:eastAsia="Arial" w:hAnsi="Arial" w:cs="Arial"/>
          <w:spacing w:val="1"/>
          <w:sz w:val="16"/>
          <w:szCs w:val="16"/>
        </w:rPr>
        <w:t>t</w:t>
      </w:r>
      <w:r>
        <w:rPr>
          <w:rFonts w:ascii="Arial" w:eastAsia="Arial" w:hAnsi="Arial" w:cs="Arial"/>
          <w:sz w:val="16"/>
          <w:szCs w:val="16"/>
        </w:rPr>
        <w:t>i</w:t>
      </w:r>
      <w:r>
        <w:rPr>
          <w:rFonts w:ascii="Arial" w:eastAsia="Arial" w:hAnsi="Arial" w:cs="Arial"/>
          <w:spacing w:val="-1"/>
          <w:sz w:val="16"/>
          <w:szCs w:val="16"/>
        </w:rPr>
        <w:t>o</w:t>
      </w:r>
      <w:r>
        <w:rPr>
          <w:rFonts w:ascii="Arial" w:eastAsia="Arial" w:hAnsi="Arial" w:cs="Arial"/>
          <w:sz w:val="16"/>
          <w:szCs w:val="16"/>
        </w:rPr>
        <w:t>n</w:t>
      </w:r>
      <w:r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16"/>
          <w:szCs w:val="16"/>
        </w:rPr>
        <w:t>s</w:t>
      </w:r>
      <w:r>
        <w:rPr>
          <w:rFonts w:ascii="Arial" w:eastAsia="Arial" w:hAnsi="Arial" w:cs="Arial"/>
          <w:spacing w:val="1"/>
          <w:sz w:val="16"/>
          <w:szCs w:val="16"/>
        </w:rPr>
        <w:t>k</w:t>
      </w:r>
      <w:r>
        <w:rPr>
          <w:rFonts w:ascii="Arial" w:eastAsia="Arial" w:hAnsi="Arial" w:cs="Arial"/>
          <w:sz w:val="16"/>
          <w:szCs w:val="16"/>
        </w:rPr>
        <w:t>il</w:t>
      </w:r>
      <w:r>
        <w:rPr>
          <w:rFonts w:ascii="Arial" w:eastAsia="Arial" w:hAnsi="Arial" w:cs="Arial"/>
          <w:spacing w:val="-2"/>
          <w:sz w:val="16"/>
          <w:szCs w:val="16"/>
        </w:rPr>
        <w:t>l</w:t>
      </w:r>
      <w:r>
        <w:rPr>
          <w:rFonts w:ascii="Arial" w:eastAsia="Arial" w:hAnsi="Arial" w:cs="Arial"/>
          <w:sz w:val="16"/>
          <w:szCs w:val="16"/>
        </w:rPr>
        <w:t>s</w:t>
      </w:r>
    </w:p>
    <w:p w:rsidR="00514D7B" w:rsidRDefault="00514D7B">
      <w:pPr>
        <w:spacing w:after="0"/>
        <w:sectPr w:rsidR="00514D7B">
          <w:type w:val="continuous"/>
          <w:pgSz w:w="11920" w:h="16860"/>
          <w:pgMar w:top="1220" w:right="1000" w:bottom="940" w:left="980" w:header="720" w:footer="720" w:gutter="0"/>
          <w:cols w:num="2" w:space="720" w:equalWidth="0">
            <w:col w:w="1995" w:space="1385"/>
            <w:col w:w="6560"/>
          </w:cols>
        </w:sectPr>
      </w:pPr>
    </w:p>
    <w:p w:rsidR="00514D7B" w:rsidRDefault="007B3FBD">
      <w:pPr>
        <w:tabs>
          <w:tab w:val="left" w:pos="3380"/>
          <w:tab w:val="left" w:pos="3740"/>
        </w:tabs>
        <w:spacing w:before="28" w:after="0" w:line="242" w:lineRule="exact"/>
        <w:ind w:left="153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position w:val="-4"/>
          <w:sz w:val="20"/>
          <w:szCs w:val="20"/>
        </w:rPr>
        <w:lastRenderedPageBreak/>
        <w:t>6</w:t>
      </w:r>
      <w:r>
        <w:rPr>
          <w:rFonts w:ascii="Arial" w:eastAsia="Arial" w:hAnsi="Arial" w:cs="Arial"/>
          <w:b/>
          <w:bCs/>
          <w:spacing w:val="-2"/>
          <w:position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4"/>
          <w:sz w:val="20"/>
          <w:szCs w:val="20"/>
        </w:rPr>
        <w:t>–</w:t>
      </w:r>
      <w:r>
        <w:rPr>
          <w:rFonts w:ascii="Arial" w:eastAsia="Arial" w:hAnsi="Arial" w:cs="Arial"/>
          <w:b/>
          <w:bCs/>
          <w:spacing w:val="1"/>
          <w:position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4"/>
          <w:sz w:val="20"/>
          <w:szCs w:val="20"/>
        </w:rPr>
        <w:t>V</w:t>
      </w:r>
      <w:r>
        <w:rPr>
          <w:rFonts w:ascii="Arial" w:eastAsia="Arial" w:hAnsi="Arial" w:cs="Arial"/>
          <w:b/>
          <w:bCs/>
          <w:position w:val="-4"/>
          <w:sz w:val="20"/>
          <w:szCs w:val="20"/>
        </w:rPr>
        <w:t>HF</w:t>
      </w:r>
      <w:r>
        <w:rPr>
          <w:rFonts w:ascii="Arial" w:eastAsia="Arial" w:hAnsi="Arial" w:cs="Arial"/>
          <w:b/>
          <w:bCs/>
          <w:spacing w:val="-4"/>
          <w:position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4"/>
          <w:sz w:val="20"/>
          <w:szCs w:val="20"/>
        </w:rPr>
        <w:t>Ra</w:t>
      </w:r>
      <w:r>
        <w:rPr>
          <w:rFonts w:ascii="Arial" w:eastAsia="Arial" w:hAnsi="Arial" w:cs="Arial"/>
          <w:b/>
          <w:bCs/>
          <w:spacing w:val="1"/>
          <w:position w:val="-4"/>
          <w:sz w:val="20"/>
          <w:szCs w:val="20"/>
        </w:rPr>
        <w:t>d</w:t>
      </w:r>
      <w:r>
        <w:rPr>
          <w:rFonts w:ascii="Arial" w:eastAsia="Arial" w:hAnsi="Arial" w:cs="Arial"/>
          <w:b/>
          <w:bCs/>
          <w:position w:val="-4"/>
          <w:sz w:val="20"/>
          <w:szCs w:val="20"/>
        </w:rPr>
        <w:t>io</w:t>
      </w:r>
      <w:r>
        <w:rPr>
          <w:rFonts w:ascii="Arial" w:eastAsia="Arial" w:hAnsi="Arial" w:cs="Arial"/>
          <w:b/>
          <w:bCs/>
          <w:position w:val="-4"/>
          <w:sz w:val="20"/>
          <w:szCs w:val="20"/>
        </w:rPr>
        <w:tab/>
      </w:r>
      <w:r>
        <w:rPr>
          <w:rFonts w:ascii="Times New Roman" w:eastAsia="Times New Roman" w:hAnsi="Times New Roman" w:cs="Times New Roman"/>
          <w:w w:val="132"/>
          <w:position w:val="4"/>
          <w:sz w:val="16"/>
          <w:szCs w:val="16"/>
        </w:rPr>
        <w:t>•</w:t>
      </w:r>
      <w:r>
        <w:rPr>
          <w:rFonts w:ascii="Times New Roman" w:eastAsia="Times New Roman" w:hAnsi="Times New Roman" w:cs="Times New Roman"/>
          <w:position w:val="4"/>
          <w:sz w:val="16"/>
          <w:szCs w:val="16"/>
        </w:rPr>
        <w:tab/>
      </w:r>
      <w:r>
        <w:rPr>
          <w:rFonts w:ascii="Arial" w:eastAsia="Arial" w:hAnsi="Arial" w:cs="Arial"/>
          <w:spacing w:val="-1"/>
          <w:position w:val="4"/>
          <w:sz w:val="16"/>
          <w:szCs w:val="16"/>
        </w:rPr>
        <w:t>Rad</w:t>
      </w:r>
      <w:r>
        <w:rPr>
          <w:rFonts w:ascii="Arial" w:eastAsia="Arial" w:hAnsi="Arial" w:cs="Arial"/>
          <w:position w:val="4"/>
          <w:sz w:val="16"/>
          <w:szCs w:val="16"/>
        </w:rPr>
        <w:t>io</w:t>
      </w:r>
      <w:r>
        <w:rPr>
          <w:rFonts w:ascii="Arial" w:eastAsia="Arial" w:hAnsi="Arial" w:cs="Arial"/>
          <w:spacing w:val="1"/>
          <w:position w:val="4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position w:val="4"/>
          <w:sz w:val="16"/>
          <w:szCs w:val="16"/>
        </w:rPr>
        <w:t>opera</w:t>
      </w:r>
      <w:r>
        <w:rPr>
          <w:rFonts w:ascii="Arial" w:eastAsia="Arial" w:hAnsi="Arial" w:cs="Arial"/>
          <w:spacing w:val="1"/>
          <w:position w:val="4"/>
          <w:sz w:val="16"/>
          <w:szCs w:val="16"/>
        </w:rPr>
        <w:t>t</w:t>
      </w:r>
      <w:r>
        <w:rPr>
          <w:rFonts w:ascii="Arial" w:eastAsia="Arial" w:hAnsi="Arial" w:cs="Arial"/>
          <w:spacing w:val="-1"/>
          <w:position w:val="4"/>
          <w:sz w:val="16"/>
          <w:szCs w:val="16"/>
        </w:rPr>
        <w:t>o</w:t>
      </w:r>
      <w:r>
        <w:rPr>
          <w:rFonts w:ascii="Arial" w:eastAsia="Arial" w:hAnsi="Arial" w:cs="Arial"/>
          <w:position w:val="4"/>
          <w:sz w:val="16"/>
          <w:szCs w:val="16"/>
        </w:rPr>
        <w:t xml:space="preserve">r </w:t>
      </w:r>
      <w:r>
        <w:rPr>
          <w:rFonts w:ascii="Arial" w:eastAsia="Arial" w:hAnsi="Arial" w:cs="Arial"/>
          <w:spacing w:val="-1"/>
          <w:position w:val="4"/>
          <w:sz w:val="16"/>
          <w:szCs w:val="16"/>
        </w:rPr>
        <w:t>pra</w:t>
      </w:r>
      <w:r>
        <w:rPr>
          <w:rFonts w:ascii="Arial" w:eastAsia="Arial" w:hAnsi="Arial" w:cs="Arial"/>
          <w:spacing w:val="1"/>
          <w:position w:val="4"/>
          <w:sz w:val="16"/>
          <w:szCs w:val="16"/>
        </w:rPr>
        <w:t>ct</w:t>
      </w:r>
      <w:r>
        <w:rPr>
          <w:rFonts w:ascii="Arial" w:eastAsia="Arial" w:hAnsi="Arial" w:cs="Arial"/>
          <w:spacing w:val="-2"/>
          <w:position w:val="4"/>
          <w:sz w:val="16"/>
          <w:szCs w:val="16"/>
        </w:rPr>
        <w:t>i</w:t>
      </w:r>
      <w:r>
        <w:rPr>
          <w:rFonts w:ascii="Arial" w:eastAsia="Arial" w:hAnsi="Arial" w:cs="Arial"/>
          <w:spacing w:val="1"/>
          <w:position w:val="4"/>
          <w:sz w:val="16"/>
          <w:szCs w:val="16"/>
        </w:rPr>
        <w:t>c</w:t>
      </w:r>
      <w:r>
        <w:rPr>
          <w:rFonts w:ascii="Arial" w:eastAsia="Arial" w:hAnsi="Arial" w:cs="Arial"/>
          <w:spacing w:val="-3"/>
          <w:position w:val="4"/>
          <w:sz w:val="16"/>
          <w:szCs w:val="16"/>
        </w:rPr>
        <w:t>e</w:t>
      </w:r>
      <w:r>
        <w:rPr>
          <w:rFonts w:ascii="Arial" w:eastAsia="Arial" w:hAnsi="Arial" w:cs="Arial"/>
          <w:position w:val="4"/>
          <w:sz w:val="16"/>
          <w:szCs w:val="16"/>
        </w:rPr>
        <w:t>s</w:t>
      </w:r>
      <w:r>
        <w:rPr>
          <w:rFonts w:ascii="Arial" w:eastAsia="Arial" w:hAnsi="Arial" w:cs="Arial"/>
          <w:spacing w:val="2"/>
          <w:position w:val="4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position w:val="4"/>
          <w:sz w:val="16"/>
          <w:szCs w:val="16"/>
        </w:rPr>
        <w:t>an</w:t>
      </w:r>
      <w:r>
        <w:rPr>
          <w:rFonts w:ascii="Arial" w:eastAsia="Arial" w:hAnsi="Arial" w:cs="Arial"/>
          <w:position w:val="4"/>
          <w:sz w:val="16"/>
          <w:szCs w:val="16"/>
        </w:rPr>
        <w:t>d</w:t>
      </w:r>
      <w:r>
        <w:rPr>
          <w:rFonts w:ascii="Arial" w:eastAsia="Arial" w:hAnsi="Arial" w:cs="Arial"/>
          <w:spacing w:val="1"/>
          <w:position w:val="4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position w:val="4"/>
          <w:sz w:val="16"/>
          <w:szCs w:val="16"/>
        </w:rPr>
        <w:t>pr</w:t>
      </w:r>
      <w:r>
        <w:rPr>
          <w:rFonts w:ascii="Arial" w:eastAsia="Arial" w:hAnsi="Arial" w:cs="Arial"/>
          <w:spacing w:val="-3"/>
          <w:position w:val="4"/>
          <w:sz w:val="16"/>
          <w:szCs w:val="16"/>
        </w:rPr>
        <w:t>o</w:t>
      </w:r>
      <w:r>
        <w:rPr>
          <w:rFonts w:ascii="Arial" w:eastAsia="Arial" w:hAnsi="Arial" w:cs="Arial"/>
          <w:spacing w:val="-1"/>
          <w:position w:val="4"/>
          <w:sz w:val="16"/>
          <w:szCs w:val="16"/>
        </w:rPr>
        <w:t>cedures</w:t>
      </w:r>
    </w:p>
    <w:p w:rsidR="00514D7B" w:rsidRDefault="007B3FBD">
      <w:pPr>
        <w:tabs>
          <w:tab w:val="left" w:pos="3740"/>
        </w:tabs>
        <w:spacing w:after="0" w:line="137" w:lineRule="exact"/>
        <w:ind w:left="3381" w:right="-20"/>
        <w:rPr>
          <w:rFonts w:ascii="Arial" w:eastAsia="Arial" w:hAnsi="Arial" w:cs="Arial"/>
          <w:sz w:val="16"/>
          <w:szCs w:val="16"/>
        </w:rPr>
      </w:pPr>
      <w:r>
        <w:rPr>
          <w:rFonts w:ascii="Times New Roman" w:eastAsia="Times New Roman" w:hAnsi="Times New Roman" w:cs="Times New Roman"/>
          <w:w w:val="132"/>
          <w:position w:val="1"/>
          <w:sz w:val="16"/>
          <w:szCs w:val="16"/>
        </w:rPr>
        <w:t>•</w:t>
      </w:r>
      <w:r>
        <w:rPr>
          <w:rFonts w:ascii="Times New Roman" w:eastAsia="Times New Roman" w:hAnsi="Times New Roman" w:cs="Times New Roman"/>
          <w:position w:val="1"/>
          <w:sz w:val="16"/>
          <w:szCs w:val="16"/>
        </w:rPr>
        <w:tab/>
      </w:r>
      <w:r>
        <w:rPr>
          <w:rFonts w:ascii="Arial" w:eastAsia="Arial" w:hAnsi="Arial" w:cs="Arial"/>
          <w:spacing w:val="-1"/>
          <w:position w:val="1"/>
          <w:sz w:val="16"/>
          <w:szCs w:val="16"/>
        </w:rPr>
        <w:t>Co</w:t>
      </w:r>
      <w:r>
        <w:rPr>
          <w:rFonts w:ascii="Arial" w:eastAsia="Arial" w:hAnsi="Arial" w:cs="Arial"/>
          <w:position w:val="1"/>
          <w:sz w:val="16"/>
          <w:szCs w:val="16"/>
        </w:rPr>
        <w:t>mm</w:t>
      </w:r>
      <w:r>
        <w:rPr>
          <w:rFonts w:ascii="Arial" w:eastAsia="Arial" w:hAnsi="Arial" w:cs="Arial"/>
          <w:spacing w:val="-1"/>
          <w:position w:val="1"/>
          <w:sz w:val="16"/>
          <w:szCs w:val="16"/>
        </w:rPr>
        <w:t>un</w:t>
      </w:r>
      <w:r>
        <w:rPr>
          <w:rFonts w:ascii="Arial" w:eastAsia="Arial" w:hAnsi="Arial" w:cs="Arial"/>
          <w:position w:val="1"/>
          <w:sz w:val="16"/>
          <w:szCs w:val="16"/>
        </w:rPr>
        <w:t>i</w:t>
      </w:r>
      <w:r>
        <w:rPr>
          <w:rFonts w:ascii="Arial" w:eastAsia="Arial" w:hAnsi="Arial" w:cs="Arial"/>
          <w:spacing w:val="1"/>
          <w:position w:val="1"/>
          <w:sz w:val="16"/>
          <w:szCs w:val="16"/>
        </w:rPr>
        <w:t>c</w:t>
      </w:r>
      <w:r>
        <w:rPr>
          <w:rFonts w:ascii="Arial" w:eastAsia="Arial" w:hAnsi="Arial" w:cs="Arial"/>
          <w:spacing w:val="-3"/>
          <w:position w:val="1"/>
          <w:sz w:val="16"/>
          <w:szCs w:val="16"/>
        </w:rPr>
        <w:t>a</w:t>
      </w:r>
      <w:r>
        <w:rPr>
          <w:rFonts w:ascii="Arial" w:eastAsia="Arial" w:hAnsi="Arial" w:cs="Arial"/>
          <w:spacing w:val="1"/>
          <w:position w:val="1"/>
          <w:sz w:val="16"/>
          <w:szCs w:val="16"/>
        </w:rPr>
        <w:t>t</w:t>
      </w:r>
      <w:r>
        <w:rPr>
          <w:rFonts w:ascii="Arial" w:eastAsia="Arial" w:hAnsi="Arial" w:cs="Arial"/>
          <w:position w:val="1"/>
          <w:sz w:val="16"/>
          <w:szCs w:val="16"/>
        </w:rPr>
        <w:t>i</w:t>
      </w:r>
      <w:r>
        <w:rPr>
          <w:rFonts w:ascii="Arial" w:eastAsia="Arial" w:hAnsi="Arial" w:cs="Arial"/>
          <w:spacing w:val="-1"/>
          <w:position w:val="1"/>
          <w:sz w:val="16"/>
          <w:szCs w:val="16"/>
        </w:rPr>
        <w:t>o</w:t>
      </w:r>
      <w:r>
        <w:rPr>
          <w:rFonts w:ascii="Arial" w:eastAsia="Arial" w:hAnsi="Arial" w:cs="Arial"/>
          <w:position w:val="1"/>
          <w:sz w:val="16"/>
          <w:szCs w:val="16"/>
        </w:rPr>
        <w:t>n</w:t>
      </w:r>
      <w:r>
        <w:rPr>
          <w:rFonts w:ascii="Arial" w:eastAsia="Arial" w:hAnsi="Arial" w:cs="Arial"/>
          <w:spacing w:val="1"/>
          <w:position w:val="1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16"/>
          <w:szCs w:val="16"/>
        </w:rPr>
        <w:t>pr</w:t>
      </w:r>
      <w:r>
        <w:rPr>
          <w:rFonts w:ascii="Arial" w:eastAsia="Arial" w:hAnsi="Arial" w:cs="Arial"/>
          <w:spacing w:val="-3"/>
          <w:position w:val="1"/>
          <w:sz w:val="16"/>
          <w:szCs w:val="16"/>
        </w:rPr>
        <w:t>o</w:t>
      </w:r>
      <w:r>
        <w:rPr>
          <w:rFonts w:ascii="Arial" w:eastAsia="Arial" w:hAnsi="Arial" w:cs="Arial"/>
          <w:spacing w:val="1"/>
          <w:position w:val="1"/>
          <w:sz w:val="16"/>
          <w:szCs w:val="16"/>
        </w:rPr>
        <w:t>c</w:t>
      </w:r>
      <w:r>
        <w:rPr>
          <w:rFonts w:ascii="Arial" w:eastAsia="Arial" w:hAnsi="Arial" w:cs="Arial"/>
          <w:spacing w:val="-1"/>
          <w:position w:val="1"/>
          <w:sz w:val="16"/>
          <w:szCs w:val="16"/>
        </w:rPr>
        <w:t>edure</w:t>
      </w:r>
      <w:r>
        <w:rPr>
          <w:rFonts w:ascii="Arial" w:eastAsia="Arial" w:hAnsi="Arial" w:cs="Arial"/>
          <w:spacing w:val="1"/>
          <w:position w:val="1"/>
          <w:sz w:val="16"/>
          <w:szCs w:val="16"/>
        </w:rPr>
        <w:t>s</w:t>
      </w:r>
      <w:r>
        <w:rPr>
          <w:rFonts w:ascii="Arial" w:eastAsia="Arial" w:hAnsi="Arial" w:cs="Arial"/>
          <w:position w:val="1"/>
          <w:sz w:val="16"/>
          <w:szCs w:val="16"/>
        </w:rPr>
        <w:t>, i</w:t>
      </w:r>
      <w:r>
        <w:rPr>
          <w:rFonts w:ascii="Arial" w:eastAsia="Arial" w:hAnsi="Arial" w:cs="Arial"/>
          <w:spacing w:val="-1"/>
          <w:position w:val="1"/>
          <w:sz w:val="16"/>
          <w:szCs w:val="16"/>
        </w:rPr>
        <w:t>nc</w:t>
      </w:r>
      <w:r>
        <w:rPr>
          <w:rFonts w:ascii="Arial" w:eastAsia="Arial" w:hAnsi="Arial" w:cs="Arial"/>
          <w:position w:val="1"/>
          <w:sz w:val="16"/>
          <w:szCs w:val="16"/>
        </w:rPr>
        <w:t>l</w:t>
      </w:r>
      <w:r>
        <w:rPr>
          <w:rFonts w:ascii="Arial" w:eastAsia="Arial" w:hAnsi="Arial" w:cs="Arial"/>
          <w:spacing w:val="-3"/>
          <w:position w:val="1"/>
          <w:sz w:val="16"/>
          <w:szCs w:val="16"/>
        </w:rPr>
        <w:t>u</w:t>
      </w:r>
      <w:r>
        <w:rPr>
          <w:rFonts w:ascii="Arial" w:eastAsia="Arial" w:hAnsi="Arial" w:cs="Arial"/>
          <w:spacing w:val="-1"/>
          <w:position w:val="1"/>
          <w:sz w:val="16"/>
          <w:szCs w:val="16"/>
        </w:rPr>
        <w:t>d</w:t>
      </w:r>
      <w:r>
        <w:rPr>
          <w:rFonts w:ascii="Arial" w:eastAsia="Arial" w:hAnsi="Arial" w:cs="Arial"/>
          <w:position w:val="1"/>
          <w:sz w:val="16"/>
          <w:szCs w:val="16"/>
        </w:rPr>
        <w:t>i</w:t>
      </w:r>
      <w:r>
        <w:rPr>
          <w:rFonts w:ascii="Arial" w:eastAsia="Arial" w:hAnsi="Arial" w:cs="Arial"/>
          <w:spacing w:val="-1"/>
          <w:position w:val="1"/>
          <w:sz w:val="16"/>
          <w:szCs w:val="16"/>
        </w:rPr>
        <w:t>n</w:t>
      </w:r>
      <w:r>
        <w:rPr>
          <w:rFonts w:ascii="Arial" w:eastAsia="Arial" w:hAnsi="Arial" w:cs="Arial"/>
          <w:position w:val="1"/>
          <w:sz w:val="16"/>
          <w:szCs w:val="16"/>
        </w:rPr>
        <w:t>g</w:t>
      </w:r>
      <w:r>
        <w:rPr>
          <w:rFonts w:ascii="Arial" w:eastAsia="Arial" w:hAnsi="Arial" w:cs="Arial"/>
          <w:spacing w:val="1"/>
          <w:position w:val="1"/>
          <w:sz w:val="16"/>
          <w:szCs w:val="16"/>
        </w:rPr>
        <w:t xml:space="preserve"> SA</w:t>
      </w:r>
      <w:r>
        <w:rPr>
          <w:rFonts w:ascii="Arial" w:eastAsia="Arial" w:hAnsi="Arial" w:cs="Arial"/>
          <w:position w:val="1"/>
          <w:sz w:val="16"/>
          <w:szCs w:val="16"/>
        </w:rPr>
        <w:t>R</w:t>
      </w:r>
    </w:p>
    <w:p w:rsidR="00514D7B" w:rsidRDefault="007B3FBD">
      <w:pPr>
        <w:tabs>
          <w:tab w:val="left" w:pos="3380"/>
          <w:tab w:val="left" w:pos="3740"/>
        </w:tabs>
        <w:spacing w:before="21" w:after="0" w:line="242" w:lineRule="exact"/>
        <w:ind w:left="153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position w:val="-4"/>
          <w:sz w:val="20"/>
          <w:szCs w:val="20"/>
        </w:rPr>
        <w:t>7</w:t>
      </w:r>
      <w:r>
        <w:rPr>
          <w:rFonts w:ascii="Arial" w:eastAsia="Arial" w:hAnsi="Arial" w:cs="Arial"/>
          <w:b/>
          <w:bCs/>
          <w:spacing w:val="-2"/>
          <w:position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4"/>
          <w:sz w:val="20"/>
          <w:szCs w:val="20"/>
        </w:rPr>
        <w:t>–</w:t>
      </w:r>
      <w:r>
        <w:rPr>
          <w:rFonts w:ascii="Arial" w:eastAsia="Arial" w:hAnsi="Arial" w:cs="Arial"/>
          <w:b/>
          <w:bCs/>
          <w:spacing w:val="1"/>
          <w:position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4"/>
          <w:sz w:val="20"/>
          <w:szCs w:val="20"/>
        </w:rPr>
        <w:t>P</w:t>
      </w:r>
      <w:r>
        <w:rPr>
          <w:rFonts w:ascii="Arial" w:eastAsia="Arial" w:hAnsi="Arial" w:cs="Arial"/>
          <w:b/>
          <w:bCs/>
          <w:position w:val="-4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2"/>
          <w:position w:val="-4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4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position w:val="-4"/>
          <w:sz w:val="20"/>
          <w:szCs w:val="20"/>
        </w:rPr>
        <w:t>on</w:t>
      </w:r>
      <w:r>
        <w:rPr>
          <w:rFonts w:ascii="Arial" w:eastAsia="Arial" w:hAnsi="Arial" w:cs="Arial"/>
          <w:b/>
          <w:bCs/>
          <w:position w:val="-4"/>
          <w:sz w:val="20"/>
          <w:szCs w:val="20"/>
        </w:rPr>
        <w:t>al</w:t>
      </w:r>
      <w:r>
        <w:rPr>
          <w:rFonts w:ascii="Arial" w:eastAsia="Arial" w:hAnsi="Arial" w:cs="Arial"/>
          <w:b/>
          <w:bCs/>
          <w:spacing w:val="-4"/>
          <w:position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5"/>
          <w:position w:val="-4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4"/>
          <w:sz w:val="20"/>
          <w:szCs w:val="20"/>
        </w:rPr>
        <w:t>tt</w:t>
      </w:r>
      <w:r>
        <w:rPr>
          <w:rFonts w:ascii="Arial" w:eastAsia="Arial" w:hAnsi="Arial" w:cs="Arial"/>
          <w:b/>
          <w:bCs/>
          <w:spacing w:val="-1"/>
          <w:position w:val="-4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4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position w:val="-4"/>
          <w:sz w:val="20"/>
          <w:szCs w:val="20"/>
        </w:rPr>
        <w:t>but</w:t>
      </w:r>
      <w:r>
        <w:rPr>
          <w:rFonts w:ascii="Arial" w:eastAsia="Arial" w:hAnsi="Arial" w:cs="Arial"/>
          <w:b/>
          <w:bCs/>
          <w:spacing w:val="2"/>
          <w:position w:val="-4"/>
          <w:sz w:val="20"/>
          <w:szCs w:val="20"/>
        </w:rPr>
        <w:t>e</w:t>
      </w:r>
      <w:r>
        <w:rPr>
          <w:rFonts w:ascii="Arial" w:eastAsia="Arial" w:hAnsi="Arial" w:cs="Arial"/>
          <w:b/>
          <w:bCs/>
          <w:position w:val="-4"/>
          <w:sz w:val="20"/>
          <w:szCs w:val="20"/>
        </w:rPr>
        <w:t>s</w:t>
      </w:r>
      <w:r>
        <w:rPr>
          <w:rFonts w:ascii="Arial" w:eastAsia="Arial" w:hAnsi="Arial" w:cs="Arial"/>
          <w:b/>
          <w:bCs/>
          <w:position w:val="-4"/>
          <w:sz w:val="20"/>
          <w:szCs w:val="20"/>
        </w:rPr>
        <w:tab/>
      </w:r>
      <w:r>
        <w:rPr>
          <w:rFonts w:ascii="Times New Roman" w:eastAsia="Times New Roman" w:hAnsi="Times New Roman" w:cs="Times New Roman"/>
          <w:w w:val="132"/>
          <w:position w:val="4"/>
          <w:sz w:val="16"/>
          <w:szCs w:val="16"/>
        </w:rPr>
        <w:t>•</w:t>
      </w:r>
      <w:r>
        <w:rPr>
          <w:rFonts w:ascii="Times New Roman" w:eastAsia="Times New Roman" w:hAnsi="Times New Roman" w:cs="Times New Roman"/>
          <w:position w:val="4"/>
          <w:sz w:val="16"/>
          <w:szCs w:val="16"/>
        </w:rPr>
        <w:tab/>
      </w:r>
      <w:r>
        <w:rPr>
          <w:rFonts w:ascii="Arial" w:eastAsia="Arial" w:hAnsi="Arial" w:cs="Arial"/>
          <w:spacing w:val="-1"/>
          <w:position w:val="4"/>
          <w:sz w:val="16"/>
          <w:szCs w:val="16"/>
        </w:rPr>
        <w:t>Hu</w:t>
      </w:r>
      <w:r>
        <w:rPr>
          <w:rFonts w:ascii="Arial" w:eastAsia="Arial" w:hAnsi="Arial" w:cs="Arial"/>
          <w:spacing w:val="3"/>
          <w:position w:val="4"/>
          <w:sz w:val="16"/>
          <w:szCs w:val="16"/>
        </w:rPr>
        <w:t>m</w:t>
      </w:r>
      <w:r>
        <w:rPr>
          <w:rFonts w:ascii="Arial" w:eastAsia="Arial" w:hAnsi="Arial" w:cs="Arial"/>
          <w:spacing w:val="-1"/>
          <w:position w:val="4"/>
          <w:sz w:val="16"/>
          <w:szCs w:val="16"/>
        </w:rPr>
        <w:t>a</w:t>
      </w:r>
      <w:r>
        <w:rPr>
          <w:rFonts w:ascii="Arial" w:eastAsia="Arial" w:hAnsi="Arial" w:cs="Arial"/>
          <w:position w:val="4"/>
          <w:sz w:val="16"/>
          <w:szCs w:val="16"/>
        </w:rPr>
        <w:t>n</w:t>
      </w:r>
      <w:r>
        <w:rPr>
          <w:rFonts w:ascii="Arial" w:eastAsia="Arial" w:hAnsi="Arial" w:cs="Arial"/>
          <w:spacing w:val="-2"/>
          <w:position w:val="4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position w:val="4"/>
          <w:sz w:val="16"/>
          <w:szCs w:val="16"/>
        </w:rPr>
        <w:t>re</w:t>
      </w:r>
      <w:r>
        <w:rPr>
          <w:rFonts w:ascii="Arial" w:eastAsia="Arial" w:hAnsi="Arial" w:cs="Arial"/>
          <w:position w:val="4"/>
          <w:sz w:val="16"/>
          <w:szCs w:val="16"/>
        </w:rPr>
        <w:t>l</w:t>
      </w:r>
      <w:r>
        <w:rPr>
          <w:rFonts w:ascii="Arial" w:eastAsia="Arial" w:hAnsi="Arial" w:cs="Arial"/>
          <w:spacing w:val="-1"/>
          <w:position w:val="4"/>
          <w:sz w:val="16"/>
          <w:szCs w:val="16"/>
        </w:rPr>
        <w:t>a</w:t>
      </w:r>
      <w:r>
        <w:rPr>
          <w:rFonts w:ascii="Arial" w:eastAsia="Arial" w:hAnsi="Arial" w:cs="Arial"/>
          <w:spacing w:val="1"/>
          <w:position w:val="4"/>
          <w:sz w:val="16"/>
          <w:szCs w:val="16"/>
        </w:rPr>
        <w:t>t</w:t>
      </w:r>
      <w:r>
        <w:rPr>
          <w:rFonts w:ascii="Arial" w:eastAsia="Arial" w:hAnsi="Arial" w:cs="Arial"/>
          <w:position w:val="4"/>
          <w:sz w:val="16"/>
          <w:szCs w:val="16"/>
        </w:rPr>
        <w:t>i</w:t>
      </w:r>
      <w:r>
        <w:rPr>
          <w:rFonts w:ascii="Arial" w:eastAsia="Arial" w:hAnsi="Arial" w:cs="Arial"/>
          <w:spacing w:val="-1"/>
          <w:position w:val="4"/>
          <w:sz w:val="16"/>
          <w:szCs w:val="16"/>
        </w:rPr>
        <w:t>o</w:t>
      </w:r>
      <w:r>
        <w:rPr>
          <w:rFonts w:ascii="Arial" w:eastAsia="Arial" w:hAnsi="Arial" w:cs="Arial"/>
          <w:position w:val="4"/>
          <w:sz w:val="16"/>
          <w:szCs w:val="16"/>
        </w:rPr>
        <w:t>n</w:t>
      </w:r>
      <w:r>
        <w:rPr>
          <w:rFonts w:ascii="Arial" w:eastAsia="Arial" w:hAnsi="Arial" w:cs="Arial"/>
          <w:spacing w:val="-2"/>
          <w:position w:val="4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position w:val="4"/>
          <w:sz w:val="16"/>
          <w:szCs w:val="16"/>
        </w:rPr>
        <w:t>s</w:t>
      </w:r>
      <w:r>
        <w:rPr>
          <w:rFonts w:ascii="Arial" w:eastAsia="Arial" w:hAnsi="Arial" w:cs="Arial"/>
          <w:spacing w:val="1"/>
          <w:position w:val="4"/>
          <w:sz w:val="16"/>
          <w:szCs w:val="16"/>
        </w:rPr>
        <w:t>k</w:t>
      </w:r>
      <w:r>
        <w:rPr>
          <w:rFonts w:ascii="Arial" w:eastAsia="Arial" w:hAnsi="Arial" w:cs="Arial"/>
          <w:position w:val="4"/>
          <w:sz w:val="16"/>
          <w:szCs w:val="16"/>
        </w:rPr>
        <w:t>il</w:t>
      </w:r>
      <w:r>
        <w:rPr>
          <w:rFonts w:ascii="Arial" w:eastAsia="Arial" w:hAnsi="Arial" w:cs="Arial"/>
          <w:spacing w:val="-2"/>
          <w:position w:val="4"/>
          <w:sz w:val="16"/>
          <w:szCs w:val="16"/>
        </w:rPr>
        <w:t>l</w:t>
      </w:r>
      <w:r>
        <w:rPr>
          <w:rFonts w:ascii="Arial" w:eastAsia="Arial" w:hAnsi="Arial" w:cs="Arial"/>
          <w:position w:val="4"/>
          <w:sz w:val="16"/>
          <w:szCs w:val="16"/>
        </w:rPr>
        <w:t>s</w:t>
      </w:r>
    </w:p>
    <w:p w:rsidR="00514D7B" w:rsidRDefault="007B3FBD">
      <w:pPr>
        <w:tabs>
          <w:tab w:val="left" w:pos="3700"/>
        </w:tabs>
        <w:spacing w:after="0" w:line="137" w:lineRule="exact"/>
        <w:ind w:left="3349" w:right="4165"/>
        <w:jc w:val="center"/>
        <w:rPr>
          <w:rFonts w:ascii="Arial" w:eastAsia="Arial" w:hAnsi="Arial" w:cs="Arial"/>
          <w:sz w:val="16"/>
          <w:szCs w:val="16"/>
        </w:rPr>
      </w:pPr>
      <w:r>
        <w:rPr>
          <w:rFonts w:ascii="Times New Roman" w:eastAsia="Times New Roman" w:hAnsi="Times New Roman" w:cs="Times New Roman"/>
          <w:w w:val="132"/>
          <w:position w:val="1"/>
          <w:sz w:val="16"/>
          <w:szCs w:val="16"/>
        </w:rPr>
        <w:t>•</w:t>
      </w:r>
      <w:r>
        <w:rPr>
          <w:rFonts w:ascii="Times New Roman" w:eastAsia="Times New Roman" w:hAnsi="Times New Roman" w:cs="Times New Roman"/>
          <w:position w:val="1"/>
          <w:sz w:val="16"/>
          <w:szCs w:val="16"/>
        </w:rPr>
        <w:tab/>
      </w:r>
      <w:r>
        <w:rPr>
          <w:rFonts w:ascii="Arial" w:eastAsia="Arial" w:hAnsi="Arial" w:cs="Arial"/>
          <w:spacing w:val="-1"/>
          <w:position w:val="1"/>
          <w:sz w:val="16"/>
          <w:szCs w:val="16"/>
        </w:rPr>
        <w:t>Re</w:t>
      </w:r>
      <w:r>
        <w:rPr>
          <w:rFonts w:ascii="Arial" w:eastAsia="Arial" w:hAnsi="Arial" w:cs="Arial"/>
          <w:spacing w:val="1"/>
          <w:position w:val="1"/>
          <w:sz w:val="16"/>
          <w:szCs w:val="16"/>
        </w:rPr>
        <w:t>s</w:t>
      </w:r>
      <w:r>
        <w:rPr>
          <w:rFonts w:ascii="Arial" w:eastAsia="Arial" w:hAnsi="Arial" w:cs="Arial"/>
          <w:spacing w:val="-1"/>
          <w:position w:val="1"/>
          <w:sz w:val="16"/>
          <w:szCs w:val="16"/>
        </w:rPr>
        <w:t>pon</w:t>
      </w:r>
      <w:r>
        <w:rPr>
          <w:rFonts w:ascii="Arial" w:eastAsia="Arial" w:hAnsi="Arial" w:cs="Arial"/>
          <w:spacing w:val="1"/>
          <w:position w:val="1"/>
          <w:sz w:val="16"/>
          <w:szCs w:val="16"/>
        </w:rPr>
        <w:t>s</w:t>
      </w:r>
      <w:r>
        <w:rPr>
          <w:rFonts w:ascii="Arial" w:eastAsia="Arial" w:hAnsi="Arial" w:cs="Arial"/>
          <w:position w:val="1"/>
          <w:sz w:val="16"/>
          <w:szCs w:val="16"/>
        </w:rPr>
        <w:t>i</w:t>
      </w:r>
      <w:r>
        <w:rPr>
          <w:rFonts w:ascii="Arial" w:eastAsia="Arial" w:hAnsi="Arial" w:cs="Arial"/>
          <w:spacing w:val="-1"/>
          <w:position w:val="1"/>
          <w:sz w:val="16"/>
          <w:szCs w:val="16"/>
        </w:rPr>
        <w:t>b</w:t>
      </w:r>
      <w:r>
        <w:rPr>
          <w:rFonts w:ascii="Arial" w:eastAsia="Arial" w:hAnsi="Arial" w:cs="Arial"/>
          <w:position w:val="1"/>
          <w:sz w:val="16"/>
          <w:szCs w:val="16"/>
        </w:rPr>
        <w:t>i</w:t>
      </w:r>
      <w:r>
        <w:rPr>
          <w:rFonts w:ascii="Arial" w:eastAsia="Arial" w:hAnsi="Arial" w:cs="Arial"/>
          <w:spacing w:val="-2"/>
          <w:position w:val="1"/>
          <w:sz w:val="16"/>
          <w:szCs w:val="16"/>
        </w:rPr>
        <w:t>l</w:t>
      </w:r>
      <w:r>
        <w:rPr>
          <w:rFonts w:ascii="Arial" w:eastAsia="Arial" w:hAnsi="Arial" w:cs="Arial"/>
          <w:position w:val="1"/>
          <w:sz w:val="16"/>
          <w:szCs w:val="16"/>
        </w:rPr>
        <w:t>i</w:t>
      </w:r>
      <w:r>
        <w:rPr>
          <w:rFonts w:ascii="Arial" w:eastAsia="Arial" w:hAnsi="Arial" w:cs="Arial"/>
          <w:spacing w:val="1"/>
          <w:position w:val="1"/>
          <w:sz w:val="16"/>
          <w:szCs w:val="16"/>
        </w:rPr>
        <w:t>t</w:t>
      </w:r>
      <w:r>
        <w:rPr>
          <w:rFonts w:ascii="Arial" w:eastAsia="Arial" w:hAnsi="Arial" w:cs="Arial"/>
          <w:position w:val="1"/>
          <w:sz w:val="16"/>
          <w:szCs w:val="16"/>
        </w:rPr>
        <w:t xml:space="preserve">y </w:t>
      </w:r>
      <w:r>
        <w:rPr>
          <w:rFonts w:ascii="Arial" w:eastAsia="Arial" w:hAnsi="Arial" w:cs="Arial"/>
          <w:spacing w:val="-1"/>
          <w:position w:val="1"/>
          <w:sz w:val="16"/>
          <w:szCs w:val="16"/>
        </w:rPr>
        <w:t>an</w:t>
      </w:r>
      <w:r>
        <w:rPr>
          <w:rFonts w:ascii="Arial" w:eastAsia="Arial" w:hAnsi="Arial" w:cs="Arial"/>
          <w:position w:val="1"/>
          <w:sz w:val="16"/>
          <w:szCs w:val="16"/>
        </w:rPr>
        <w:t>d</w:t>
      </w:r>
      <w:r>
        <w:rPr>
          <w:rFonts w:ascii="Arial" w:eastAsia="Arial" w:hAnsi="Arial" w:cs="Arial"/>
          <w:spacing w:val="1"/>
          <w:position w:val="1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16"/>
          <w:szCs w:val="16"/>
        </w:rPr>
        <w:t>re</w:t>
      </w:r>
      <w:r>
        <w:rPr>
          <w:rFonts w:ascii="Arial" w:eastAsia="Arial" w:hAnsi="Arial" w:cs="Arial"/>
          <w:position w:val="1"/>
          <w:sz w:val="16"/>
          <w:szCs w:val="16"/>
        </w:rPr>
        <w:t>li</w:t>
      </w:r>
      <w:r>
        <w:rPr>
          <w:rFonts w:ascii="Arial" w:eastAsia="Arial" w:hAnsi="Arial" w:cs="Arial"/>
          <w:spacing w:val="-1"/>
          <w:position w:val="1"/>
          <w:sz w:val="16"/>
          <w:szCs w:val="16"/>
        </w:rPr>
        <w:t>a</w:t>
      </w:r>
      <w:r>
        <w:rPr>
          <w:rFonts w:ascii="Arial" w:eastAsia="Arial" w:hAnsi="Arial" w:cs="Arial"/>
          <w:spacing w:val="-3"/>
          <w:position w:val="1"/>
          <w:sz w:val="16"/>
          <w:szCs w:val="16"/>
        </w:rPr>
        <w:t>b</w:t>
      </w:r>
      <w:r>
        <w:rPr>
          <w:rFonts w:ascii="Arial" w:eastAsia="Arial" w:hAnsi="Arial" w:cs="Arial"/>
          <w:position w:val="1"/>
          <w:sz w:val="16"/>
          <w:szCs w:val="16"/>
        </w:rPr>
        <w:t>ili</w:t>
      </w:r>
      <w:r>
        <w:rPr>
          <w:rFonts w:ascii="Arial" w:eastAsia="Arial" w:hAnsi="Arial" w:cs="Arial"/>
          <w:spacing w:val="1"/>
          <w:position w:val="1"/>
          <w:sz w:val="16"/>
          <w:szCs w:val="16"/>
        </w:rPr>
        <w:t>t</w:t>
      </w:r>
      <w:r>
        <w:rPr>
          <w:rFonts w:ascii="Arial" w:eastAsia="Arial" w:hAnsi="Arial" w:cs="Arial"/>
          <w:position w:val="1"/>
          <w:sz w:val="16"/>
          <w:szCs w:val="16"/>
        </w:rPr>
        <w:t>y</w:t>
      </w:r>
    </w:p>
    <w:p w:rsidR="00514D7B" w:rsidRDefault="007B3FBD">
      <w:pPr>
        <w:tabs>
          <w:tab w:val="left" w:pos="3700"/>
        </w:tabs>
        <w:spacing w:before="9" w:after="0" w:line="240" w:lineRule="auto"/>
        <w:ind w:left="3349" w:right="4843"/>
        <w:jc w:val="center"/>
        <w:rPr>
          <w:ins w:id="301" w:author="Kerrie Abercrombie" w:date="2016-02-24T14:53:00Z"/>
          <w:rFonts w:ascii="Arial" w:eastAsia="Arial" w:hAnsi="Arial" w:cs="Arial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w w:val="132"/>
          <w:sz w:val="16"/>
          <w:szCs w:val="16"/>
        </w:rPr>
        <w:t>•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proofErr w:type="gramStart"/>
      <w:r>
        <w:rPr>
          <w:rFonts w:ascii="Arial" w:eastAsia="Arial" w:hAnsi="Arial" w:cs="Arial"/>
          <w:i/>
          <w:spacing w:val="-1"/>
          <w:sz w:val="16"/>
          <w:szCs w:val="16"/>
        </w:rPr>
        <w:t>a</w:t>
      </w:r>
      <w:r>
        <w:rPr>
          <w:rFonts w:ascii="Arial" w:eastAsia="Arial" w:hAnsi="Arial" w:cs="Arial"/>
          <w:i/>
          <w:spacing w:val="1"/>
          <w:sz w:val="16"/>
          <w:szCs w:val="16"/>
        </w:rPr>
        <w:t>tt</w:t>
      </w:r>
      <w:r>
        <w:rPr>
          <w:rFonts w:ascii="Arial" w:eastAsia="Arial" w:hAnsi="Arial" w:cs="Arial"/>
          <w:i/>
          <w:spacing w:val="-2"/>
          <w:sz w:val="16"/>
          <w:szCs w:val="16"/>
        </w:rPr>
        <w:t>i</w:t>
      </w:r>
      <w:r>
        <w:rPr>
          <w:rFonts w:ascii="Arial" w:eastAsia="Arial" w:hAnsi="Arial" w:cs="Arial"/>
          <w:i/>
          <w:spacing w:val="1"/>
          <w:sz w:val="16"/>
          <w:szCs w:val="16"/>
        </w:rPr>
        <w:t>t</w:t>
      </w:r>
      <w:r>
        <w:rPr>
          <w:rFonts w:ascii="Arial" w:eastAsia="Arial" w:hAnsi="Arial" w:cs="Arial"/>
          <w:i/>
          <w:spacing w:val="-1"/>
          <w:sz w:val="16"/>
          <w:szCs w:val="16"/>
        </w:rPr>
        <w:t>ude</w:t>
      </w:r>
      <w:r>
        <w:rPr>
          <w:rFonts w:ascii="Arial" w:eastAsia="Arial" w:hAnsi="Arial" w:cs="Arial"/>
          <w:i/>
          <w:spacing w:val="1"/>
          <w:sz w:val="16"/>
          <w:szCs w:val="16"/>
        </w:rPr>
        <w:t>/</w:t>
      </w:r>
      <w:r>
        <w:rPr>
          <w:rFonts w:ascii="Arial" w:eastAsia="Arial" w:hAnsi="Arial" w:cs="Arial"/>
          <w:i/>
          <w:spacing w:val="-1"/>
          <w:sz w:val="16"/>
          <w:szCs w:val="16"/>
        </w:rPr>
        <w:t>proa</w:t>
      </w:r>
      <w:r>
        <w:rPr>
          <w:rFonts w:ascii="Arial" w:eastAsia="Arial" w:hAnsi="Arial" w:cs="Arial"/>
          <w:i/>
          <w:spacing w:val="1"/>
          <w:sz w:val="16"/>
          <w:szCs w:val="16"/>
        </w:rPr>
        <w:t>c</w:t>
      </w:r>
      <w:r>
        <w:rPr>
          <w:rFonts w:ascii="Arial" w:eastAsia="Arial" w:hAnsi="Arial" w:cs="Arial"/>
          <w:i/>
          <w:spacing w:val="-1"/>
          <w:sz w:val="16"/>
          <w:szCs w:val="16"/>
        </w:rPr>
        <w:t>t</w:t>
      </w:r>
      <w:r>
        <w:rPr>
          <w:rFonts w:ascii="Arial" w:eastAsia="Arial" w:hAnsi="Arial" w:cs="Arial"/>
          <w:i/>
          <w:sz w:val="16"/>
          <w:szCs w:val="16"/>
        </w:rPr>
        <w:t>i</w:t>
      </w:r>
      <w:r>
        <w:rPr>
          <w:rFonts w:ascii="Arial" w:eastAsia="Arial" w:hAnsi="Arial" w:cs="Arial"/>
          <w:i/>
          <w:spacing w:val="-1"/>
          <w:sz w:val="16"/>
          <w:szCs w:val="16"/>
        </w:rPr>
        <w:t>v</w:t>
      </w:r>
      <w:r>
        <w:rPr>
          <w:rFonts w:ascii="Arial" w:eastAsia="Arial" w:hAnsi="Arial" w:cs="Arial"/>
          <w:i/>
          <w:sz w:val="16"/>
          <w:szCs w:val="16"/>
        </w:rPr>
        <w:t>i</w:t>
      </w:r>
      <w:r>
        <w:rPr>
          <w:rFonts w:ascii="Arial" w:eastAsia="Arial" w:hAnsi="Arial" w:cs="Arial"/>
          <w:i/>
          <w:spacing w:val="-1"/>
          <w:sz w:val="16"/>
          <w:szCs w:val="16"/>
        </w:rPr>
        <w:t>t</w:t>
      </w:r>
      <w:r>
        <w:rPr>
          <w:rFonts w:ascii="Arial" w:eastAsia="Arial" w:hAnsi="Arial" w:cs="Arial"/>
          <w:i/>
          <w:sz w:val="16"/>
          <w:szCs w:val="16"/>
        </w:rPr>
        <w:t>y</w:t>
      </w:r>
      <w:proofErr w:type="gramEnd"/>
    </w:p>
    <w:p w:rsidR="00E74CC3" w:rsidRDefault="00E74CC3" w:rsidP="00E74CC3">
      <w:pPr>
        <w:spacing w:before="9" w:after="0" w:line="240" w:lineRule="auto"/>
        <w:ind w:left="3349" w:right="3561"/>
        <w:jc w:val="center"/>
        <w:rPr>
          <w:rFonts w:ascii="Arial" w:eastAsia="Arial" w:hAnsi="Arial" w:cs="Arial"/>
          <w:sz w:val="16"/>
          <w:szCs w:val="16"/>
        </w:rPr>
      </w:pPr>
      <w:ins w:id="302" w:author="Kerrie Abercrombie" w:date="2016-02-24T14:54:00Z">
        <w:r>
          <w:rPr>
            <w:rFonts w:ascii="Arial" w:eastAsia="Arial" w:hAnsi="Arial" w:cs="Arial"/>
            <w:i/>
            <w:sz w:val="16"/>
            <w:szCs w:val="16"/>
          </w:rPr>
          <w:t xml:space="preserve">Interpersonal </w:t>
        </w:r>
        <w:commentRangeStart w:id="303"/>
        <w:r>
          <w:rPr>
            <w:rFonts w:ascii="Arial" w:eastAsia="Arial" w:hAnsi="Arial" w:cs="Arial"/>
            <w:i/>
            <w:sz w:val="16"/>
            <w:szCs w:val="16"/>
          </w:rPr>
          <w:t>relationships</w:t>
        </w:r>
        <w:commentRangeEnd w:id="303"/>
        <w:r>
          <w:rPr>
            <w:rStyle w:val="CommentReference"/>
          </w:rPr>
          <w:commentReference w:id="303"/>
        </w:r>
      </w:ins>
    </w:p>
    <w:p w:rsidR="00514D7B" w:rsidRDefault="00514D7B">
      <w:pPr>
        <w:spacing w:before="2" w:after="0" w:line="200" w:lineRule="exact"/>
        <w:rPr>
          <w:sz w:val="20"/>
          <w:szCs w:val="20"/>
        </w:rPr>
      </w:pPr>
    </w:p>
    <w:p w:rsidR="00514D7B" w:rsidRDefault="007B3FBD">
      <w:pPr>
        <w:tabs>
          <w:tab w:val="left" w:pos="3380"/>
          <w:tab w:val="left" w:pos="3740"/>
        </w:tabs>
        <w:spacing w:after="0" w:line="242" w:lineRule="exact"/>
        <w:ind w:left="153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position w:val="-4"/>
          <w:sz w:val="20"/>
          <w:szCs w:val="20"/>
        </w:rPr>
        <w:t>8</w:t>
      </w:r>
      <w:r>
        <w:rPr>
          <w:rFonts w:ascii="Arial" w:eastAsia="Arial" w:hAnsi="Arial" w:cs="Arial"/>
          <w:b/>
          <w:bCs/>
          <w:spacing w:val="-2"/>
          <w:position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4"/>
          <w:sz w:val="20"/>
          <w:szCs w:val="20"/>
        </w:rPr>
        <w:t>–</w:t>
      </w:r>
      <w:r>
        <w:rPr>
          <w:rFonts w:ascii="Arial" w:eastAsia="Arial" w:hAnsi="Arial" w:cs="Arial"/>
          <w:b/>
          <w:bCs/>
          <w:spacing w:val="1"/>
          <w:position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4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position w:val="-4"/>
          <w:sz w:val="20"/>
          <w:szCs w:val="20"/>
        </w:rPr>
        <w:t>m</w:t>
      </w:r>
      <w:r>
        <w:rPr>
          <w:rFonts w:ascii="Arial" w:eastAsia="Arial" w:hAnsi="Arial" w:cs="Arial"/>
          <w:b/>
          <w:bCs/>
          <w:position w:val="-4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position w:val="-4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3"/>
          <w:position w:val="-4"/>
          <w:sz w:val="20"/>
          <w:szCs w:val="20"/>
        </w:rPr>
        <w:t>g</w:t>
      </w:r>
      <w:r>
        <w:rPr>
          <w:rFonts w:ascii="Arial" w:eastAsia="Arial" w:hAnsi="Arial" w:cs="Arial"/>
          <w:b/>
          <w:bCs/>
          <w:position w:val="-4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position w:val="-4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2"/>
          <w:position w:val="-4"/>
          <w:sz w:val="20"/>
          <w:szCs w:val="20"/>
        </w:rPr>
        <w:t>c</w:t>
      </w:r>
      <w:r>
        <w:rPr>
          <w:rFonts w:ascii="Arial" w:eastAsia="Arial" w:hAnsi="Arial" w:cs="Arial"/>
          <w:b/>
          <w:bCs/>
          <w:position w:val="-4"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12"/>
          <w:position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4"/>
          <w:sz w:val="20"/>
          <w:szCs w:val="20"/>
        </w:rPr>
        <w:t>S</w:t>
      </w:r>
      <w:r>
        <w:rPr>
          <w:rFonts w:ascii="Arial" w:eastAsia="Arial" w:hAnsi="Arial" w:cs="Arial"/>
          <w:b/>
          <w:bCs/>
          <w:position w:val="-4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position w:val="-4"/>
          <w:sz w:val="20"/>
          <w:szCs w:val="20"/>
        </w:rPr>
        <w:t>tu</w:t>
      </w:r>
      <w:r>
        <w:rPr>
          <w:rFonts w:ascii="Arial" w:eastAsia="Arial" w:hAnsi="Arial" w:cs="Arial"/>
          <w:b/>
          <w:bCs/>
          <w:position w:val="-4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4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4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position w:val="-4"/>
          <w:sz w:val="20"/>
          <w:szCs w:val="20"/>
        </w:rPr>
        <w:t>on</w:t>
      </w:r>
      <w:r>
        <w:rPr>
          <w:rFonts w:ascii="Arial" w:eastAsia="Arial" w:hAnsi="Arial" w:cs="Arial"/>
          <w:b/>
          <w:bCs/>
          <w:position w:val="-4"/>
          <w:sz w:val="20"/>
          <w:szCs w:val="20"/>
        </w:rPr>
        <w:t>s</w:t>
      </w:r>
      <w:r>
        <w:rPr>
          <w:rFonts w:ascii="Arial" w:eastAsia="Arial" w:hAnsi="Arial" w:cs="Arial"/>
          <w:b/>
          <w:bCs/>
          <w:position w:val="-4"/>
          <w:sz w:val="20"/>
          <w:szCs w:val="20"/>
        </w:rPr>
        <w:tab/>
      </w:r>
      <w:r>
        <w:rPr>
          <w:rFonts w:ascii="Times New Roman" w:eastAsia="Times New Roman" w:hAnsi="Times New Roman" w:cs="Times New Roman"/>
          <w:w w:val="132"/>
          <w:position w:val="4"/>
          <w:sz w:val="16"/>
          <w:szCs w:val="16"/>
        </w:rPr>
        <w:t>•</w:t>
      </w:r>
      <w:r>
        <w:rPr>
          <w:rFonts w:ascii="Times New Roman" w:eastAsia="Times New Roman" w:hAnsi="Times New Roman" w:cs="Times New Roman"/>
          <w:position w:val="4"/>
          <w:sz w:val="16"/>
          <w:szCs w:val="16"/>
        </w:rPr>
        <w:tab/>
      </w:r>
      <w:proofErr w:type="spellStart"/>
      <w:r>
        <w:rPr>
          <w:rFonts w:ascii="Arial" w:eastAsia="Arial" w:hAnsi="Arial" w:cs="Arial"/>
          <w:spacing w:val="1"/>
          <w:position w:val="4"/>
          <w:sz w:val="16"/>
          <w:szCs w:val="16"/>
        </w:rPr>
        <w:t>P</w:t>
      </w:r>
      <w:r>
        <w:rPr>
          <w:rFonts w:ascii="Arial" w:eastAsia="Arial" w:hAnsi="Arial" w:cs="Arial"/>
          <w:spacing w:val="-1"/>
          <w:position w:val="4"/>
          <w:sz w:val="16"/>
          <w:szCs w:val="16"/>
        </w:rPr>
        <w:t>r</w:t>
      </w:r>
      <w:r>
        <w:rPr>
          <w:rFonts w:ascii="Arial" w:eastAsia="Arial" w:hAnsi="Arial" w:cs="Arial"/>
          <w:position w:val="4"/>
          <w:sz w:val="16"/>
          <w:szCs w:val="16"/>
        </w:rPr>
        <w:t>i</w:t>
      </w:r>
      <w:r>
        <w:rPr>
          <w:rFonts w:ascii="Arial" w:eastAsia="Arial" w:hAnsi="Arial" w:cs="Arial"/>
          <w:spacing w:val="-1"/>
          <w:position w:val="4"/>
          <w:sz w:val="16"/>
          <w:szCs w:val="16"/>
        </w:rPr>
        <w:t>or</w:t>
      </w:r>
      <w:r>
        <w:rPr>
          <w:rFonts w:ascii="Arial" w:eastAsia="Arial" w:hAnsi="Arial" w:cs="Arial"/>
          <w:position w:val="4"/>
          <w:sz w:val="16"/>
          <w:szCs w:val="16"/>
        </w:rPr>
        <w:t>i</w:t>
      </w:r>
      <w:r>
        <w:rPr>
          <w:rFonts w:ascii="Arial" w:eastAsia="Arial" w:hAnsi="Arial" w:cs="Arial"/>
          <w:spacing w:val="1"/>
          <w:position w:val="4"/>
          <w:sz w:val="16"/>
          <w:szCs w:val="16"/>
        </w:rPr>
        <w:t>t</w:t>
      </w:r>
      <w:r>
        <w:rPr>
          <w:rFonts w:ascii="Arial" w:eastAsia="Arial" w:hAnsi="Arial" w:cs="Arial"/>
          <w:spacing w:val="-2"/>
          <w:position w:val="4"/>
          <w:sz w:val="16"/>
          <w:szCs w:val="16"/>
        </w:rPr>
        <w:t>i</w:t>
      </w:r>
      <w:r>
        <w:rPr>
          <w:rFonts w:ascii="Arial" w:eastAsia="Arial" w:hAnsi="Arial" w:cs="Arial"/>
          <w:spacing w:val="1"/>
          <w:position w:val="4"/>
          <w:sz w:val="16"/>
          <w:szCs w:val="16"/>
        </w:rPr>
        <w:t>s</w:t>
      </w:r>
      <w:r>
        <w:rPr>
          <w:rFonts w:ascii="Arial" w:eastAsia="Arial" w:hAnsi="Arial" w:cs="Arial"/>
          <w:position w:val="4"/>
          <w:sz w:val="16"/>
          <w:szCs w:val="16"/>
        </w:rPr>
        <w:t>e</w:t>
      </w:r>
      <w:proofErr w:type="spellEnd"/>
      <w:r>
        <w:rPr>
          <w:rFonts w:ascii="Arial" w:eastAsia="Arial" w:hAnsi="Arial" w:cs="Arial"/>
          <w:spacing w:val="1"/>
          <w:position w:val="4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position w:val="4"/>
          <w:sz w:val="16"/>
          <w:szCs w:val="16"/>
        </w:rPr>
        <w:t>an</w:t>
      </w:r>
      <w:r>
        <w:rPr>
          <w:rFonts w:ascii="Arial" w:eastAsia="Arial" w:hAnsi="Arial" w:cs="Arial"/>
          <w:position w:val="4"/>
          <w:sz w:val="16"/>
          <w:szCs w:val="16"/>
        </w:rPr>
        <w:t>d</w:t>
      </w:r>
      <w:r>
        <w:rPr>
          <w:rFonts w:ascii="Arial" w:eastAsia="Arial" w:hAnsi="Arial" w:cs="Arial"/>
          <w:spacing w:val="1"/>
          <w:position w:val="4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position w:val="4"/>
          <w:sz w:val="16"/>
          <w:szCs w:val="16"/>
        </w:rPr>
        <w:t>r</w:t>
      </w:r>
      <w:r>
        <w:rPr>
          <w:rFonts w:ascii="Arial" w:eastAsia="Arial" w:hAnsi="Arial" w:cs="Arial"/>
          <w:spacing w:val="-3"/>
          <w:position w:val="4"/>
          <w:sz w:val="16"/>
          <w:szCs w:val="16"/>
        </w:rPr>
        <w:t>e</w:t>
      </w:r>
      <w:r>
        <w:rPr>
          <w:rFonts w:ascii="Arial" w:eastAsia="Arial" w:hAnsi="Arial" w:cs="Arial"/>
          <w:spacing w:val="1"/>
          <w:position w:val="4"/>
          <w:sz w:val="16"/>
          <w:szCs w:val="16"/>
        </w:rPr>
        <w:t>s</w:t>
      </w:r>
      <w:r>
        <w:rPr>
          <w:rFonts w:ascii="Arial" w:eastAsia="Arial" w:hAnsi="Arial" w:cs="Arial"/>
          <w:spacing w:val="-1"/>
          <w:position w:val="4"/>
          <w:sz w:val="16"/>
          <w:szCs w:val="16"/>
        </w:rPr>
        <w:t>pon</w:t>
      </w:r>
      <w:r>
        <w:rPr>
          <w:rFonts w:ascii="Arial" w:eastAsia="Arial" w:hAnsi="Arial" w:cs="Arial"/>
          <w:position w:val="4"/>
          <w:sz w:val="16"/>
          <w:szCs w:val="16"/>
        </w:rPr>
        <w:t>d</w:t>
      </w:r>
      <w:r>
        <w:rPr>
          <w:rFonts w:ascii="Arial" w:eastAsia="Arial" w:hAnsi="Arial" w:cs="Arial"/>
          <w:spacing w:val="1"/>
          <w:position w:val="4"/>
          <w:sz w:val="16"/>
          <w:szCs w:val="16"/>
        </w:rPr>
        <w:t xml:space="preserve"> t</w:t>
      </w:r>
      <w:r>
        <w:rPr>
          <w:rFonts w:ascii="Arial" w:eastAsia="Arial" w:hAnsi="Arial" w:cs="Arial"/>
          <w:position w:val="4"/>
          <w:sz w:val="16"/>
          <w:szCs w:val="16"/>
        </w:rPr>
        <w:t>o</w:t>
      </w:r>
      <w:r>
        <w:rPr>
          <w:rFonts w:ascii="Arial" w:eastAsia="Arial" w:hAnsi="Arial" w:cs="Arial"/>
          <w:spacing w:val="-2"/>
          <w:position w:val="4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position w:val="4"/>
          <w:sz w:val="16"/>
          <w:szCs w:val="16"/>
        </w:rPr>
        <w:t>s</w:t>
      </w:r>
      <w:r>
        <w:rPr>
          <w:rFonts w:ascii="Arial" w:eastAsia="Arial" w:hAnsi="Arial" w:cs="Arial"/>
          <w:position w:val="4"/>
          <w:sz w:val="16"/>
          <w:szCs w:val="16"/>
        </w:rPr>
        <w:t>i</w:t>
      </w:r>
      <w:r>
        <w:rPr>
          <w:rFonts w:ascii="Arial" w:eastAsia="Arial" w:hAnsi="Arial" w:cs="Arial"/>
          <w:spacing w:val="1"/>
          <w:position w:val="4"/>
          <w:sz w:val="16"/>
          <w:szCs w:val="16"/>
        </w:rPr>
        <w:t>t</w:t>
      </w:r>
      <w:r>
        <w:rPr>
          <w:rFonts w:ascii="Arial" w:eastAsia="Arial" w:hAnsi="Arial" w:cs="Arial"/>
          <w:spacing w:val="-1"/>
          <w:position w:val="4"/>
          <w:sz w:val="16"/>
          <w:szCs w:val="16"/>
        </w:rPr>
        <w:t>uat</w:t>
      </w:r>
      <w:r>
        <w:rPr>
          <w:rFonts w:ascii="Arial" w:eastAsia="Arial" w:hAnsi="Arial" w:cs="Arial"/>
          <w:position w:val="4"/>
          <w:sz w:val="16"/>
          <w:szCs w:val="16"/>
        </w:rPr>
        <w:t>i</w:t>
      </w:r>
      <w:r>
        <w:rPr>
          <w:rFonts w:ascii="Arial" w:eastAsia="Arial" w:hAnsi="Arial" w:cs="Arial"/>
          <w:spacing w:val="-1"/>
          <w:position w:val="4"/>
          <w:sz w:val="16"/>
          <w:szCs w:val="16"/>
        </w:rPr>
        <w:t>ons</w:t>
      </w:r>
    </w:p>
    <w:p w:rsidR="00514D7B" w:rsidRDefault="007B3FBD">
      <w:pPr>
        <w:tabs>
          <w:tab w:val="left" w:pos="3740"/>
        </w:tabs>
        <w:spacing w:after="0" w:line="132" w:lineRule="exact"/>
        <w:ind w:left="3381" w:right="-20"/>
        <w:rPr>
          <w:rFonts w:ascii="Arial" w:eastAsia="Arial" w:hAnsi="Arial" w:cs="Arial"/>
          <w:sz w:val="16"/>
          <w:szCs w:val="16"/>
        </w:rPr>
      </w:pPr>
      <w:r>
        <w:rPr>
          <w:rFonts w:ascii="Times New Roman" w:eastAsia="Times New Roman" w:hAnsi="Times New Roman" w:cs="Times New Roman"/>
          <w:w w:val="132"/>
          <w:sz w:val="16"/>
          <w:szCs w:val="16"/>
        </w:rPr>
        <w:t>•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Arial" w:eastAsia="Arial" w:hAnsi="Arial" w:cs="Arial"/>
          <w:spacing w:val="-2"/>
          <w:sz w:val="16"/>
          <w:szCs w:val="16"/>
        </w:rPr>
        <w:t>M</w:t>
      </w:r>
      <w:r>
        <w:rPr>
          <w:rFonts w:ascii="Arial" w:eastAsia="Arial" w:hAnsi="Arial" w:cs="Arial"/>
          <w:spacing w:val="-1"/>
          <w:sz w:val="16"/>
          <w:szCs w:val="16"/>
        </w:rPr>
        <w:t>a</w:t>
      </w:r>
      <w:r>
        <w:rPr>
          <w:rFonts w:ascii="Arial" w:eastAsia="Arial" w:hAnsi="Arial" w:cs="Arial"/>
          <w:sz w:val="16"/>
          <w:szCs w:val="16"/>
        </w:rPr>
        <w:t>i</w:t>
      </w:r>
      <w:r>
        <w:rPr>
          <w:rFonts w:ascii="Arial" w:eastAsia="Arial" w:hAnsi="Arial" w:cs="Arial"/>
          <w:spacing w:val="-1"/>
          <w:sz w:val="16"/>
          <w:szCs w:val="16"/>
        </w:rPr>
        <w:t>n</w:t>
      </w:r>
      <w:r>
        <w:rPr>
          <w:rFonts w:ascii="Arial" w:eastAsia="Arial" w:hAnsi="Arial" w:cs="Arial"/>
          <w:spacing w:val="1"/>
          <w:sz w:val="16"/>
          <w:szCs w:val="16"/>
        </w:rPr>
        <w:t>t</w:t>
      </w:r>
      <w:r>
        <w:rPr>
          <w:rFonts w:ascii="Arial" w:eastAsia="Arial" w:hAnsi="Arial" w:cs="Arial"/>
          <w:spacing w:val="-1"/>
          <w:sz w:val="16"/>
          <w:szCs w:val="16"/>
        </w:rPr>
        <w:t>a</w:t>
      </w:r>
      <w:r>
        <w:rPr>
          <w:rFonts w:ascii="Arial" w:eastAsia="Arial" w:hAnsi="Arial" w:cs="Arial"/>
          <w:sz w:val="16"/>
          <w:szCs w:val="16"/>
        </w:rPr>
        <w:t>in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a</w:t>
      </w:r>
      <w:r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sz w:val="16"/>
          <w:szCs w:val="16"/>
        </w:rPr>
        <w:t>s</w:t>
      </w:r>
      <w:r>
        <w:rPr>
          <w:rFonts w:ascii="Arial" w:eastAsia="Arial" w:hAnsi="Arial" w:cs="Arial"/>
          <w:spacing w:val="-1"/>
          <w:sz w:val="16"/>
          <w:szCs w:val="16"/>
        </w:rPr>
        <w:t>a</w:t>
      </w:r>
      <w:r>
        <w:rPr>
          <w:rFonts w:ascii="Arial" w:eastAsia="Arial" w:hAnsi="Arial" w:cs="Arial"/>
          <w:spacing w:val="1"/>
          <w:sz w:val="16"/>
          <w:szCs w:val="16"/>
        </w:rPr>
        <w:t>f</w:t>
      </w:r>
      <w:r>
        <w:rPr>
          <w:rFonts w:ascii="Arial" w:eastAsia="Arial" w:hAnsi="Arial" w:cs="Arial"/>
          <w:sz w:val="16"/>
          <w:szCs w:val="16"/>
        </w:rPr>
        <w:t>e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pacing w:val="-3"/>
          <w:sz w:val="16"/>
          <w:szCs w:val="16"/>
        </w:rPr>
        <w:t>w</w:t>
      </w:r>
      <w:r>
        <w:rPr>
          <w:rFonts w:ascii="Arial" w:eastAsia="Arial" w:hAnsi="Arial" w:cs="Arial"/>
          <w:spacing w:val="-1"/>
          <w:sz w:val="16"/>
          <w:szCs w:val="16"/>
        </w:rPr>
        <w:t>a</w:t>
      </w:r>
      <w:r>
        <w:rPr>
          <w:rFonts w:ascii="Arial" w:eastAsia="Arial" w:hAnsi="Arial" w:cs="Arial"/>
          <w:spacing w:val="1"/>
          <w:sz w:val="16"/>
          <w:szCs w:val="16"/>
        </w:rPr>
        <w:t>t</w:t>
      </w:r>
      <w:r>
        <w:rPr>
          <w:rFonts w:ascii="Arial" w:eastAsia="Arial" w:hAnsi="Arial" w:cs="Arial"/>
          <w:spacing w:val="-1"/>
          <w:sz w:val="16"/>
          <w:szCs w:val="16"/>
        </w:rPr>
        <w:t>er</w:t>
      </w:r>
      <w:r>
        <w:rPr>
          <w:rFonts w:ascii="Arial" w:eastAsia="Arial" w:hAnsi="Arial" w:cs="Arial"/>
          <w:spacing w:val="-3"/>
          <w:sz w:val="16"/>
          <w:szCs w:val="16"/>
        </w:rPr>
        <w:t>w</w:t>
      </w:r>
      <w:r>
        <w:rPr>
          <w:rFonts w:ascii="Arial" w:eastAsia="Arial" w:hAnsi="Arial" w:cs="Arial"/>
          <w:spacing w:val="-1"/>
          <w:sz w:val="16"/>
          <w:szCs w:val="16"/>
        </w:rPr>
        <w:t>a</w:t>
      </w:r>
      <w:r>
        <w:rPr>
          <w:rFonts w:ascii="Arial" w:eastAsia="Arial" w:hAnsi="Arial" w:cs="Arial"/>
          <w:sz w:val="16"/>
          <w:szCs w:val="16"/>
        </w:rPr>
        <w:t xml:space="preserve">y </w:t>
      </w:r>
      <w:r>
        <w:rPr>
          <w:rFonts w:ascii="Arial" w:eastAsia="Arial" w:hAnsi="Arial" w:cs="Arial"/>
          <w:spacing w:val="1"/>
          <w:sz w:val="16"/>
          <w:szCs w:val="16"/>
        </w:rPr>
        <w:t>t</w:t>
      </w:r>
      <w:r>
        <w:rPr>
          <w:rFonts w:ascii="Arial" w:eastAsia="Arial" w:hAnsi="Arial" w:cs="Arial"/>
          <w:spacing w:val="-1"/>
          <w:sz w:val="16"/>
          <w:szCs w:val="16"/>
        </w:rPr>
        <w:t>hroug</w:t>
      </w:r>
      <w:r>
        <w:rPr>
          <w:rFonts w:ascii="Arial" w:eastAsia="Arial" w:hAnsi="Arial" w:cs="Arial"/>
          <w:spacing w:val="2"/>
          <w:sz w:val="16"/>
          <w:szCs w:val="16"/>
        </w:rPr>
        <w:t>h</w:t>
      </w:r>
      <w:r>
        <w:rPr>
          <w:rFonts w:ascii="Arial" w:eastAsia="Arial" w:hAnsi="Arial" w:cs="Arial"/>
          <w:spacing w:val="-1"/>
          <w:sz w:val="16"/>
          <w:szCs w:val="16"/>
        </w:rPr>
        <w:t>ou</w:t>
      </w:r>
      <w:r>
        <w:rPr>
          <w:rFonts w:ascii="Arial" w:eastAsia="Arial" w:hAnsi="Arial" w:cs="Arial"/>
          <w:sz w:val="16"/>
          <w:szCs w:val="16"/>
        </w:rPr>
        <w:t>t</w:t>
      </w:r>
      <w:r>
        <w:rPr>
          <w:rFonts w:ascii="Arial" w:eastAsia="Arial" w:hAnsi="Arial" w:cs="Arial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spacing w:val="-3"/>
          <w:sz w:val="16"/>
          <w:szCs w:val="16"/>
        </w:rPr>
        <w:t>e</w:t>
      </w:r>
      <w:r>
        <w:rPr>
          <w:rFonts w:ascii="Arial" w:eastAsia="Arial" w:hAnsi="Arial" w:cs="Arial"/>
          <w:spacing w:val="3"/>
          <w:sz w:val="16"/>
          <w:szCs w:val="16"/>
        </w:rPr>
        <w:t>m</w:t>
      </w:r>
      <w:r>
        <w:rPr>
          <w:rFonts w:ascii="Arial" w:eastAsia="Arial" w:hAnsi="Arial" w:cs="Arial"/>
          <w:spacing w:val="-1"/>
          <w:sz w:val="16"/>
          <w:szCs w:val="16"/>
        </w:rPr>
        <w:t>ergen</w:t>
      </w:r>
      <w:r>
        <w:rPr>
          <w:rFonts w:ascii="Arial" w:eastAsia="Arial" w:hAnsi="Arial" w:cs="Arial"/>
          <w:spacing w:val="1"/>
          <w:sz w:val="16"/>
          <w:szCs w:val="16"/>
        </w:rPr>
        <w:t>c</w:t>
      </w:r>
      <w:r>
        <w:rPr>
          <w:rFonts w:ascii="Arial" w:eastAsia="Arial" w:hAnsi="Arial" w:cs="Arial"/>
          <w:sz w:val="16"/>
          <w:szCs w:val="16"/>
        </w:rPr>
        <w:t>y</w:t>
      </w:r>
      <w:r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sz w:val="16"/>
          <w:szCs w:val="16"/>
        </w:rPr>
        <w:t>s</w:t>
      </w:r>
      <w:r>
        <w:rPr>
          <w:rFonts w:ascii="Arial" w:eastAsia="Arial" w:hAnsi="Arial" w:cs="Arial"/>
          <w:spacing w:val="-2"/>
          <w:sz w:val="16"/>
          <w:szCs w:val="16"/>
        </w:rPr>
        <w:t>i</w:t>
      </w:r>
      <w:r>
        <w:rPr>
          <w:rFonts w:ascii="Arial" w:eastAsia="Arial" w:hAnsi="Arial" w:cs="Arial"/>
          <w:spacing w:val="1"/>
          <w:sz w:val="16"/>
          <w:szCs w:val="16"/>
        </w:rPr>
        <w:t>t</w:t>
      </w:r>
      <w:r>
        <w:rPr>
          <w:rFonts w:ascii="Arial" w:eastAsia="Arial" w:hAnsi="Arial" w:cs="Arial"/>
          <w:spacing w:val="-1"/>
          <w:sz w:val="16"/>
          <w:szCs w:val="16"/>
        </w:rPr>
        <w:t>ua</w:t>
      </w:r>
      <w:r>
        <w:rPr>
          <w:rFonts w:ascii="Arial" w:eastAsia="Arial" w:hAnsi="Arial" w:cs="Arial"/>
          <w:spacing w:val="1"/>
          <w:sz w:val="16"/>
          <w:szCs w:val="16"/>
        </w:rPr>
        <w:t>t</w:t>
      </w:r>
      <w:r>
        <w:rPr>
          <w:rFonts w:ascii="Arial" w:eastAsia="Arial" w:hAnsi="Arial" w:cs="Arial"/>
          <w:sz w:val="16"/>
          <w:szCs w:val="16"/>
        </w:rPr>
        <w:t>i</w:t>
      </w:r>
      <w:r>
        <w:rPr>
          <w:rFonts w:ascii="Arial" w:eastAsia="Arial" w:hAnsi="Arial" w:cs="Arial"/>
          <w:spacing w:val="-1"/>
          <w:sz w:val="16"/>
          <w:szCs w:val="16"/>
        </w:rPr>
        <w:t>o</w:t>
      </w:r>
      <w:r>
        <w:rPr>
          <w:rFonts w:ascii="Arial" w:eastAsia="Arial" w:hAnsi="Arial" w:cs="Arial"/>
          <w:spacing w:val="-3"/>
          <w:sz w:val="16"/>
          <w:szCs w:val="16"/>
        </w:rPr>
        <w:t>n</w:t>
      </w:r>
      <w:r>
        <w:rPr>
          <w:rFonts w:ascii="Arial" w:eastAsia="Arial" w:hAnsi="Arial" w:cs="Arial"/>
          <w:sz w:val="16"/>
          <w:szCs w:val="16"/>
        </w:rPr>
        <w:t>s</w:t>
      </w:r>
    </w:p>
    <w:p w:rsidR="00514D7B" w:rsidRDefault="00514D7B">
      <w:pPr>
        <w:spacing w:before="1" w:after="0" w:line="180" w:lineRule="exact"/>
        <w:rPr>
          <w:sz w:val="18"/>
          <w:szCs w:val="18"/>
        </w:rPr>
      </w:pPr>
    </w:p>
    <w:p w:rsidR="00514D7B" w:rsidRDefault="00514D7B">
      <w:pPr>
        <w:spacing w:after="0"/>
        <w:sectPr w:rsidR="00514D7B">
          <w:type w:val="continuous"/>
          <w:pgSz w:w="11920" w:h="16860"/>
          <w:pgMar w:top="1220" w:right="1000" w:bottom="940" w:left="980" w:header="720" w:footer="720" w:gutter="0"/>
          <w:cols w:space="720"/>
        </w:sectPr>
      </w:pPr>
    </w:p>
    <w:p w:rsidR="00514D7B" w:rsidRDefault="007B3FBD">
      <w:pPr>
        <w:spacing w:before="88" w:after="0" w:line="240" w:lineRule="auto"/>
        <w:ind w:left="153" w:right="-7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1"/>
          <w:sz w:val="20"/>
          <w:szCs w:val="20"/>
        </w:rPr>
        <w:lastRenderedPageBreak/>
        <w:t>Lo</w:t>
      </w:r>
      <w:r>
        <w:rPr>
          <w:rFonts w:ascii="Arial" w:eastAsia="Arial" w:hAnsi="Arial" w:cs="Arial"/>
          <w:b/>
          <w:bCs/>
          <w:sz w:val="20"/>
          <w:szCs w:val="20"/>
        </w:rPr>
        <w:t>cal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ont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nu</w:t>
      </w:r>
      <w:r>
        <w:rPr>
          <w:rFonts w:ascii="Arial" w:eastAsia="Arial" w:hAnsi="Arial" w:cs="Arial"/>
          <w:b/>
          <w:bCs/>
          <w:sz w:val="20"/>
          <w:szCs w:val="20"/>
        </w:rPr>
        <w:t>al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of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ss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on</w:t>
      </w:r>
      <w:r>
        <w:rPr>
          <w:rFonts w:ascii="Arial" w:eastAsia="Arial" w:hAnsi="Arial" w:cs="Arial"/>
          <w:b/>
          <w:bCs/>
          <w:sz w:val="20"/>
          <w:szCs w:val="20"/>
        </w:rPr>
        <w:t>al</w:t>
      </w:r>
    </w:p>
    <w:p w:rsidR="00514D7B" w:rsidRDefault="007B3FBD">
      <w:pPr>
        <w:spacing w:after="0" w:line="225" w:lineRule="exact"/>
        <w:ind w:left="153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position w:val="-1"/>
          <w:sz w:val="20"/>
          <w:szCs w:val="20"/>
        </w:rPr>
        <w:t>De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v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el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opm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8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5"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v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ies</w:t>
      </w:r>
    </w:p>
    <w:p w:rsidR="00514D7B" w:rsidRDefault="007B3FBD">
      <w:pPr>
        <w:tabs>
          <w:tab w:val="left" w:pos="360"/>
        </w:tabs>
        <w:spacing w:before="42" w:after="0" w:line="240" w:lineRule="auto"/>
        <w:ind w:right="-20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Times New Roman" w:eastAsia="Times New Roman" w:hAnsi="Times New Roman" w:cs="Times New Roman"/>
          <w:w w:val="132"/>
          <w:sz w:val="16"/>
          <w:szCs w:val="16"/>
        </w:rPr>
        <w:lastRenderedPageBreak/>
        <w:t>•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Arial" w:eastAsia="Arial" w:hAnsi="Arial" w:cs="Arial"/>
          <w:spacing w:val="-1"/>
          <w:sz w:val="16"/>
          <w:szCs w:val="16"/>
        </w:rPr>
        <w:t>Under</w:t>
      </w:r>
      <w:r>
        <w:rPr>
          <w:rFonts w:ascii="Arial" w:eastAsia="Arial" w:hAnsi="Arial" w:cs="Arial"/>
          <w:spacing w:val="1"/>
          <w:sz w:val="16"/>
          <w:szCs w:val="16"/>
        </w:rPr>
        <w:t>t</w:t>
      </w:r>
      <w:r>
        <w:rPr>
          <w:rFonts w:ascii="Arial" w:eastAsia="Arial" w:hAnsi="Arial" w:cs="Arial"/>
          <w:spacing w:val="-1"/>
          <w:sz w:val="16"/>
          <w:szCs w:val="16"/>
        </w:rPr>
        <w:t>a</w:t>
      </w:r>
      <w:r>
        <w:rPr>
          <w:rFonts w:ascii="Arial" w:eastAsia="Arial" w:hAnsi="Arial" w:cs="Arial"/>
          <w:spacing w:val="1"/>
          <w:sz w:val="16"/>
          <w:szCs w:val="16"/>
        </w:rPr>
        <w:t>k</w:t>
      </w:r>
      <w:r>
        <w:rPr>
          <w:rFonts w:ascii="Arial" w:eastAsia="Arial" w:hAnsi="Arial" w:cs="Arial"/>
          <w:sz w:val="16"/>
          <w:szCs w:val="16"/>
        </w:rPr>
        <w:t>e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16"/>
          <w:szCs w:val="16"/>
        </w:rPr>
        <w:t>v</w:t>
      </w:r>
      <w:r>
        <w:rPr>
          <w:rFonts w:ascii="Arial" w:eastAsia="Arial" w:hAnsi="Arial" w:cs="Arial"/>
          <w:sz w:val="16"/>
          <w:szCs w:val="16"/>
        </w:rPr>
        <w:t>i</w:t>
      </w:r>
      <w:r>
        <w:rPr>
          <w:rFonts w:ascii="Arial" w:eastAsia="Arial" w:hAnsi="Arial" w:cs="Arial"/>
          <w:spacing w:val="-1"/>
          <w:sz w:val="16"/>
          <w:szCs w:val="16"/>
        </w:rPr>
        <w:t>s</w:t>
      </w:r>
      <w:r>
        <w:rPr>
          <w:rFonts w:ascii="Arial" w:eastAsia="Arial" w:hAnsi="Arial" w:cs="Arial"/>
          <w:sz w:val="16"/>
          <w:szCs w:val="16"/>
        </w:rPr>
        <w:t>i</w:t>
      </w:r>
      <w:r>
        <w:rPr>
          <w:rFonts w:ascii="Arial" w:eastAsia="Arial" w:hAnsi="Arial" w:cs="Arial"/>
          <w:spacing w:val="-1"/>
          <w:sz w:val="16"/>
          <w:szCs w:val="16"/>
        </w:rPr>
        <w:t>t</w:t>
      </w:r>
      <w:r>
        <w:rPr>
          <w:rFonts w:ascii="Arial" w:eastAsia="Arial" w:hAnsi="Arial" w:cs="Arial"/>
          <w:sz w:val="16"/>
          <w:szCs w:val="16"/>
        </w:rPr>
        <w:t xml:space="preserve">s </w:t>
      </w:r>
      <w:r>
        <w:rPr>
          <w:rFonts w:ascii="Arial" w:eastAsia="Arial" w:hAnsi="Arial" w:cs="Arial"/>
          <w:spacing w:val="1"/>
          <w:sz w:val="16"/>
          <w:szCs w:val="16"/>
        </w:rPr>
        <w:t>t</w:t>
      </w:r>
      <w:r>
        <w:rPr>
          <w:rFonts w:ascii="Arial" w:eastAsia="Arial" w:hAnsi="Arial" w:cs="Arial"/>
          <w:sz w:val="16"/>
          <w:szCs w:val="16"/>
        </w:rPr>
        <w:t>o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16"/>
          <w:szCs w:val="16"/>
        </w:rPr>
        <w:t>a</w:t>
      </w:r>
      <w:r>
        <w:rPr>
          <w:rFonts w:ascii="Arial" w:eastAsia="Arial" w:hAnsi="Arial" w:cs="Arial"/>
          <w:sz w:val="16"/>
          <w:szCs w:val="16"/>
        </w:rPr>
        <w:t>l</w:t>
      </w:r>
      <w:r>
        <w:rPr>
          <w:rFonts w:ascii="Arial" w:eastAsia="Arial" w:hAnsi="Arial" w:cs="Arial"/>
          <w:spacing w:val="-2"/>
          <w:sz w:val="16"/>
          <w:szCs w:val="16"/>
        </w:rPr>
        <w:t>l</w:t>
      </w:r>
      <w:r>
        <w:rPr>
          <w:rFonts w:ascii="Arial" w:eastAsia="Arial" w:hAnsi="Arial" w:cs="Arial"/>
          <w:sz w:val="16"/>
          <w:szCs w:val="16"/>
        </w:rPr>
        <w:t>i</w:t>
      </w:r>
      <w:r>
        <w:rPr>
          <w:rFonts w:ascii="Arial" w:eastAsia="Arial" w:hAnsi="Arial" w:cs="Arial"/>
          <w:spacing w:val="-1"/>
          <w:sz w:val="16"/>
          <w:szCs w:val="16"/>
        </w:rPr>
        <w:t>e</w:t>
      </w:r>
      <w:r>
        <w:rPr>
          <w:rFonts w:ascii="Arial" w:eastAsia="Arial" w:hAnsi="Arial" w:cs="Arial"/>
          <w:sz w:val="16"/>
          <w:szCs w:val="16"/>
        </w:rPr>
        <w:t>d</w:t>
      </w:r>
      <w:r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sz w:val="16"/>
          <w:szCs w:val="16"/>
        </w:rPr>
        <w:t>s</w:t>
      </w:r>
      <w:r>
        <w:rPr>
          <w:rFonts w:ascii="Arial" w:eastAsia="Arial" w:hAnsi="Arial" w:cs="Arial"/>
          <w:spacing w:val="-1"/>
          <w:sz w:val="16"/>
          <w:szCs w:val="16"/>
        </w:rPr>
        <w:t>erv</w:t>
      </w:r>
      <w:r>
        <w:rPr>
          <w:rFonts w:ascii="Arial" w:eastAsia="Arial" w:hAnsi="Arial" w:cs="Arial"/>
          <w:sz w:val="16"/>
          <w:szCs w:val="16"/>
        </w:rPr>
        <w:t>i</w:t>
      </w:r>
      <w:r>
        <w:rPr>
          <w:rFonts w:ascii="Arial" w:eastAsia="Arial" w:hAnsi="Arial" w:cs="Arial"/>
          <w:spacing w:val="1"/>
          <w:sz w:val="16"/>
          <w:szCs w:val="16"/>
        </w:rPr>
        <w:t>c</w:t>
      </w:r>
      <w:r>
        <w:rPr>
          <w:rFonts w:ascii="Arial" w:eastAsia="Arial" w:hAnsi="Arial" w:cs="Arial"/>
          <w:spacing w:val="-1"/>
          <w:sz w:val="16"/>
          <w:szCs w:val="16"/>
        </w:rPr>
        <w:t>es</w:t>
      </w:r>
      <w:r>
        <w:rPr>
          <w:rFonts w:ascii="Arial" w:eastAsia="Arial" w:hAnsi="Arial" w:cs="Arial"/>
          <w:sz w:val="16"/>
          <w:szCs w:val="16"/>
        </w:rPr>
        <w:t xml:space="preserve">, </w:t>
      </w:r>
      <w:r>
        <w:rPr>
          <w:rFonts w:ascii="Arial" w:eastAsia="Arial" w:hAnsi="Arial" w:cs="Arial"/>
          <w:spacing w:val="-1"/>
          <w:sz w:val="16"/>
          <w:szCs w:val="16"/>
        </w:rPr>
        <w:t>an</w:t>
      </w:r>
      <w:r>
        <w:rPr>
          <w:rFonts w:ascii="Arial" w:eastAsia="Arial" w:hAnsi="Arial" w:cs="Arial"/>
          <w:sz w:val="16"/>
          <w:szCs w:val="16"/>
        </w:rPr>
        <w:t>d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16"/>
          <w:szCs w:val="16"/>
        </w:rPr>
        <w:t>o</w:t>
      </w:r>
      <w:r>
        <w:rPr>
          <w:rFonts w:ascii="Arial" w:eastAsia="Arial" w:hAnsi="Arial" w:cs="Arial"/>
          <w:spacing w:val="1"/>
          <w:sz w:val="16"/>
          <w:szCs w:val="16"/>
        </w:rPr>
        <w:t>t</w:t>
      </w:r>
      <w:r>
        <w:rPr>
          <w:rFonts w:ascii="Arial" w:eastAsia="Arial" w:hAnsi="Arial" w:cs="Arial"/>
          <w:spacing w:val="-1"/>
          <w:sz w:val="16"/>
          <w:szCs w:val="16"/>
        </w:rPr>
        <w:t>he</w:t>
      </w:r>
      <w:r>
        <w:rPr>
          <w:rFonts w:ascii="Arial" w:eastAsia="Arial" w:hAnsi="Arial" w:cs="Arial"/>
          <w:sz w:val="16"/>
          <w:szCs w:val="16"/>
        </w:rPr>
        <w:t xml:space="preserve">r </w:t>
      </w:r>
      <w:r>
        <w:rPr>
          <w:rFonts w:ascii="Arial" w:eastAsia="Arial" w:hAnsi="Arial" w:cs="Arial"/>
          <w:spacing w:val="-1"/>
          <w:sz w:val="16"/>
          <w:szCs w:val="16"/>
        </w:rPr>
        <w:t>s</w:t>
      </w:r>
      <w:r>
        <w:rPr>
          <w:rFonts w:ascii="Arial" w:eastAsia="Arial" w:hAnsi="Arial" w:cs="Arial"/>
          <w:spacing w:val="1"/>
          <w:sz w:val="16"/>
          <w:szCs w:val="16"/>
        </w:rPr>
        <w:t>t</w:t>
      </w:r>
      <w:r>
        <w:rPr>
          <w:rFonts w:ascii="Arial" w:eastAsia="Arial" w:hAnsi="Arial" w:cs="Arial"/>
          <w:spacing w:val="-1"/>
          <w:sz w:val="16"/>
          <w:szCs w:val="16"/>
        </w:rPr>
        <w:t>a</w:t>
      </w:r>
      <w:r>
        <w:rPr>
          <w:rFonts w:ascii="Arial" w:eastAsia="Arial" w:hAnsi="Arial" w:cs="Arial"/>
          <w:spacing w:val="1"/>
          <w:sz w:val="16"/>
          <w:szCs w:val="16"/>
        </w:rPr>
        <w:t>k</w:t>
      </w:r>
      <w:r>
        <w:rPr>
          <w:rFonts w:ascii="Arial" w:eastAsia="Arial" w:hAnsi="Arial" w:cs="Arial"/>
          <w:spacing w:val="-1"/>
          <w:sz w:val="16"/>
          <w:szCs w:val="16"/>
        </w:rPr>
        <w:t>eho</w:t>
      </w:r>
      <w:r>
        <w:rPr>
          <w:rFonts w:ascii="Arial" w:eastAsia="Arial" w:hAnsi="Arial" w:cs="Arial"/>
          <w:sz w:val="16"/>
          <w:szCs w:val="16"/>
        </w:rPr>
        <w:t>l</w:t>
      </w:r>
      <w:r>
        <w:rPr>
          <w:rFonts w:ascii="Arial" w:eastAsia="Arial" w:hAnsi="Arial" w:cs="Arial"/>
          <w:spacing w:val="-1"/>
          <w:sz w:val="16"/>
          <w:szCs w:val="16"/>
        </w:rPr>
        <w:t>de</w:t>
      </w:r>
      <w:r>
        <w:rPr>
          <w:rFonts w:ascii="Arial" w:eastAsia="Arial" w:hAnsi="Arial" w:cs="Arial"/>
          <w:spacing w:val="-3"/>
          <w:sz w:val="16"/>
          <w:szCs w:val="16"/>
        </w:rPr>
        <w:t>r</w:t>
      </w:r>
      <w:r>
        <w:rPr>
          <w:rFonts w:ascii="Arial" w:eastAsia="Arial" w:hAnsi="Arial" w:cs="Arial"/>
          <w:sz w:val="16"/>
          <w:szCs w:val="16"/>
        </w:rPr>
        <w:t>s</w:t>
      </w:r>
    </w:p>
    <w:p w:rsidR="00514D7B" w:rsidRDefault="007B3FBD">
      <w:pPr>
        <w:tabs>
          <w:tab w:val="left" w:pos="360"/>
        </w:tabs>
        <w:spacing w:before="9" w:after="0" w:line="240" w:lineRule="auto"/>
        <w:ind w:right="-20"/>
        <w:rPr>
          <w:rFonts w:ascii="Arial" w:eastAsia="Arial" w:hAnsi="Arial" w:cs="Arial"/>
          <w:sz w:val="16"/>
          <w:szCs w:val="16"/>
        </w:rPr>
      </w:pPr>
      <w:r>
        <w:rPr>
          <w:rFonts w:ascii="Times New Roman" w:eastAsia="Times New Roman" w:hAnsi="Times New Roman" w:cs="Times New Roman"/>
          <w:w w:val="132"/>
          <w:sz w:val="16"/>
          <w:szCs w:val="16"/>
        </w:rPr>
        <w:t>•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proofErr w:type="gramStart"/>
      <w:r>
        <w:rPr>
          <w:rFonts w:ascii="Arial" w:eastAsia="Arial" w:hAnsi="Arial" w:cs="Arial"/>
          <w:spacing w:val="1"/>
          <w:sz w:val="16"/>
          <w:szCs w:val="16"/>
        </w:rPr>
        <w:t>s</w:t>
      </w:r>
      <w:r>
        <w:rPr>
          <w:rFonts w:ascii="Arial" w:eastAsia="Arial" w:hAnsi="Arial" w:cs="Arial"/>
          <w:spacing w:val="-1"/>
          <w:sz w:val="16"/>
          <w:szCs w:val="16"/>
        </w:rPr>
        <w:t>h</w:t>
      </w:r>
      <w:r>
        <w:rPr>
          <w:rFonts w:ascii="Arial" w:eastAsia="Arial" w:hAnsi="Arial" w:cs="Arial"/>
          <w:sz w:val="16"/>
          <w:szCs w:val="16"/>
        </w:rPr>
        <w:t>ip</w:t>
      </w:r>
      <w:proofErr w:type="gramEnd"/>
      <w:r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sz w:val="16"/>
          <w:szCs w:val="16"/>
        </w:rPr>
        <w:t>t</w:t>
      </w:r>
      <w:r>
        <w:rPr>
          <w:rFonts w:ascii="Arial" w:eastAsia="Arial" w:hAnsi="Arial" w:cs="Arial"/>
          <w:spacing w:val="-1"/>
          <w:sz w:val="16"/>
          <w:szCs w:val="16"/>
        </w:rPr>
        <w:t>r</w:t>
      </w:r>
      <w:r>
        <w:rPr>
          <w:rFonts w:ascii="Arial" w:eastAsia="Arial" w:hAnsi="Arial" w:cs="Arial"/>
          <w:sz w:val="16"/>
          <w:szCs w:val="16"/>
        </w:rPr>
        <w:t>i</w:t>
      </w:r>
      <w:r>
        <w:rPr>
          <w:rFonts w:ascii="Arial" w:eastAsia="Arial" w:hAnsi="Arial" w:cs="Arial"/>
          <w:spacing w:val="-1"/>
          <w:sz w:val="16"/>
          <w:szCs w:val="16"/>
        </w:rPr>
        <w:t>p</w:t>
      </w:r>
      <w:r>
        <w:rPr>
          <w:rFonts w:ascii="Arial" w:eastAsia="Arial" w:hAnsi="Arial" w:cs="Arial"/>
          <w:sz w:val="16"/>
          <w:szCs w:val="16"/>
        </w:rPr>
        <w:t xml:space="preserve">s </w:t>
      </w:r>
      <w:r>
        <w:rPr>
          <w:rFonts w:ascii="Arial" w:eastAsia="Arial" w:hAnsi="Arial" w:cs="Arial"/>
          <w:spacing w:val="-3"/>
          <w:sz w:val="16"/>
          <w:szCs w:val="16"/>
        </w:rPr>
        <w:t>w</w:t>
      </w:r>
      <w:r>
        <w:rPr>
          <w:rFonts w:ascii="Arial" w:eastAsia="Arial" w:hAnsi="Arial" w:cs="Arial"/>
          <w:sz w:val="16"/>
          <w:szCs w:val="16"/>
        </w:rPr>
        <w:t>i</w:t>
      </w:r>
      <w:r>
        <w:rPr>
          <w:rFonts w:ascii="Arial" w:eastAsia="Arial" w:hAnsi="Arial" w:cs="Arial"/>
          <w:spacing w:val="1"/>
          <w:sz w:val="16"/>
          <w:szCs w:val="16"/>
        </w:rPr>
        <w:t>t</w:t>
      </w:r>
      <w:r>
        <w:rPr>
          <w:rFonts w:ascii="Arial" w:eastAsia="Arial" w:hAnsi="Arial" w:cs="Arial"/>
          <w:sz w:val="16"/>
          <w:szCs w:val="16"/>
        </w:rPr>
        <w:t>h</w:t>
      </w:r>
      <w:r>
        <w:rPr>
          <w:rFonts w:ascii="Arial" w:eastAsia="Arial" w:hAnsi="Arial" w:cs="Arial"/>
          <w:spacing w:val="1"/>
          <w:sz w:val="16"/>
          <w:szCs w:val="16"/>
        </w:rPr>
        <w:t xml:space="preserve"> P</w:t>
      </w:r>
      <w:r>
        <w:rPr>
          <w:rFonts w:ascii="Arial" w:eastAsia="Arial" w:hAnsi="Arial" w:cs="Arial"/>
          <w:spacing w:val="-2"/>
          <w:sz w:val="16"/>
          <w:szCs w:val="16"/>
        </w:rPr>
        <w:t>i</w:t>
      </w:r>
      <w:r>
        <w:rPr>
          <w:rFonts w:ascii="Arial" w:eastAsia="Arial" w:hAnsi="Arial" w:cs="Arial"/>
          <w:sz w:val="16"/>
          <w:szCs w:val="16"/>
        </w:rPr>
        <w:t>l</w:t>
      </w:r>
      <w:r>
        <w:rPr>
          <w:rFonts w:ascii="Arial" w:eastAsia="Arial" w:hAnsi="Arial" w:cs="Arial"/>
          <w:spacing w:val="-1"/>
          <w:sz w:val="16"/>
          <w:szCs w:val="16"/>
        </w:rPr>
        <w:t>ot</w:t>
      </w:r>
      <w:r>
        <w:rPr>
          <w:rFonts w:ascii="Arial" w:eastAsia="Arial" w:hAnsi="Arial" w:cs="Arial"/>
          <w:spacing w:val="1"/>
          <w:sz w:val="16"/>
          <w:szCs w:val="16"/>
        </w:rPr>
        <w:t>s</w:t>
      </w:r>
      <w:r>
        <w:rPr>
          <w:rFonts w:ascii="Arial" w:eastAsia="Arial" w:hAnsi="Arial" w:cs="Arial"/>
          <w:sz w:val="16"/>
          <w:szCs w:val="16"/>
        </w:rPr>
        <w:t xml:space="preserve">, </w:t>
      </w:r>
      <w:r>
        <w:rPr>
          <w:rFonts w:ascii="Arial" w:eastAsia="Arial" w:hAnsi="Arial" w:cs="Arial"/>
          <w:spacing w:val="-2"/>
          <w:sz w:val="16"/>
          <w:szCs w:val="16"/>
        </w:rPr>
        <w:t>P</w:t>
      </w:r>
      <w:r>
        <w:rPr>
          <w:rFonts w:ascii="Arial" w:eastAsia="Arial" w:hAnsi="Arial" w:cs="Arial"/>
          <w:spacing w:val="1"/>
          <w:sz w:val="16"/>
          <w:szCs w:val="16"/>
        </w:rPr>
        <w:t>E</w:t>
      </w:r>
      <w:r>
        <w:rPr>
          <w:rFonts w:ascii="Arial" w:eastAsia="Arial" w:hAnsi="Arial" w:cs="Arial"/>
          <w:sz w:val="16"/>
          <w:szCs w:val="16"/>
        </w:rPr>
        <w:t xml:space="preserve">C </w:t>
      </w:r>
      <w:r>
        <w:rPr>
          <w:rFonts w:ascii="Arial" w:eastAsia="Arial" w:hAnsi="Arial" w:cs="Arial"/>
          <w:spacing w:val="-1"/>
          <w:sz w:val="16"/>
          <w:szCs w:val="16"/>
        </w:rPr>
        <w:t>ho</w:t>
      </w:r>
      <w:r>
        <w:rPr>
          <w:rFonts w:ascii="Arial" w:eastAsia="Arial" w:hAnsi="Arial" w:cs="Arial"/>
          <w:sz w:val="16"/>
          <w:szCs w:val="16"/>
        </w:rPr>
        <w:t>l</w:t>
      </w:r>
      <w:r>
        <w:rPr>
          <w:rFonts w:ascii="Arial" w:eastAsia="Arial" w:hAnsi="Arial" w:cs="Arial"/>
          <w:spacing w:val="-1"/>
          <w:sz w:val="16"/>
          <w:szCs w:val="16"/>
        </w:rPr>
        <w:t>der</w:t>
      </w:r>
      <w:r>
        <w:rPr>
          <w:rFonts w:ascii="Arial" w:eastAsia="Arial" w:hAnsi="Arial" w:cs="Arial"/>
          <w:sz w:val="16"/>
          <w:szCs w:val="16"/>
        </w:rPr>
        <w:t>s</w:t>
      </w:r>
      <w:r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16"/>
          <w:szCs w:val="16"/>
        </w:rPr>
        <w:t>o</w:t>
      </w:r>
      <w:r>
        <w:rPr>
          <w:rFonts w:ascii="Arial" w:eastAsia="Arial" w:hAnsi="Arial" w:cs="Arial"/>
          <w:sz w:val="16"/>
          <w:szCs w:val="16"/>
        </w:rPr>
        <w:t xml:space="preserve">r </w:t>
      </w:r>
      <w:r>
        <w:rPr>
          <w:rFonts w:ascii="Arial" w:eastAsia="Arial" w:hAnsi="Arial" w:cs="Arial"/>
          <w:spacing w:val="-1"/>
          <w:sz w:val="16"/>
          <w:szCs w:val="16"/>
        </w:rPr>
        <w:t>ve</w:t>
      </w:r>
      <w:r>
        <w:rPr>
          <w:rFonts w:ascii="Arial" w:eastAsia="Arial" w:hAnsi="Arial" w:cs="Arial"/>
          <w:spacing w:val="1"/>
          <w:sz w:val="16"/>
          <w:szCs w:val="16"/>
        </w:rPr>
        <w:t>ss</w:t>
      </w:r>
      <w:r>
        <w:rPr>
          <w:rFonts w:ascii="Arial" w:eastAsia="Arial" w:hAnsi="Arial" w:cs="Arial"/>
          <w:spacing w:val="-1"/>
          <w:sz w:val="16"/>
          <w:szCs w:val="16"/>
        </w:rPr>
        <w:t>e</w:t>
      </w:r>
      <w:r>
        <w:rPr>
          <w:rFonts w:ascii="Arial" w:eastAsia="Arial" w:hAnsi="Arial" w:cs="Arial"/>
          <w:sz w:val="16"/>
          <w:szCs w:val="16"/>
        </w:rPr>
        <w:t>l</w:t>
      </w:r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spacing w:val="-2"/>
          <w:sz w:val="16"/>
          <w:szCs w:val="16"/>
        </w:rPr>
        <w:t>M</w:t>
      </w:r>
      <w:r>
        <w:rPr>
          <w:rFonts w:ascii="Arial" w:eastAsia="Arial" w:hAnsi="Arial" w:cs="Arial"/>
          <w:spacing w:val="-1"/>
          <w:sz w:val="16"/>
          <w:szCs w:val="16"/>
        </w:rPr>
        <w:t>a</w:t>
      </w:r>
      <w:r>
        <w:rPr>
          <w:rFonts w:ascii="Arial" w:eastAsia="Arial" w:hAnsi="Arial" w:cs="Arial"/>
          <w:spacing w:val="1"/>
          <w:sz w:val="16"/>
          <w:szCs w:val="16"/>
        </w:rPr>
        <w:t>st</w:t>
      </w:r>
      <w:r>
        <w:rPr>
          <w:rFonts w:ascii="Arial" w:eastAsia="Arial" w:hAnsi="Arial" w:cs="Arial"/>
          <w:spacing w:val="-1"/>
          <w:sz w:val="16"/>
          <w:szCs w:val="16"/>
        </w:rPr>
        <w:t>e</w:t>
      </w:r>
      <w:r>
        <w:rPr>
          <w:rFonts w:ascii="Arial" w:eastAsia="Arial" w:hAnsi="Arial" w:cs="Arial"/>
          <w:spacing w:val="-3"/>
          <w:sz w:val="16"/>
          <w:szCs w:val="16"/>
        </w:rPr>
        <w:t>r</w:t>
      </w:r>
      <w:r>
        <w:rPr>
          <w:rFonts w:ascii="Arial" w:eastAsia="Arial" w:hAnsi="Arial" w:cs="Arial"/>
          <w:sz w:val="16"/>
          <w:szCs w:val="16"/>
        </w:rPr>
        <w:t>s</w:t>
      </w:r>
    </w:p>
    <w:p w:rsidR="00514D7B" w:rsidRDefault="00514D7B">
      <w:pPr>
        <w:spacing w:after="0"/>
        <w:sectPr w:rsidR="00514D7B">
          <w:type w:val="continuous"/>
          <w:pgSz w:w="11920" w:h="16860"/>
          <w:pgMar w:top="1220" w:right="1000" w:bottom="940" w:left="980" w:header="720" w:footer="720" w:gutter="0"/>
          <w:cols w:num="2" w:space="720" w:equalWidth="0">
            <w:col w:w="2907" w:space="473"/>
            <w:col w:w="6560"/>
          </w:cols>
        </w:sectPr>
      </w:pPr>
    </w:p>
    <w:p w:rsidR="00514D7B" w:rsidRDefault="00CE1EAD">
      <w:pPr>
        <w:spacing w:after="0" w:line="200" w:lineRule="exact"/>
        <w:rPr>
          <w:sz w:val="20"/>
          <w:szCs w:val="20"/>
        </w:rPr>
      </w:pPr>
      <w:r>
        <w:lastRenderedPageBreak/>
        <w:pict>
          <v:group id="_x0000_s1429" style="position:absolute;margin-left:50.15pt;margin-top:86.95pt;width:480.25pt;height:537.2pt;z-index:-251666944;mso-position-horizontal-relative:page;mso-position-vertical-relative:page" coordorigin="1003,1739" coordsize="9605,10744">
            <v:group id="_x0000_s1492" style="position:absolute;left:1866;top:9693;width:2785;height:2780" coordorigin="1866,9693" coordsize="2785,2780">
              <v:shape id="_x0000_s1499" style="position:absolute;left:1866;top:9693;width:2785;height:2780" coordorigin="1866,9693" coordsize="2785,2780" path="m3338,9853r-1051,l2269,9873r-54,60l2197,9933r-315,320l1873,10273r-5,20l1866,10313r2,20l1874,10353r7,20l1891,10393r13,l1920,10413r18,20l3922,12413r16,20l3955,12453r17,l3989,12473r108,l4388,12173r17,-20l4422,12133r16,-20l4454,12093r-488,l3708,11853r-344,-360l3192,11333r-86,-100l2935,11073r-86,-100l2678,10813r-86,-100l2422,10553r-86,-100l2251,10373r184,-180l2468,10153r17,l2518,10113r17,l2552,10093r18,l2587,10073r17,l2622,10053r36,l2676,10033r74,l2768,10013r810,l3529,9973r-24,l3409,9893r-24,l3338,9853e" fillcolor="#c1c1c1" stroked="f">
                <v:path arrowok="t"/>
              </v:shape>
              <v:shape id="_x0000_s1498" style="position:absolute;left:1866;top:9693;width:2785;height:2780" coordorigin="1866,9693" coordsize="2785,2780" path="m3578,10013r-679,l2919,10033r82,l3022,10053r44,l3083,10073r35,l3136,10093r35,l3189,10113r17,l3224,10133r18,l3260,10153r18,l3296,10173r18,l3332,10193r18,l3368,10213r18,l3423,10253r18,l3478,10293r18,l3550,10353r19,l3623,10413r18,l3749,10533r18,l3789,10573r22,20l3833,10613r61,60l3952,10733r53,60l4054,10853r45,60l4140,10973r38,60l4211,11093r30,60l4266,11213r8,20l4281,11233r20,60l4312,11333r6,20l4331,11413r6,60l4338,11513r,20l4332,11593r-11,60l4316,11673r-6,l4303,11693r-24,60l4259,11793r-11,l4237,11813r-13,20l4211,11853r-14,20l4182,11893r-16,l4150,11913r-184,180l4454,12093r15,-20l4483,12073r40,-60l4557,11953r29,-60l4609,11833r18,-60l4640,11713r8,-60l4651,11593r,-20l4651,11553r-2,-20l4648,11513r-3,-20l4642,11453r-12,-60l4613,11333r-7,-40l4582,11233r-19,-40l4553,11153r-11,-20l4531,11113r-12,-20l4506,11053r-13,-20l4480,11013r-15,-20l4450,10953r-15,-20l4419,10913r-17,-20l4385,10853r-18,-20l4349,10813r-19,-40l4311,10753r-20,-20l4270,10693r-21,-20l4227,10653r-23,-40l4181,10593r-23,-40l4134,10533r-25,-20l4083,10473r-26,-20l4031,10413r-28,-20l3976,10373r-29,-40l3873,10273r-25,-40l3578,10013e" fillcolor="#c1c1c1" stroked="f">
                <v:path arrowok="t"/>
              </v:shape>
              <v:shape id="_x0000_s1497" style="position:absolute;left:1866;top:9693;width:2785;height:2780" coordorigin="1866,9693" coordsize="2785,2780" path="m3174,9773r-776,l2361,9813r-19,l2305,9853r1009,l3291,9833r-24,l3221,9793r-24,l3174,9773e" fillcolor="#c1c1c1" stroked="f">
                <v:path arrowok="t"/>
              </v:shape>
              <v:shape id="_x0000_s1496" style="position:absolute;left:1866;top:9693;width:2785;height:2780" coordorigin="1866,9693" coordsize="2785,2780" path="m3105,9753r-669,l2417,9773r711,l3105,9753e" fillcolor="#c1c1c1" stroked="f">
                <v:path arrowok="t"/>
              </v:shape>
              <v:shape id="_x0000_s1495" style="position:absolute;left:1866;top:9693;width:2785;height:2780" coordorigin="1866,9693" coordsize="2785,2780" path="m3060,9733r-566,l2475,9753r607,l3060,9733e" fillcolor="#c1c1c1" stroked="f">
                <v:path arrowok="t"/>
              </v:shape>
              <v:shape id="_x0000_s1494" style="position:absolute;left:1866;top:9693;width:2785;height:2780" coordorigin="1866,9693" coordsize="2785,2780" path="m2992,9713r-440,l2533,9733r482,l2992,9713e" fillcolor="#c1c1c1" stroked="f">
                <v:path arrowok="t"/>
              </v:shape>
              <v:shape id="_x0000_s1493" style="position:absolute;left:1866;top:9693;width:2785;height:2780" coordorigin="1866,9693" coordsize="2785,2780" path="m2904,9693r-272,l2612,9713r314,l2904,9693e" fillcolor="#c1c1c1" stroked="f">
                <v:path arrowok="t"/>
              </v:shape>
            </v:group>
            <v:group id="_x0000_s1479" style="position:absolute;left:3204;top:8424;width:3060;height:2740" coordorigin="3204,8424" coordsize="3060,2740">
              <v:shape id="_x0000_s1491" style="position:absolute;left:3204;top:8424;width:3060;height:2740" coordorigin="3204,8424" coordsize="3060,2740" path="m4414,8584r-866,l3532,8604r-17,20l3219,8924r-9,l3205,8944r-1,20l3206,9004r5,20l3218,9024r11,20l3241,9064r16,20l3275,9104r2055,2060l5405,11164r21,-20l5439,11144r15,-20l5473,11104r14,-20l5500,11084r10,-20l5520,11044r5,-20l5528,11024r,-20l5524,11004r-4,-20l5513,10984r-197,-200l5222,10684r-47,-40l5128,10584r-93,-80l4988,10444r-47,-40l4895,10344r-94,-80l4755,10204r-93,-80l4616,10064r-46,-40l4623,9964r43,-40l4699,9884r16,l4732,9864r17,-20l4785,9844r18,-20l5567,9824r-63,-40l4325,9784,3581,9044r155,-160l3751,8864r15,l3780,8844r15,-20l3810,8824r16,-20l3842,8804r16,-20l3875,8784r18,-20l3933,8764r18,-20l4582,8744r-16,-20l4551,8704r-15,l4506,8664r-15,l4460,8624r-15,l4429,8604r-15,-20e" fillcolor="#c1c1c1" stroked="f">
                <v:path arrowok="t"/>
              </v:shape>
              <v:shape id="_x0000_s1490" style="position:absolute;left:3204;top:8424;width:3060;height:2740" coordorigin="3204,8424" coordsize="3060,2740" path="m6148,10424r-93,l6072,10444r57,l6148,10424e" fillcolor="#c1c1c1" stroked="f">
                <v:path arrowok="t"/>
              </v:shape>
              <v:shape id="_x0000_s1489" style="position:absolute;left:3204;top:8424;width:3060;height:2740" coordorigin="3204,8424" coordsize="3060,2740" path="m5567,9824r-592,l4999,9844r55,l5072,9864r19,l5110,9884r39,l5168,9904r17,l5201,9924r17,l5235,9944r17,l5270,9964r17,l5305,9984r18,l5341,10004r18,l5378,10024r457,280l6037,10424r122,l6172,10404r16,-20l6208,10364r14,l6234,10344r11,-20l6256,10304r6,-20l6264,10284r-1,-20l6254,10244r-16,l6228,10224r-15,-20l6192,10204r-10,-20l6168,10184r-16,-20l6134,10164r-44,-40l6059,10124r-152,-100l5629,9864r-62,-40e" fillcolor="#c1c1c1" stroked="f">
                <v:path arrowok="t"/>
              </v:shape>
              <v:shape id="_x0000_s1488" style="position:absolute;left:3204;top:8424;width:3060;height:2740" coordorigin="3204,8424" coordsize="3060,2740" path="m4727,8904r-367,l4410,8964r10,l4434,8984r14,20l4462,9004r13,20l4487,9044r12,20l4511,9064r11,20l4533,9104r11,20l4555,9144r27,60l4595,9244r5,l4612,9304r3,40l4614,9364r-7,60l4590,9484r-16,40l4564,9524r-11,20l4512,9604r-187,180l5504,9784r-50,-40l5436,9744r-18,-20l5401,9724r-18,-20l5349,9704r-17,-20l5281,9664r-19,-20l5244,9644r-18,-20l5190,9624r-19,-20l5153,9604r-18,-20l5097,9584r-20,-20l5019,9564r-19,-20l4862,9544r5,-20l4872,9504r3,l4879,9484r7,-60l4888,9344r-1,l4886,9324r-7,-60l4865,9204r-12,-40l4847,9144r-19,-60l4811,9044r-8,l4793,9024r-10,-20l4772,8984r-12,-20l4747,8944r-10,-20l4727,8904e" fillcolor="#c1c1c1" stroked="f">
                <v:path arrowok="t"/>
              </v:shape>
              <v:shape id="_x0000_s1487" style="position:absolute;left:3204;top:8424;width:3060;height:2740" coordorigin="3204,8424" coordsize="3060,2740" path="m4627,8784r-429,l4214,8804r16,l4246,8824r16,l4295,8864r16,l4344,8904r372,l4704,8884r-11,-20l4681,8844r-13,l4655,8824r-14,-20l4627,8784e" fillcolor="#c1c1c1" stroked="f">
                <v:path arrowok="t"/>
              </v:shape>
              <v:shape id="_x0000_s1486" style="position:absolute;left:3204;top:8424;width:3060;height:2740" coordorigin="3204,8424" coordsize="3060,2740" path="m4582,8744r-498,l4104,8764r41,l4166,8784r447,l4597,8764r-15,-20e" fillcolor="#c1c1c1" stroked="f">
                <v:path arrowok="t"/>
              </v:shape>
              <v:shape id="_x0000_s1485" style="position:absolute;left:3204;top:8424;width:3060;height:2740" coordorigin="3204,8424" coordsize="3060,2740" path="m4350,8544r-759,l3577,8564r-14,20l4398,8584r-16,-20l4366,8564r-16,-20e" fillcolor="#c1c1c1" stroked="f">
                <v:path arrowok="t"/>
              </v:shape>
              <v:shape id="_x0000_s1484" style="position:absolute;left:3204;top:8424;width:3060;height:2740" coordorigin="3204,8424" coordsize="3060,2740" path="m4316,8524r-695,l3603,8544r730,l4316,8524e" fillcolor="#c1c1c1" stroked="f">
                <v:path arrowok="t"/>
              </v:shape>
              <v:shape id="_x0000_s1483" style="position:absolute;left:3204;top:8424;width:3060;height:2740" coordorigin="3204,8424" coordsize="3060,2740" path="m4247,8484r-578,l3654,8504r-16,20l4299,8524r-17,-20l4264,8504r-17,-20e" fillcolor="#c1c1c1" stroked="f">
                <v:path arrowok="t"/>
              </v:shape>
              <v:shape id="_x0000_s1482" style="position:absolute;left:3204;top:8424;width:3060;height:2740" coordorigin="3204,8424" coordsize="3060,2740" path="m4211,8464r-503,l3689,8484r540,l4211,8464e" fillcolor="#c1c1c1" stroked="f">
                <v:path arrowok="t"/>
              </v:shape>
              <v:shape id="_x0000_s1481" style="position:absolute;left:3204;top:8424;width:3060;height:2740" coordorigin="3204,8424" coordsize="3060,2740" path="m4155,8444r-390,l3746,8464r428,l4155,8444e" fillcolor="#c1c1c1" stroked="f">
                <v:path arrowok="t"/>
              </v:shape>
              <v:shape id="_x0000_s1480" style="position:absolute;left:3204;top:8424;width:3060;height:2740" coordorigin="3204,8424" coordsize="3060,2740" path="m4095,8424r-274,l3802,8444r313,l4095,8424e" fillcolor="#c1c1c1" stroked="f">
                <v:path arrowok="t"/>
              </v:shape>
            </v:group>
            <v:group id="_x0000_s1475" style="position:absolute;left:4690;top:7256;width:2877;height:2876" coordorigin="4690,7256" coordsize="2877,2876">
              <v:shape id="_x0000_s1478" style="position:absolute;left:4690;top:7256;width:2877;height:2876" coordorigin="4690,7256" coordsize="2877,2876" path="m4900,7256r-60,19l4779,7329r-44,45l4698,7424r-8,38l4694,7483r7,18l4711,7519r80,126l6309,10040r36,50l6409,10132r17,-4l6488,10082r46,-50l6560,9969r1,-10l6555,9947r-3,-10l6546,9925r-8,-12l6140,9301r-21,-32l6399,8989r-468,l5109,7717r-44,-66l5066,7649r474,l4955,7278r-15,-9l4922,7262r-22,-6e" fillcolor="#c1c1c1" stroked="f">
                <v:path arrowok="t"/>
              </v:shape>
              <v:shape id="_x0000_s1477" style="position:absolute;left:4690;top:7256;width:2877;height:2876" coordorigin="4690,7256" coordsize="2877,2876" path="m7199,8698r-509,l7346,9119r14,7l7371,9131r20,7l7401,9139r19,-5l7481,9089r51,-53l7567,8976r-4,-22l7523,8908r-53,-37l7199,8698e" fillcolor="#c1c1c1" stroked="f">
                <v:path arrowok="t"/>
              </v:shape>
              <v:shape id="_x0000_s1476" style="position:absolute;left:4690;top:7256;width:2877;height:2876" coordorigin="4690,7256" coordsize="2877,2876" path="m5540,7649r-474,l6408,8512r-477,477l6399,8989r291,-291l7199,8698,5540,7649e" fillcolor="#c1c1c1" stroked="f">
                <v:path arrowok="t"/>
              </v:shape>
            </v:group>
            <v:group id="_x0000_s1472" style="position:absolute;left:5641;top:5842;width:2325;height:2883" coordorigin="5641,5842" coordsize="2325,2883">
              <v:shape id="_x0000_s1474" style="position:absolute;left:5641;top:5842;width:2325;height:2883" coordorigin="5641,5842" coordsize="2325,2883" path="m6300,5842r-644,630l5641,6525r2,26l5679,6618,7768,8711r36,13l7826,8720r66,-43l7937,8630r25,-52l7966,8567r-1,-9l7960,8546r-4,-10l7950,8528,7021,7599r244,-245l6777,7354,6025,6602r508,-508l6536,6088r-22,-63l6471,5972r-44,-45l6366,5873r-57,-30l6300,5842e" fillcolor="#c1c1c1" stroked="f">
                <v:path arrowok="t"/>
              </v:shape>
              <v:shape id="_x0000_s1473" style="position:absolute;left:5641;top:5842;width:2325;height:2883" coordorigin="5641,5842" coordsize="2325,2883" path="m7272,6869r-9,2l7257,6873r-480,481l7265,7354r237,-236l7503,7110r,-10l7502,7090r-31,-57l7432,6987r-50,-50l7336,6897r-55,-27l7272,6869e" fillcolor="#c1c1c1" stroked="f">
                <v:path arrowok="t"/>
              </v:shape>
            </v:group>
            <v:group id="_x0000_s1468" style="position:absolute;left:6452;top:4703;width:2769;height:2769" coordorigin="6452,4703" coordsize="2769,2769">
              <v:shape id="_x0000_s1471" style="position:absolute;left:6452;top:4703;width:2769;height:2769" coordorigin="6452,4703" coordsize="2769,2769" path="m7462,5531r-365,l9022,7456r10,8l9042,7467r10,4l9061,7472r19,-6l9147,7423r44,-48l9216,7324r4,-11l9220,7303r-8,-20l9205,7274,7462,5531e" fillcolor="#c1c1c1" stroked="f">
                <v:path arrowok="t"/>
              </v:shape>
              <v:shape id="_x0000_s1470" style="position:absolute;left:6452;top:4703;width:2769;height:2769" coordorigin="6452,4703" coordsize="2769,2769" path="m6700,5925r-11,l6698,5926r2,-1e" fillcolor="#c1c1c1" stroked="f">
                <v:path arrowok="t"/>
              </v:shape>
              <v:shape id="_x0000_s1469" style="position:absolute;left:6452;top:4703;width:2769;height:2769" coordorigin="6452,4703" coordsize="2769,2769" path="m7439,4703r-11,l7421,4707r-966,966l6452,5680r1,11l6488,5759r40,47l6576,5854r47,39l6678,5925r22,l6705,5922r392,-391l7462,5531,7279,5348r392,-392l7674,4949r-21,-62l7609,4834r-44,-45l7504,4735r-56,-31l7439,4703e" fillcolor="#c1c1c1" stroked="f">
                <v:path arrowok="t"/>
              </v:shape>
            </v:group>
            <v:group id="_x0000_s1466" style="position:absolute;left:1020;top:1745;width:9473;height:2" coordorigin="1020,1745" coordsize="9473,2">
              <v:shape id="_x0000_s1467" style="position:absolute;left:1020;top:1745;width:9473;height:2" coordorigin="1020,1745" coordsize="9473,0" path="m1020,1745r9473,e" filled="f" strokeweight=".58pt">
                <v:path arrowok="t"/>
              </v:shape>
            </v:group>
            <v:group id="_x0000_s1464" style="position:absolute;left:1025;top:1750;width:2;height:5918" coordorigin="1025,1750" coordsize="2,5918">
              <v:shape id="_x0000_s1465" style="position:absolute;left:1025;top:1750;width:2;height:5918" coordorigin="1025,1750" coordsize="0,5918" path="m1025,1750r,5918e" filled="f" strokeweight=".58pt">
                <v:path arrowok="t"/>
              </v:shape>
            </v:group>
            <v:group id="_x0000_s1462" style="position:absolute;left:4253;top:1750;width:2;height:758" coordorigin="4253,1750" coordsize="2,758">
              <v:shape id="_x0000_s1463" style="position:absolute;left:4253;top:1750;width:2;height:758" coordorigin="4253,1750" coordsize="0,758" path="m4253,1750r,758e" filled="f" strokeweight=".58pt">
                <v:path arrowok="t"/>
              </v:shape>
            </v:group>
            <v:group id="_x0000_s1460" style="position:absolute;left:10488;top:1750;width:2;height:5918" coordorigin="10488,1750" coordsize="2,5918">
              <v:shape id="_x0000_s1461" style="position:absolute;left:10488;top:1750;width:2;height:5918" coordorigin="10488,1750" coordsize="0,5918" path="m10488,1750r,5918e" filled="f" strokeweight=".58pt">
                <v:path arrowok="t"/>
              </v:shape>
            </v:group>
            <v:group id="_x0000_s1458" style="position:absolute;left:1020;top:2524;width:9473;height:2" coordorigin="1020,2524" coordsize="9473,2">
              <v:shape id="_x0000_s1459" style="position:absolute;left:1020;top:2524;width:9473;height:2" coordorigin="1020,2524" coordsize="9473,0" path="m1020,2524r9473,e" filled="f" strokeweight=".58597mm">
                <v:path arrowok="t"/>
              </v:shape>
            </v:group>
            <v:group id="_x0000_s1456" style="position:absolute;left:4238;top:2538;width:29;height:2" coordorigin="4238,2538" coordsize="29,2">
              <v:shape id="_x0000_s1457" style="position:absolute;left:4238;top:2538;width:29;height:2" coordorigin="4238,2538" coordsize="29,0" path="m4238,2538r29,e" filled="f" strokeweight=".07797mm">
                <v:path arrowok="t"/>
              </v:shape>
            </v:group>
            <v:group id="_x0000_s1454" style="position:absolute;left:4262;top:2539;width:2;height:5129" coordorigin="4262,2539" coordsize="2,5129">
              <v:shape id="_x0000_s1455" style="position:absolute;left:4262;top:2539;width:2;height:5129" coordorigin="4262,2539" coordsize="0,5129" path="m4262,2539r,5129e" filled="f" strokeweight=".20497mm">
                <v:path arrowok="t"/>
              </v:shape>
            </v:group>
            <v:group id="_x0000_s1452" style="position:absolute;left:4243;top:2539;width:2;height:5129" coordorigin="4243,2539" coordsize="2,5129">
              <v:shape id="_x0000_s1453" style="position:absolute;left:4243;top:2539;width:2;height:5129" coordorigin="4243,2539" coordsize="0,5129" path="m4243,2539r,5129e" filled="f" strokeweight=".58pt">
                <v:path arrowok="t"/>
              </v:shape>
            </v:group>
            <v:group id="_x0000_s1450" style="position:absolute;left:1020;top:3319;width:9473;height:2" coordorigin="1020,3319" coordsize="9473,2">
              <v:shape id="_x0000_s1451" style="position:absolute;left:1020;top:3319;width:9473;height:2" coordorigin="1020,3319" coordsize="9473,0" path="m1020,3319r9473,e" filled="f" strokeweight=".20497mm">
                <v:path arrowok="t"/>
              </v:shape>
            </v:group>
            <v:group id="_x0000_s1448" style="position:absolute;left:1020;top:3917;width:9473;height:2" coordorigin="1020,3917" coordsize="9473,2">
              <v:shape id="_x0000_s1449" style="position:absolute;left:1020;top:3917;width:9473;height:2" coordorigin="1020,3917" coordsize="9473,0" path="m1020,3917r9473,e" filled="f" strokeweight=".20497mm">
                <v:path arrowok="t"/>
              </v:shape>
            </v:group>
            <v:group id="_x0000_s1446" style="position:absolute;left:1020;top:4217;width:9473;height:2" coordorigin="1020,4217" coordsize="9473,2">
              <v:shape id="_x0000_s1447" style="position:absolute;left:1020;top:4217;width:9473;height:2" coordorigin="1020,4217" coordsize="9473,0" path="m1020,4217r9473,e" filled="f" strokeweight=".58pt">
                <v:path arrowok="t"/>
              </v:shape>
            </v:group>
            <v:group id="_x0000_s1444" style="position:absolute;left:1020;top:4613;width:9473;height:2" coordorigin="1020,4613" coordsize="9473,2">
              <v:shape id="_x0000_s1445" style="position:absolute;left:1020;top:4613;width:9473;height:2" coordorigin="1020,4613" coordsize="9473,0" path="m1020,4613r9473,e" filled="f" strokeweight=".58pt">
                <v:path arrowok="t"/>
              </v:shape>
            </v:group>
            <v:group id="_x0000_s1442" style="position:absolute;left:1020;top:5143;width:9473;height:2" coordorigin="1020,5143" coordsize="9473,2">
              <v:shape id="_x0000_s1443" style="position:absolute;left:1020;top:5143;width:9473;height:2" coordorigin="1020,5143" coordsize="9473,0" path="m1020,5143r9473,e" filled="f" strokeweight=".58pt">
                <v:path arrowok="t"/>
              </v:shape>
            </v:group>
            <v:group id="_x0000_s1440" style="position:absolute;left:4721;top:5938;width:1289;height:194" coordorigin="4721,5938" coordsize="1289,194">
              <v:shape id="_x0000_s1441" style="position:absolute;left:4721;top:5938;width:1289;height:194" coordorigin="4721,5938" coordsize="1289,194" path="m4721,6132r1289,l6010,5938r-1289,l4721,6132e" fillcolor="yellow" stroked="f">
                <v:path arrowok="t"/>
              </v:shape>
            </v:group>
            <v:group id="_x0000_s1438" style="position:absolute;left:1020;top:5544;width:9473;height:2" coordorigin="1020,5544" coordsize="9473,2">
              <v:shape id="_x0000_s1439" style="position:absolute;left:1020;top:5544;width:9473;height:2" coordorigin="1020,5544" coordsize="9473,0" path="m1020,5544r9473,e" filled="f" strokeweight=".20497mm">
                <v:path arrowok="t"/>
              </v:shape>
            </v:group>
            <v:group id="_x0000_s1436" style="position:absolute;left:1020;top:6319;width:9473;height:2" coordorigin="1020,6319" coordsize="9473,2">
              <v:shape id="_x0000_s1437" style="position:absolute;left:1020;top:6319;width:9473;height:2" coordorigin="1020,6319" coordsize="9473,0" path="m1020,6319r9473,e" filled="f" strokeweight=".58pt">
                <v:path arrowok="t"/>
              </v:shape>
            </v:group>
            <v:group id="_x0000_s1434" style="position:absolute;left:1020;top:6917;width:9473;height:2" coordorigin="1020,6917" coordsize="9473,2">
              <v:shape id="_x0000_s1435" style="position:absolute;left:1020;top:6917;width:9473;height:2" coordorigin="1020,6917" coordsize="9473,0" path="m1020,6917r9473,e" filled="f" strokeweight=".58pt">
                <v:path arrowok="t"/>
              </v:shape>
            </v:group>
            <v:group id="_x0000_s1432" style="position:absolute;left:1020;top:7673;width:9473;height:2" coordorigin="1020,7673" coordsize="9473,2">
              <v:shape id="_x0000_s1433" style="position:absolute;left:1020;top:7673;width:9473;height:2" coordorigin="1020,7673" coordsize="9473,0" path="m1020,7673r9473,e" filled="f" strokeweight=".58pt">
                <v:path arrowok="t"/>
              </v:shape>
            </v:group>
            <v:group id="_x0000_s1430" style="position:absolute;left:1133;top:10714;width:9466;height:252" coordorigin="1133,10714" coordsize="9466,252">
              <v:shape id="_x0000_s1431" style="position:absolute;left:1133;top:10714;width:9466;height:252" coordorigin="1133,10714" coordsize="9466,252" path="m1133,10966r9465,l10598,10714r-9465,l1133,10966e" fillcolor="yellow" stroked="f">
                <v:path arrowok="t"/>
              </v:shape>
            </v:group>
            <w10:wrap anchorx="page" anchory="page"/>
          </v:group>
        </w:pict>
      </w:r>
    </w:p>
    <w:p w:rsidR="00514D7B" w:rsidRDefault="00514D7B">
      <w:pPr>
        <w:spacing w:before="2" w:after="0" w:line="260" w:lineRule="exact"/>
        <w:rPr>
          <w:sz w:val="26"/>
          <w:szCs w:val="26"/>
        </w:rPr>
      </w:pPr>
    </w:p>
    <w:p w:rsidR="00514D7B" w:rsidRDefault="007B3FBD">
      <w:pPr>
        <w:spacing w:before="32" w:after="0" w:line="240" w:lineRule="auto"/>
        <w:ind w:left="153" w:right="7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ab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</w:rPr>
        <w:t>haus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sub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ay be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added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ed.</w:t>
      </w:r>
      <w:r>
        <w:rPr>
          <w:rFonts w:ascii="Arial" w:eastAsia="Arial" w:hAnsi="Arial" w:cs="Arial"/>
          <w:spacing w:val="2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ay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e supp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add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onal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sub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LA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odel cou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eet spec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onal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</w:rPr>
        <w:t xml:space="preserve">or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ocal need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.</w:t>
      </w:r>
    </w:p>
    <w:p w:rsidR="00514D7B" w:rsidRDefault="00514D7B">
      <w:pPr>
        <w:spacing w:before="13" w:after="0" w:line="240" w:lineRule="exact"/>
        <w:rPr>
          <w:sz w:val="24"/>
          <w:szCs w:val="24"/>
        </w:rPr>
      </w:pPr>
    </w:p>
    <w:p w:rsidR="00514D7B" w:rsidRDefault="007B3FBD">
      <w:pPr>
        <w:spacing w:after="0" w:line="239" w:lineRule="auto"/>
        <w:ind w:left="153" w:right="76"/>
        <w:jc w:val="both"/>
        <w:rPr>
          <w:rFonts w:ascii="Arial" w:eastAsia="Arial" w:hAnsi="Arial" w:cs="Arial"/>
        </w:rPr>
      </w:pPr>
      <w:commentRangeStart w:id="304"/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commentRangeEnd w:id="304"/>
      <w:r w:rsidR="00C6142C">
        <w:rPr>
          <w:rStyle w:val="CommentReference"/>
        </w:rPr>
        <w:commentReference w:id="304"/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es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ay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sonnel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2"/>
        </w:rPr>
        <w:t>-</w:t>
      </w:r>
      <w:r>
        <w:rPr>
          <w:rFonts w:ascii="Arial" w:eastAsia="Arial" w:hAnsi="Arial" w:cs="Arial"/>
        </w:rPr>
        <w:t>103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upe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sor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3"/>
        </w:rPr>
        <w:t xml:space="preserve"> </w:t>
      </w:r>
      <w:del w:id="305" w:author="Kerrie Abercrombie" w:date="2016-02-24T14:53:00Z">
        <w:r w:rsidDel="00E74CC3">
          <w:rPr>
            <w:rFonts w:ascii="Arial" w:eastAsia="Arial" w:hAnsi="Arial" w:cs="Arial"/>
          </w:rPr>
          <w:delText>shou</w:delText>
        </w:r>
        <w:r w:rsidDel="00E74CC3">
          <w:rPr>
            <w:rFonts w:ascii="Arial" w:eastAsia="Arial" w:hAnsi="Arial" w:cs="Arial"/>
            <w:spacing w:val="-1"/>
          </w:rPr>
          <w:delText>l</w:delText>
        </w:r>
        <w:r w:rsidDel="00E74CC3">
          <w:rPr>
            <w:rFonts w:ascii="Arial" w:eastAsia="Arial" w:hAnsi="Arial" w:cs="Arial"/>
          </w:rPr>
          <w:delText>d</w:delText>
        </w:r>
        <w:r w:rsidDel="00E74CC3">
          <w:rPr>
            <w:rFonts w:ascii="Arial" w:eastAsia="Arial" w:hAnsi="Arial" w:cs="Arial"/>
            <w:spacing w:val="2"/>
          </w:rPr>
          <w:delText xml:space="preserve"> </w:delText>
        </w:r>
      </w:del>
      <w:ins w:id="306" w:author="Kerrie Abercrombie" w:date="2016-02-24T14:53:00Z">
        <w:r w:rsidR="00E74CC3">
          <w:rPr>
            <w:rFonts w:ascii="Arial" w:eastAsia="Arial" w:hAnsi="Arial" w:cs="Arial"/>
          </w:rPr>
          <w:t>to</w:t>
        </w:r>
        <w:r w:rsidR="00E74CC3">
          <w:rPr>
            <w:rFonts w:ascii="Arial" w:eastAsia="Arial" w:hAnsi="Arial" w:cs="Arial"/>
            <w:spacing w:val="2"/>
          </w:rPr>
          <w:t xml:space="preserve"> </w:t>
        </w:r>
      </w:ins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add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onal</w:t>
      </w:r>
      <w:r>
        <w:rPr>
          <w:rFonts w:ascii="Arial" w:eastAsia="Arial" w:hAnsi="Arial" w:cs="Arial"/>
          <w:spacing w:val="2"/>
        </w:rPr>
        <w:t xml:space="preserve"> </w:t>
      </w:r>
      <w:del w:id="307" w:author="Kerrie Abercrombie" w:date="2016-02-24T14:53:00Z">
        <w:r w:rsidDel="00E74CC3">
          <w:rPr>
            <w:rFonts w:ascii="Arial" w:eastAsia="Arial" w:hAnsi="Arial" w:cs="Arial"/>
          </w:rPr>
          <w:delText>e</w:delText>
        </w:r>
        <w:r w:rsidDel="00E74CC3">
          <w:rPr>
            <w:rFonts w:ascii="Arial" w:eastAsia="Arial" w:hAnsi="Arial" w:cs="Arial"/>
            <w:spacing w:val="-1"/>
          </w:rPr>
          <w:delText>l</w:delText>
        </w:r>
        <w:r w:rsidDel="00E74CC3">
          <w:rPr>
            <w:rFonts w:ascii="Arial" w:eastAsia="Arial" w:hAnsi="Arial" w:cs="Arial"/>
          </w:rPr>
          <w:delText>e</w:delText>
        </w:r>
        <w:r w:rsidDel="00E74CC3">
          <w:rPr>
            <w:rFonts w:ascii="Arial" w:eastAsia="Arial" w:hAnsi="Arial" w:cs="Arial"/>
            <w:spacing w:val="-2"/>
          </w:rPr>
          <w:delText>m</w:delText>
        </w:r>
        <w:r w:rsidDel="00E74CC3">
          <w:rPr>
            <w:rFonts w:ascii="Arial" w:eastAsia="Arial" w:hAnsi="Arial" w:cs="Arial"/>
          </w:rPr>
          <w:delText>en</w:delText>
        </w:r>
        <w:r w:rsidDel="00E74CC3">
          <w:rPr>
            <w:rFonts w:ascii="Arial" w:eastAsia="Arial" w:hAnsi="Arial" w:cs="Arial"/>
            <w:spacing w:val="1"/>
          </w:rPr>
          <w:delText>t</w:delText>
        </w:r>
        <w:r w:rsidDel="00E74CC3">
          <w:rPr>
            <w:rFonts w:ascii="Arial" w:eastAsia="Arial" w:hAnsi="Arial" w:cs="Arial"/>
          </w:rPr>
          <w:delText>s</w:delText>
        </w:r>
        <w:r w:rsidDel="00E74CC3">
          <w:rPr>
            <w:rFonts w:ascii="Arial" w:eastAsia="Arial" w:hAnsi="Arial" w:cs="Arial"/>
            <w:spacing w:val="3"/>
          </w:rPr>
          <w:delText xml:space="preserve"> </w:delText>
        </w:r>
      </w:del>
      <w:ins w:id="308" w:author="Kerrie Abercrombie" w:date="2016-02-24T14:53:00Z">
        <w:r w:rsidR="00E74CC3">
          <w:rPr>
            <w:rFonts w:ascii="Arial" w:eastAsia="Arial" w:hAnsi="Arial" w:cs="Arial"/>
          </w:rPr>
          <w:t>subjects</w:t>
        </w:r>
        <w:r w:rsidR="00E74CC3">
          <w:rPr>
            <w:rFonts w:ascii="Arial" w:eastAsia="Arial" w:hAnsi="Arial" w:cs="Arial"/>
            <w:spacing w:val="3"/>
          </w:rPr>
          <w:t xml:space="preserve"> </w:t>
        </w:r>
      </w:ins>
      <w:ins w:id="309" w:author="Kerrie Abercrombie" w:date="2016-02-24T14:58:00Z">
        <w:r w:rsidR="00C6142C">
          <w:rPr>
            <w:rFonts w:ascii="Arial" w:eastAsia="Arial" w:hAnsi="Arial" w:cs="Arial"/>
            <w:spacing w:val="3"/>
          </w:rPr>
          <w:t xml:space="preserve">as </w:t>
        </w:r>
      </w:ins>
      <w:ins w:id="310" w:author="Kerrie Abercrombie" w:date="2016-02-24T14:59:00Z">
        <w:r w:rsidR="00C6142C">
          <w:rPr>
            <w:rFonts w:ascii="Arial" w:eastAsia="Arial" w:hAnsi="Arial" w:cs="Arial"/>
          </w:rPr>
          <w:t>co</w:t>
        </w:r>
        <w:r w:rsidR="00C6142C">
          <w:rPr>
            <w:rFonts w:ascii="Arial" w:eastAsia="Arial" w:hAnsi="Arial" w:cs="Arial"/>
            <w:spacing w:val="-2"/>
          </w:rPr>
          <w:t>v</w:t>
        </w:r>
        <w:r w:rsidR="00C6142C">
          <w:rPr>
            <w:rFonts w:ascii="Arial" w:eastAsia="Arial" w:hAnsi="Arial" w:cs="Arial"/>
          </w:rPr>
          <w:t>e</w:t>
        </w:r>
        <w:r w:rsidR="00C6142C">
          <w:rPr>
            <w:rFonts w:ascii="Arial" w:eastAsia="Arial" w:hAnsi="Arial" w:cs="Arial"/>
            <w:spacing w:val="1"/>
          </w:rPr>
          <w:t>r</w:t>
        </w:r>
        <w:r w:rsidR="00C6142C">
          <w:rPr>
            <w:rFonts w:ascii="Arial" w:eastAsia="Arial" w:hAnsi="Arial" w:cs="Arial"/>
          </w:rPr>
          <w:t>ed</w:t>
        </w:r>
        <w:r w:rsidR="00C6142C">
          <w:rPr>
            <w:rFonts w:ascii="Arial" w:eastAsia="Arial" w:hAnsi="Arial" w:cs="Arial"/>
            <w:spacing w:val="1"/>
          </w:rPr>
          <w:t xml:space="preserve"> </w:t>
        </w:r>
        <w:r w:rsidR="00C6142C">
          <w:rPr>
            <w:rFonts w:ascii="Arial" w:eastAsia="Arial" w:hAnsi="Arial" w:cs="Arial"/>
            <w:spacing w:val="-1"/>
          </w:rPr>
          <w:t>i</w:t>
        </w:r>
        <w:r w:rsidR="00C6142C">
          <w:rPr>
            <w:rFonts w:ascii="Arial" w:eastAsia="Arial" w:hAnsi="Arial" w:cs="Arial"/>
          </w:rPr>
          <w:t>n</w:t>
        </w:r>
        <w:r w:rsidR="00C6142C">
          <w:rPr>
            <w:rFonts w:ascii="Arial" w:eastAsia="Arial" w:hAnsi="Arial" w:cs="Arial"/>
            <w:spacing w:val="-2"/>
          </w:rPr>
          <w:t xml:space="preserve"> </w:t>
        </w:r>
        <w:r w:rsidR="00C6142C">
          <w:rPr>
            <w:rFonts w:ascii="Arial" w:eastAsia="Arial" w:hAnsi="Arial" w:cs="Arial"/>
            <w:spacing w:val="1"/>
          </w:rPr>
          <w:t>m</w:t>
        </w:r>
        <w:r w:rsidR="00C6142C">
          <w:rPr>
            <w:rFonts w:ascii="Arial" w:eastAsia="Arial" w:hAnsi="Arial" w:cs="Arial"/>
          </w:rPr>
          <w:t>odel c</w:t>
        </w:r>
        <w:r w:rsidR="00C6142C">
          <w:rPr>
            <w:rFonts w:ascii="Arial" w:eastAsia="Arial" w:hAnsi="Arial" w:cs="Arial"/>
            <w:spacing w:val="-3"/>
          </w:rPr>
          <w:t>o</w:t>
        </w:r>
        <w:r w:rsidR="00C6142C">
          <w:rPr>
            <w:rFonts w:ascii="Arial" w:eastAsia="Arial" w:hAnsi="Arial" w:cs="Arial"/>
          </w:rPr>
          <w:t>u</w:t>
        </w:r>
        <w:r w:rsidR="00C6142C">
          <w:rPr>
            <w:rFonts w:ascii="Arial" w:eastAsia="Arial" w:hAnsi="Arial" w:cs="Arial"/>
            <w:spacing w:val="1"/>
          </w:rPr>
          <w:t>r</w:t>
        </w:r>
        <w:r w:rsidR="00C6142C">
          <w:rPr>
            <w:rFonts w:ascii="Arial" w:eastAsia="Arial" w:hAnsi="Arial" w:cs="Arial"/>
          </w:rPr>
          <w:t>se</w:t>
        </w:r>
        <w:r w:rsidR="00C6142C">
          <w:rPr>
            <w:rFonts w:ascii="Arial" w:eastAsia="Arial" w:hAnsi="Arial" w:cs="Arial"/>
            <w:spacing w:val="1"/>
          </w:rPr>
          <w:t xml:space="preserve"> </w:t>
        </w:r>
        <w:r w:rsidR="00C6142C">
          <w:rPr>
            <w:rFonts w:ascii="Arial" w:eastAsia="Arial" w:hAnsi="Arial" w:cs="Arial"/>
            <w:spacing w:val="-1"/>
          </w:rPr>
          <w:t>V</w:t>
        </w:r>
        <w:r w:rsidR="00C6142C">
          <w:rPr>
            <w:rFonts w:ascii="Arial" w:eastAsia="Arial" w:hAnsi="Arial" w:cs="Arial"/>
            <w:spacing w:val="1"/>
          </w:rPr>
          <w:t>-</w:t>
        </w:r>
        <w:r w:rsidR="00C6142C">
          <w:rPr>
            <w:rFonts w:ascii="Arial" w:eastAsia="Arial" w:hAnsi="Arial" w:cs="Arial"/>
          </w:rPr>
          <w:t>103</w:t>
        </w:r>
        <w:r w:rsidR="00C6142C">
          <w:rPr>
            <w:rFonts w:ascii="Arial" w:eastAsia="Arial" w:hAnsi="Arial" w:cs="Arial"/>
            <w:spacing w:val="1"/>
          </w:rPr>
          <w:t>/</w:t>
        </w:r>
        <w:r w:rsidR="00C6142C">
          <w:rPr>
            <w:rFonts w:ascii="Arial" w:eastAsia="Arial" w:hAnsi="Arial" w:cs="Arial"/>
            <w:spacing w:val="-3"/>
          </w:rPr>
          <w:t>2</w:t>
        </w:r>
      </w:ins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ecu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ses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del w:id="311" w:author="Kerrie Abercrombie" w:date="2016-02-24T14:59:00Z">
        <w:r w:rsidDel="00C6142C">
          <w:rPr>
            <w:rFonts w:ascii="Arial" w:eastAsia="Arial" w:hAnsi="Arial" w:cs="Arial"/>
            <w:spacing w:val="1"/>
          </w:rPr>
          <w:delText>t</w:delText>
        </w:r>
        <w:r w:rsidDel="00C6142C">
          <w:rPr>
            <w:rFonts w:ascii="Arial" w:eastAsia="Arial" w:hAnsi="Arial" w:cs="Arial"/>
            <w:spacing w:val="-3"/>
          </w:rPr>
          <w:delText>h</w:delText>
        </w:r>
        <w:r w:rsidDel="00C6142C">
          <w:rPr>
            <w:rFonts w:ascii="Arial" w:eastAsia="Arial" w:hAnsi="Arial" w:cs="Arial"/>
          </w:rPr>
          <w:delText xml:space="preserve">e </w:delText>
        </w:r>
        <w:r w:rsidDel="00C6142C">
          <w:rPr>
            <w:rFonts w:ascii="Arial" w:eastAsia="Arial" w:hAnsi="Arial" w:cs="Arial"/>
            <w:spacing w:val="1"/>
          </w:rPr>
          <w:delText>r</w:delText>
        </w:r>
        <w:r w:rsidDel="00C6142C">
          <w:rPr>
            <w:rFonts w:ascii="Arial" w:eastAsia="Arial" w:hAnsi="Arial" w:cs="Arial"/>
            <w:spacing w:val="-3"/>
          </w:rPr>
          <w:delText>e</w:delText>
        </w:r>
        <w:r w:rsidDel="00C6142C">
          <w:rPr>
            <w:rFonts w:ascii="Arial" w:eastAsia="Arial" w:hAnsi="Arial" w:cs="Arial"/>
            <w:spacing w:val="2"/>
          </w:rPr>
          <w:delText>q</w:delText>
        </w:r>
        <w:r w:rsidDel="00C6142C">
          <w:rPr>
            <w:rFonts w:ascii="Arial" w:eastAsia="Arial" w:hAnsi="Arial" w:cs="Arial"/>
          </w:rPr>
          <w:delText>u</w:delText>
        </w:r>
        <w:r w:rsidDel="00C6142C">
          <w:rPr>
            <w:rFonts w:ascii="Arial" w:eastAsia="Arial" w:hAnsi="Arial" w:cs="Arial"/>
            <w:spacing w:val="-1"/>
          </w:rPr>
          <w:delText>i</w:delText>
        </w:r>
        <w:r w:rsidDel="00C6142C">
          <w:rPr>
            <w:rFonts w:ascii="Arial" w:eastAsia="Arial" w:hAnsi="Arial" w:cs="Arial"/>
            <w:spacing w:val="1"/>
          </w:rPr>
          <w:delText>r</w:delText>
        </w:r>
        <w:r w:rsidDel="00C6142C">
          <w:rPr>
            <w:rFonts w:ascii="Arial" w:eastAsia="Arial" w:hAnsi="Arial" w:cs="Arial"/>
          </w:rPr>
          <w:delText>e</w:delText>
        </w:r>
        <w:r w:rsidDel="00C6142C">
          <w:rPr>
            <w:rFonts w:ascii="Arial" w:eastAsia="Arial" w:hAnsi="Arial" w:cs="Arial"/>
            <w:spacing w:val="1"/>
          </w:rPr>
          <w:delText>m</w:delText>
        </w:r>
        <w:r w:rsidDel="00C6142C">
          <w:rPr>
            <w:rFonts w:ascii="Arial" w:eastAsia="Arial" w:hAnsi="Arial" w:cs="Arial"/>
          </w:rPr>
          <w:delText>e</w:delText>
        </w:r>
        <w:r w:rsidDel="00C6142C">
          <w:rPr>
            <w:rFonts w:ascii="Arial" w:eastAsia="Arial" w:hAnsi="Arial" w:cs="Arial"/>
            <w:spacing w:val="-3"/>
          </w:rPr>
          <w:delText>n</w:delText>
        </w:r>
        <w:r w:rsidDel="00C6142C">
          <w:rPr>
            <w:rFonts w:ascii="Arial" w:eastAsia="Arial" w:hAnsi="Arial" w:cs="Arial"/>
          </w:rPr>
          <w:delText xml:space="preserve">t </w:delText>
        </w:r>
        <w:r w:rsidDel="00C6142C">
          <w:rPr>
            <w:rFonts w:ascii="Arial" w:eastAsia="Arial" w:hAnsi="Arial" w:cs="Arial"/>
            <w:spacing w:val="3"/>
          </w:rPr>
          <w:delText>f</w:delText>
        </w:r>
        <w:r w:rsidDel="00C6142C">
          <w:rPr>
            <w:rFonts w:ascii="Arial" w:eastAsia="Arial" w:hAnsi="Arial" w:cs="Arial"/>
          </w:rPr>
          <w:delText>or</w:delText>
        </w:r>
      </w:del>
      <w:ins w:id="312" w:author="Kerrie Abercrombie" w:date="2016-02-24T14:59:00Z">
        <w:r w:rsidR="00C6142C">
          <w:rPr>
            <w:rFonts w:ascii="Arial" w:eastAsia="Arial" w:hAnsi="Arial" w:cs="Arial"/>
            <w:spacing w:val="1"/>
          </w:rPr>
          <w:t>that</w:t>
        </w:r>
      </w:ins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upe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del w:id="313" w:author="Kerrie Abercrombie" w:date="2016-02-24T14:59:00Z">
        <w:r w:rsidDel="00C6142C">
          <w:rPr>
            <w:rFonts w:ascii="Arial" w:eastAsia="Arial" w:hAnsi="Arial" w:cs="Arial"/>
            <w:spacing w:val="1"/>
          </w:rPr>
          <w:delText>t</w:delText>
        </w:r>
        <w:r w:rsidDel="00C6142C">
          <w:rPr>
            <w:rFonts w:ascii="Arial" w:eastAsia="Arial" w:hAnsi="Arial" w:cs="Arial"/>
          </w:rPr>
          <w:delText>o</w:delText>
        </w:r>
        <w:r w:rsidDel="00C6142C">
          <w:rPr>
            <w:rFonts w:ascii="Arial" w:eastAsia="Arial" w:hAnsi="Arial" w:cs="Arial"/>
            <w:spacing w:val="2"/>
          </w:rPr>
          <w:delText xml:space="preserve"> </w:delText>
        </w:r>
      </w:del>
      <w:r>
        <w:rPr>
          <w:rFonts w:ascii="Arial" w:eastAsia="Arial" w:hAnsi="Arial" w:cs="Arial"/>
        </w:rPr>
        <w:t>possess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unde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 sub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abo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add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onal su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-1"/>
        </w:rPr>
        <w:t>j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del w:id="314" w:author="Kerrie Abercrombie" w:date="2016-02-24T14:59:00Z">
        <w:r w:rsidDel="00C6142C">
          <w:rPr>
            <w:rFonts w:ascii="Arial" w:eastAsia="Arial" w:hAnsi="Arial" w:cs="Arial"/>
            <w:spacing w:val="-1"/>
          </w:rPr>
          <w:delText xml:space="preserve"> </w:delText>
        </w:r>
        <w:r w:rsidDel="00C6142C">
          <w:rPr>
            <w:rFonts w:ascii="Arial" w:eastAsia="Arial" w:hAnsi="Arial" w:cs="Arial"/>
          </w:rPr>
          <w:delText>co</w:delText>
        </w:r>
        <w:r w:rsidDel="00C6142C">
          <w:rPr>
            <w:rFonts w:ascii="Arial" w:eastAsia="Arial" w:hAnsi="Arial" w:cs="Arial"/>
            <w:spacing w:val="-2"/>
          </w:rPr>
          <w:delText>v</w:delText>
        </w:r>
        <w:r w:rsidDel="00C6142C">
          <w:rPr>
            <w:rFonts w:ascii="Arial" w:eastAsia="Arial" w:hAnsi="Arial" w:cs="Arial"/>
          </w:rPr>
          <w:delText>e</w:delText>
        </w:r>
        <w:r w:rsidDel="00C6142C">
          <w:rPr>
            <w:rFonts w:ascii="Arial" w:eastAsia="Arial" w:hAnsi="Arial" w:cs="Arial"/>
            <w:spacing w:val="1"/>
          </w:rPr>
          <w:delText>r</w:delText>
        </w:r>
        <w:r w:rsidDel="00C6142C">
          <w:rPr>
            <w:rFonts w:ascii="Arial" w:eastAsia="Arial" w:hAnsi="Arial" w:cs="Arial"/>
          </w:rPr>
          <w:delText>ed</w:delText>
        </w:r>
        <w:r w:rsidDel="00C6142C">
          <w:rPr>
            <w:rFonts w:ascii="Arial" w:eastAsia="Arial" w:hAnsi="Arial" w:cs="Arial"/>
            <w:spacing w:val="1"/>
          </w:rPr>
          <w:delText xml:space="preserve"> </w:delText>
        </w:r>
        <w:r w:rsidDel="00C6142C">
          <w:rPr>
            <w:rFonts w:ascii="Arial" w:eastAsia="Arial" w:hAnsi="Arial" w:cs="Arial"/>
            <w:spacing w:val="-1"/>
          </w:rPr>
          <w:delText>i</w:delText>
        </w:r>
        <w:r w:rsidDel="00C6142C">
          <w:rPr>
            <w:rFonts w:ascii="Arial" w:eastAsia="Arial" w:hAnsi="Arial" w:cs="Arial"/>
          </w:rPr>
          <w:delText>n</w:delText>
        </w:r>
        <w:r w:rsidDel="00C6142C">
          <w:rPr>
            <w:rFonts w:ascii="Arial" w:eastAsia="Arial" w:hAnsi="Arial" w:cs="Arial"/>
            <w:spacing w:val="-2"/>
          </w:rPr>
          <w:delText xml:space="preserve"> </w:delText>
        </w:r>
        <w:r w:rsidDel="00C6142C">
          <w:rPr>
            <w:rFonts w:ascii="Arial" w:eastAsia="Arial" w:hAnsi="Arial" w:cs="Arial"/>
            <w:spacing w:val="1"/>
          </w:rPr>
          <w:delText>m</w:delText>
        </w:r>
        <w:r w:rsidDel="00C6142C">
          <w:rPr>
            <w:rFonts w:ascii="Arial" w:eastAsia="Arial" w:hAnsi="Arial" w:cs="Arial"/>
          </w:rPr>
          <w:delText>odel c</w:delText>
        </w:r>
        <w:r w:rsidDel="00C6142C">
          <w:rPr>
            <w:rFonts w:ascii="Arial" w:eastAsia="Arial" w:hAnsi="Arial" w:cs="Arial"/>
            <w:spacing w:val="-3"/>
          </w:rPr>
          <w:delText>o</w:delText>
        </w:r>
        <w:r w:rsidDel="00C6142C">
          <w:rPr>
            <w:rFonts w:ascii="Arial" w:eastAsia="Arial" w:hAnsi="Arial" w:cs="Arial"/>
          </w:rPr>
          <w:delText>u</w:delText>
        </w:r>
        <w:r w:rsidDel="00C6142C">
          <w:rPr>
            <w:rFonts w:ascii="Arial" w:eastAsia="Arial" w:hAnsi="Arial" w:cs="Arial"/>
            <w:spacing w:val="1"/>
          </w:rPr>
          <w:delText>r</w:delText>
        </w:r>
        <w:r w:rsidDel="00C6142C">
          <w:rPr>
            <w:rFonts w:ascii="Arial" w:eastAsia="Arial" w:hAnsi="Arial" w:cs="Arial"/>
          </w:rPr>
          <w:delText>se</w:delText>
        </w:r>
        <w:r w:rsidDel="00C6142C">
          <w:rPr>
            <w:rFonts w:ascii="Arial" w:eastAsia="Arial" w:hAnsi="Arial" w:cs="Arial"/>
            <w:spacing w:val="1"/>
          </w:rPr>
          <w:delText xml:space="preserve"> </w:delText>
        </w:r>
        <w:r w:rsidDel="00C6142C">
          <w:rPr>
            <w:rFonts w:ascii="Arial" w:eastAsia="Arial" w:hAnsi="Arial" w:cs="Arial"/>
            <w:spacing w:val="-1"/>
          </w:rPr>
          <w:delText>V</w:delText>
        </w:r>
        <w:r w:rsidDel="00C6142C">
          <w:rPr>
            <w:rFonts w:ascii="Arial" w:eastAsia="Arial" w:hAnsi="Arial" w:cs="Arial"/>
            <w:spacing w:val="1"/>
          </w:rPr>
          <w:delText>-</w:delText>
        </w:r>
        <w:r w:rsidDel="00C6142C">
          <w:rPr>
            <w:rFonts w:ascii="Arial" w:eastAsia="Arial" w:hAnsi="Arial" w:cs="Arial"/>
          </w:rPr>
          <w:delText>103</w:delText>
        </w:r>
        <w:r w:rsidDel="00C6142C">
          <w:rPr>
            <w:rFonts w:ascii="Arial" w:eastAsia="Arial" w:hAnsi="Arial" w:cs="Arial"/>
            <w:spacing w:val="1"/>
          </w:rPr>
          <w:delText>/</w:delText>
        </w:r>
        <w:r w:rsidDel="00C6142C">
          <w:rPr>
            <w:rFonts w:ascii="Arial" w:eastAsia="Arial" w:hAnsi="Arial" w:cs="Arial"/>
            <w:spacing w:val="-3"/>
          </w:rPr>
          <w:delText>2</w:delText>
        </w:r>
      </w:del>
      <w:r>
        <w:rPr>
          <w:rFonts w:ascii="Arial" w:eastAsia="Arial" w:hAnsi="Arial" w:cs="Arial"/>
        </w:rPr>
        <w:t>.</w:t>
      </w:r>
    </w:p>
    <w:p w:rsidR="00514D7B" w:rsidRDefault="00514D7B">
      <w:pPr>
        <w:spacing w:before="14" w:after="0" w:line="240" w:lineRule="exact"/>
        <w:rPr>
          <w:sz w:val="24"/>
          <w:szCs w:val="24"/>
        </w:rPr>
      </w:pPr>
    </w:p>
    <w:p w:rsidR="00514D7B" w:rsidRDefault="007B3FBD">
      <w:pPr>
        <w:spacing w:after="0" w:line="240" w:lineRule="auto"/>
        <w:ind w:left="153" w:right="7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con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cc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ons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 as app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 ensu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hat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cu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es accou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ous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ence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 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sonnel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unnecessa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ous</w:t>
      </w:r>
      <w:r>
        <w:rPr>
          <w:rFonts w:ascii="Arial" w:eastAsia="Arial" w:hAnsi="Arial" w:cs="Arial"/>
          <w:spacing w:val="1"/>
        </w:rPr>
        <w:t xml:space="preserve"> </w:t>
      </w:r>
      <w:commentRangeStart w:id="315"/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commentRangeEnd w:id="315"/>
      <w:r w:rsidR="00FB541C">
        <w:rPr>
          <w:rStyle w:val="CommentReference"/>
        </w:rPr>
        <w:commentReference w:id="315"/>
      </w:r>
      <w:r>
        <w:rPr>
          <w:rFonts w:ascii="Arial" w:eastAsia="Arial" w:hAnsi="Arial" w:cs="Arial"/>
        </w:rPr>
        <w:t>.</w:t>
      </w:r>
    </w:p>
    <w:p w:rsidR="00514D7B" w:rsidRDefault="00514D7B">
      <w:pPr>
        <w:spacing w:before="1" w:after="0" w:line="170" w:lineRule="exact"/>
        <w:rPr>
          <w:sz w:val="17"/>
          <w:szCs w:val="17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7B3FBD">
      <w:pPr>
        <w:spacing w:after="0" w:line="240" w:lineRule="auto"/>
        <w:ind w:left="153" w:right="729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1</w:t>
      </w:r>
      <w:r>
        <w:rPr>
          <w:rFonts w:ascii="Arial" w:eastAsia="Arial" w:hAnsi="Arial" w:cs="Arial"/>
          <w:b/>
          <w:bCs/>
          <w:spacing w:val="1"/>
        </w:rPr>
        <w:t>.</w:t>
      </w:r>
      <w:r>
        <w:rPr>
          <w:rFonts w:ascii="Arial" w:eastAsia="Arial" w:hAnsi="Arial" w:cs="Arial"/>
          <w:b/>
          <w:bCs/>
        </w:rPr>
        <w:t xml:space="preserve">3       </w:t>
      </w:r>
      <w:r>
        <w:rPr>
          <w:rFonts w:ascii="Arial" w:eastAsia="Arial" w:hAnsi="Arial" w:cs="Arial"/>
          <w:b/>
          <w:bCs/>
          <w:spacing w:val="55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</w:rPr>
        <w:t>n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ry</w:t>
      </w:r>
      <w:r>
        <w:rPr>
          <w:rFonts w:ascii="Arial" w:eastAsia="Arial" w:hAnsi="Arial" w:cs="Arial"/>
          <w:b/>
          <w:bCs/>
          <w:spacing w:val="-4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S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andard</w:t>
      </w:r>
    </w:p>
    <w:p w:rsidR="00514D7B" w:rsidRDefault="00514D7B">
      <w:pPr>
        <w:spacing w:before="1" w:after="0" w:line="120" w:lineRule="exact"/>
        <w:rPr>
          <w:sz w:val="12"/>
          <w:szCs w:val="12"/>
        </w:rPr>
      </w:pPr>
    </w:p>
    <w:p w:rsidR="00514D7B" w:rsidDel="00C6142C" w:rsidRDefault="007B3FBD">
      <w:pPr>
        <w:spacing w:after="0" w:line="240" w:lineRule="auto"/>
        <w:ind w:left="153" w:right="840"/>
        <w:jc w:val="both"/>
        <w:rPr>
          <w:del w:id="316" w:author="Kerrie Abercrombie" w:date="2016-02-24T15:00:00Z"/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proofErr w:type="gramStart"/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ins w:id="317" w:author="Kerrie Abercrombie" w:date="2016-02-24T15:00:00Z">
        <w:r w:rsidR="00C6142C">
          <w:rPr>
            <w:rFonts w:ascii="Arial" w:eastAsia="Arial" w:hAnsi="Arial" w:cs="Arial"/>
            <w:spacing w:val="-3"/>
          </w:rPr>
          <w:t xml:space="preserve"> </w:t>
        </w:r>
      </w:ins>
      <w:del w:id="318" w:author="Kerrie Abercrombie" w:date="2016-02-24T15:00:00Z">
        <w:r w:rsidDel="00C6142C">
          <w:rPr>
            <w:rFonts w:ascii="Arial" w:eastAsia="Arial" w:hAnsi="Arial" w:cs="Arial"/>
          </w:rPr>
          <w:delText>:</w:delText>
        </w:r>
      </w:del>
    </w:p>
    <w:p w:rsidR="00514D7B" w:rsidDel="00C6142C" w:rsidRDefault="007B3FBD" w:rsidP="00FB541C">
      <w:pPr>
        <w:spacing w:after="0" w:line="240" w:lineRule="auto"/>
        <w:ind w:left="153" w:right="840"/>
        <w:jc w:val="both"/>
        <w:rPr>
          <w:del w:id="319" w:author="Kerrie Abercrombie" w:date="2016-02-24T15:00:00Z"/>
          <w:rFonts w:ascii="Arial" w:eastAsia="Arial" w:hAnsi="Arial" w:cs="Arial"/>
        </w:rPr>
      </w:pPr>
      <w:del w:id="320" w:author="Kerrie Abercrombie" w:date="2016-02-24T15:00:00Z">
        <w:r w:rsidDel="00C6142C">
          <w:rPr>
            <w:rFonts w:ascii="Wingdings" w:eastAsia="Wingdings" w:hAnsi="Wingdings" w:cs="Wingdings"/>
          </w:rPr>
          <w:delText></w:delText>
        </w:r>
        <w:r w:rsidDel="00C6142C">
          <w:rPr>
            <w:rFonts w:ascii="Times New Roman" w:eastAsia="Times New Roman" w:hAnsi="Times New Roman" w:cs="Times New Roman"/>
          </w:rPr>
          <w:tab/>
        </w:r>
        <w:r w:rsidDel="00C6142C">
          <w:rPr>
            <w:rFonts w:ascii="Arial" w:eastAsia="Arial" w:hAnsi="Arial" w:cs="Arial"/>
            <w:spacing w:val="2"/>
          </w:rPr>
          <w:delText>T</w:delText>
        </w:r>
      </w:del>
      <w:proofErr w:type="gramStart"/>
      <w:ins w:id="321" w:author="Kerrie Abercrombie" w:date="2016-02-24T15:00:00Z">
        <w:r w:rsidR="00C6142C">
          <w:rPr>
            <w:rFonts w:ascii="Arial" w:eastAsia="Arial" w:hAnsi="Arial" w:cs="Arial"/>
            <w:spacing w:val="2"/>
          </w:rPr>
          <w:t>t</w:t>
        </w:r>
      </w:ins>
      <w:r>
        <w:rPr>
          <w:rFonts w:ascii="Arial" w:eastAsia="Arial" w:hAnsi="Arial" w:cs="Arial"/>
        </w:rPr>
        <w:t>he</w:t>
      </w:r>
      <w:proofErr w:type="gram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succ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ul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spec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LA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odel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103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</w:rPr>
        <w:t>1,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103</w:t>
      </w:r>
      <w:r>
        <w:rPr>
          <w:rFonts w:ascii="Arial" w:eastAsia="Arial" w:hAnsi="Arial" w:cs="Arial"/>
          <w:spacing w:val="-1"/>
        </w:rPr>
        <w:t>/</w:t>
      </w:r>
      <w:r>
        <w:rPr>
          <w:rFonts w:ascii="Arial" w:eastAsia="Arial" w:hAnsi="Arial" w:cs="Arial"/>
        </w:rPr>
        <w:t xml:space="preserve">2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app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cab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e)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10</w:t>
      </w:r>
      <w:r>
        <w:rPr>
          <w:rFonts w:ascii="Arial" w:eastAsia="Arial" w:hAnsi="Arial" w:cs="Arial"/>
          <w:spacing w:val="-3"/>
        </w:rPr>
        <w:t>3</w:t>
      </w:r>
      <w:r>
        <w:rPr>
          <w:rFonts w:ascii="Arial" w:eastAsia="Arial" w:hAnsi="Arial" w:cs="Arial"/>
          <w:spacing w:val="-1"/>
        </w:rPr>
        <w:t>/</w:t>
      </w:r>
      <w:r>
        <w:rPr>
          <w:rFonts w:ascii="Arial" w:eastAsia="Arial" w:hAnsi="Arial" w:cs="Arial"/>
        </w:rPr>
        <w:t>3</w:t>
      </w:r>
      <w:ins w:id="322" w:author="Kerrie Abercrombie" w:date="2016-02-24T15:00:00Z">
        <w:r w:rsidR="00C6142C">
          <w:rPr>
            <w:rFonts w:ascii="Arial" w:eastAsia="Arial" w:hAnsi="Arial" w:cs="Arial"/>
          </w:rPr>
          <w:t xml:space="preserve">. </w:t>
        </w:r>
      </w:ins>
      <w:del w:id="323" w:author="Kerrie Abercrombie" w:date="2016-02-24T15:00:00Z">
        <w:r w:rsidDel="00C6142C">
          <w:rPr>
            <w:rFonts w:ascii="Arial" w:eastAsia="Arial" w:hAnsi="Arial" w:cs="Arial"/>
          </w:rPr>
          <w:delText>,</w:delText>
        </w:r>
        <w:r w:rsidDel="00C6142C">
          <w:rPr>
            <w:rFonts w:ascii="Arial" w:eastAsia="Arial" w:hAnsi="Arial" w:cs="Arial"/>
            <w:spacing w:val="3"/>
          </w:rPr>
          <w:delText xml:space="preserve"> </w:delText>
        </w:r>
        <w:r w:rsidDel="00C6142C">
          <w:rPr>
            <w:rFonts w:ascii="Arial" w:eastAsia="Arial" w:hAnsi="Arial" w:cs="Arial"/>
          </w:rPr>
          <w:delText>an</w:delText>
        </w:r>
        <w:r w:rsidDel="00C6142C">
          <w:rPr>
            <w:rFonts w:ascii="Arial" w:eastAsia="Arial" w:hAnsi="Arial" w:cs="Arial"/>
            <w:spacing w:val="-3"/>
          </w:rPr>
          <w:delText>d</w:delText>
        </w:r>
        <w:r w:rsidDel="00C6142C">
          <w:rPr>
            <w:rFonts w:ascii="Arial" w:eastAsia="Arial" w:hAnsi="Arial" w:cs="Arial"/>
          </w:rPr>
          <w:delText>;</w:delText>
        </w:r>
      </w:del>
    </w:p>
    <w:p w:rsidR="00514D7B" w:rsidRDefault="007B3FBD" w:rsidP="00FB541C">
      <w:pPr>
        <w:spacing w:after="0" w:line="240" w:lineRule="auto"/>
        <w:ind w:left="153" w:right="840"/>
        <w:jc w:val="both"/>
        <w:rPr>
          <w:rFonts w:ascii="Arial" w:eastAsia="Arial" w:hAnsi="Arial" w:cs="Arial"/>
        </w:rPr>
      </w:pPr>
      <w:del w:id="324" w:author="Kerrie Abercrombie" w:date="2016-02-24T15:00:00Z">
        <w:r w:rsidDel="00C6142C">
          <w:rPr>
            <w:rFonts w:ascii="Wingdings" w:eastAsia="Wingdings" w:hAnsi="Wingdings" w:cs="Wingdings"/>
          </w:rPr>
          <w:delText></w:delText>
        </w:r>
        <w:r w:rsidDel="00C6142C">
          <w:rPr>
            <w:rFonts w:ascii="Times New Roman" w:eastAsia="Times New Roman" w:hAnsi="Times New Roman" w:cs="Times New Roman"/>
          </w:rPr>
          <w:tab/>
        </w:r>
        <w:r w:rsidDel="00C6142C">
          <w:rPr>
            <w:rFonts w:ascii="Arial" w:eastAsia="Arial" w:hAnsi="Arial" w:cs="Arial"/>
            <w:spacing w:val="2"/>
          </w:rPr>
          <w:delText>T</w:delText>
        </w:r>
        <w:r w:rsidDel="00C6142C">
          <w:rPr>
            <w:rFonts w:ascii="Arial" w:eastAsia="Arial" w:hAnsi="Arial" w:cs="Arial"/>
          </w:rPr>
          <w:delText>he</w:delText>
        </w:r>
        <w:r w:rsidDel="00C6142C">
          <w:rPr>
            <w:rFonts w:ascii="Arial" w:eastAsia="Arial" w:hAnsi="Arial" w:cs="Arial"/>
            <w:spacing w:val="-2"/>
          </w:rPr>
          <w:delText xml:space="preserve"> </w:delText>
        </w:r>
        <w:r w:rsidDel="00C6142C">
          <w:rPr>
            <w:rFonts w:ascii="Arial" w:eastAsia="Arial" w:hAnsi="Arial" w:cs="Arial"/>
          </w:rPr>
          <w:delText>possess</w:delText>
        </w:r>
        <w:r w:rsidDel="00C6142C">
          <w:rPr>
            <w:rFonts w:ascii="Arial" w:eastAsia="Arial" w:hAnsi="Arial" w:cs="Arial"/>
            <w:spacing w:val="-1"/>
          </w:rPr>
          <w:delText>i</w:delText>
        </w:r>
        <w:r w:rsidDel="00C6142C">
          <w:rPr>
            <w:rFonts w:ascii="Arial" w:eastAsia="Arial" w:hAnsi="Arial" w:cs="Arial"/>
          </w:rPr>
          <w:delText>on</w:delText>
        </w:r>
        <w:r w:rsidDel="00C6142C">
          <w:rPr>
            <w:rFonts w:ascii="Arial" w:eastAsia="Arial" w:hAnsi="Arial" w:cs="Arial"/>
            <w:spacing w:val="1"/>
          </w:rPr>
          <w:delText xml:space="preserve"> </w:delText>
        </w:r>
        <w:r w:rsidDel="00C6142C">
          <w:rPr>
            <w:rFonts w:ascii="Arial" w:eastAsia="Arial" w:hAnsi="Arial" w:cs="Arial"/>
            <w:spacing w:val="-3"/>
          </w:rPr>
          <w:delText>o</w:delText>
        </w:r>
        <w:r w:rsidDel="00C6142C">
          <w:rPr>
            <w:rFonts w:ascii="Arial" w:eastAsia="Arial" w:hAnsi="Arial" w:cs="Arial"/>
          </w:rPr>
          <w:delText>f a</w:delText>
        </w:r>
        <w:r w:rsidDel="00C6142C">
          <w:rPr>
            <w:rFonts w:ascii="Arial" w:eastAsia="Arial" w:hAnsi="Arial" w:cs="Arial"/>
            <w:spacing w:val="1"/>
          </w:rPr>
          <w:delText xml:space="preserve"> </w:delText>
        </w:r>
        <w:r w:rsidDel="00C6142C">
          <w:rPr>
            <w:rFonts w:ascii="Arial" w:eastAsia="Arial" w:hAnsi="Arial" w:cs="Arial"/>
            <w:spacing w:val="-2"/>
          </w:rPr>
          <w:delText>v</w:delText>
        </w:r>
        <w:r w:rsidDel="00C6142C">
          <w:rPr>
            <w:rFonts w:ascii="Arial" w:eastAsia="Arial" w:hAnsi="Arial" w:cs="Arial"/>
          </w:rPr>
          <w:delText>a</w:delText>
        </w:r>
        <w:r w:rsidDel="00C6142C">
          <w:rPr>
            <w:rFonts w:ascii="Arial" w:eastAsia="Arial" w:hAnsi="Arial" w:cs="Arial"/>
            <w:spacing w:val="-1"/>
          </w:rPr>
          <w:delText>li</w:delText>
        </w:r>
        <w:r w:rsidDel="00C6142C">
          <w:rPr>
            <w:rFonts w:ascii="Arial" w:eastAsia="Arial" w:hAnsi="Arial" w:cs="Arial"/>
          </w:rPr>
          <w:delText>d</w:delText>
        </w:r>
        <w:r w:rsidDel="00C6142C">
          <w:rPr>
            <w:rFonts w:ascii="Arial" w:eastAsia="Arial" w:hAnsi="Arial" w:cs="Arial"/>
            <w:spacing w:val="1"/>
          </w:rPr>
          <w:delText xml:space="preserve"> </w:delText>
        </w:r>
        <w:r w:rsidDel="00C6142C">
          <w:rPr>
            <w:rFonts w:ascii="Arial" w:eastAsia="Arial" w:hAnsi="Arial" w:cs="Arial"/>
            <w:spacing w:val="-1"/>
          </w:rPr>
          <w:delText>V</w:delText>
        </w:r>
        <w:r w:rsidDel="00C6142C">
          <w:rPr>
            <w:rFonts w:ascii="Arial" w:eastAsia="Arial" w:hAnsi="Arial" w:cs="Arial"/>
            <w:spacing w:val="2"/>
          </w:rPr>
          <w:delText>T</w:delText>
        </w:r>
        <w:r w:rsidDel="00C6142C">
          <w:rPr>
            <w:rFonts w:ascii="Arial" w:eastAsia="Arial" w:hAnsi="Arial" w:cs="Arial"/>
          </w:rPr>
          <w:delText>S</w:delText>
        </w:r>
        <w:r w:rsidDel="00C6142C">
          <w:rPr>
            <w:rFonts w:ascii="Arial" w:eastAsia="Arial" w:hAnsi="Arial" w:cs="Arial"/>
            <w:spacing w:val="-2"/>
          </w:rPr>
          <w:delText xml:space="preserve"> </w:delText>
        </w:r>
        <w:commentRangeStart w:id="325"/>
        <w:r w:rsidDel="00C6142C">
          <w:rPr>
            <w:rFonts w:ascii="Arial" w:eastAsia="Arial" w:hAnsi="Arial" w:cs="Arial"/>
            <w:spacing w:val="-1"/>
          </w:rPr>
          <w:delText>C</w:delText>
        </w:r>
        <w:r w:rsidDel="00C6142C">
          <w:rPr>
            <w:rFonts w:ascii="Arial" w:eastAsia="Arial" w:hAnsi="Arial" w:cs="Arial"/>
          </w:rPr>
          <w:delText>e</w:delText>
        </w:r>
        <w:r w:rsidDel="00C6142C">
          <w:rPr>
            <w:rFonts w:ascii="Arial" w:eastAsia="Arial" w:hAnsi="Arial" w:cs="Arial"/>
            <w:spacing w:val="-2"/>
          </w:rPr>
          <w:delText>r</w:delText>
        </w:r>
        <w:r w:rsidDel="00C6142C">
          <w:rPr>
            <w:rFonts w:ascii="Arial" w:eastAsia="Arial" w:hAnsi="Arial" w:cs="Arial"/>
            <w:spacing w:val="1"/>
          </w:rPr>
          <w:delText>t</w:delText>
        </w:r>
        <w:r w:rsidDel="00C6142C">
          <w:rPr>
            <w:rFonts w:ascii="Arial" w:eastAsia="Arial" w:hAnsi="Arial" w:cs="Arial"/>
            <w:spacing w:val="-4"/>
          </w:rPr>
          <w:delText>i</w:delText>
        </w:r>
        <w:r w:rsidDel="00C6142C">
          <w:rPr>
            <w:rFonts w:ascii="Arial" w:eastAsia="Arial" w:hAnsi="Arial" w:cs="Arial"/>
            <w:spacing w:val="3"/>
          </w:rPr>
          <w:delText>f</w:delText>
        </w:r>
        <w:r w:rsidDel="00C6142C">
          <w:rPr>
            <w:rFonts w:ascii="Arial" w:eastAsia="Arial" w:hAnsi="Arial" w:cs="Arial"/>
            <w:spacing w:val="-1"/>
          </w:rPr>
          <w:delText>i</w:delText>
        </w:r>
        <w:r w:rsidDel="00C6142C">
          <w:rPr>
            <w:rFonts w:ascii="Arial" w:eastAsia="Arial" w:hAnsi="Arial" w:cs="Arial"/>
          </w:rPr>
          <w:delText>ca</w:delText>
        </w:r>
        <w:r w:rsidDel="00C6142C">
          <w:rPr>
            <w:rFonts w:ascii="Arial" w:eastAsia="Arial" w:hAnsi="Arial" w:cs="Arial"/>
            <w:spacing w:val="1"/>
          </w:rPr>
          <w:delText>t</w:delText>
        </w:r>
        <w:r w:rsidDel="00C6142C">
          <w:rPr>
            <w:rFonts w:ascii="Arial" w:eastAsia="Arial" w:hAnsi="Arial" w:cs="Arial"/>
            <w:spacing w:val="-1"/>
          </w:rPr>
          <w:delText>i</w:delText>
        </w:r>
        <w:r w:rsidDel="00C6142C">
          <w:rPr>
            <w:rFonts w:ascii="Arial" w:eastAsia="Arial" w:hAnsi="Arial" w:cs="Arial"/>
          </w:rPr>
          <w:delText>on</w:delText>
        </w:r>
      </w:del>
      <w:commentRangeEnd w:id="325"/>
      <w:r w:rsidR="00C6142C">
        <w:rPr>
          <w:rStyle w:val="CommentReference"/>
        </w:rPr>
        <w:commentReference w:id="325"/>
      </w:r>
      <w:del w:id="326" w:author="Kerrie Abercrombie" w:date="2016-02-24T15:00:00Z">
        <w:r w:rsidDel="00C6142C">
          <w:rPr>
            <w:rFonts w:ascii="Arial" w:eastAsia="Arial" w:hAnsi="Arial" w:cs="Arial"/>
            <w:spacing w:val="1"/>
          </w:rPr>
          <w:delText xml:space="preserve"> </w:delText>
        </w:r>
        <w:r w:rsidDel="00C6142C">
          <w:rPr>
            <w:rFonts w:ascii="Arial" w:eastAsia="Arial" w:hAnsi="Arial" w:cs="Arial"/>
          </w:rPr>
          <w:delText>L</w:delText>
        </w:r>
        <w:r w:rsidDel="00C6142C">
          <w:rPr>
            <w:rFonts w:ascii="Arial" w:eastAsia="Arial" w:hAnsi="Arial" w:cs="Arial"/>
            <w:spacing w:val="-3"/>
          </w:rPr>
          <w:delText>o</w:delText>
        </w:r>
        <w:r w:rsidDel="00C6142C">
          <w:rPr>
            <w:rFonts w:ascii="Arial" w:eastAsia="Arial" w:hAnsi="Arial" w:cs="Arial"/>
            <w:spacing w:val="1"/>
          </w:rPr>
          <w:delText>g</w:delText>
        </w:r>
        <w:r w:rsidDel="00C6142C">
          <w:rPr>
            <w:rFonts w:ascii="Arial" w:eastAsia="Arial" w:hAnsi="Arial" w:cs="Arial"/>
          </w:rPr>
          <w:delText>.</w:delText>
        </w:r>
      </w:del>
    </w:p>
    <w:p w:rsidR="00514D7B" w:rsidRDefault="00514D7B">
      <w:pPr>
        <w:spacing w:before="13" w:after="0" w:line="240" w:lineRule="exact"/>
        <w:rPr>
          <w:sz w:val="24"/>
          <w:szCs w:val="24"/>
        </w:rPr>
      </w:pPr>
    </w:p>
    <w:p w:rsidR="00514D7B" w:rsidRDefault="007B3FBD">
      <w:pPr>
        <w:spacing w:after="0" w:line="240" w:lineRule="auto"/>
        <w:ind w:left="153" w:right="77"/>
        <w:jc w:val="both"/>
        <w:rPr>
          <w:rFonts w:ascii="Arial" w:eastAsia="Arial" w:hAnsi="Arial" w:cs="Arial"/>
        </w:rPr>
      </w:pPr>
      <w:commentRangeStart w:id="327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ecu</w:t>
      </w:r>
      <w:r>
        <w:rPr>
          <w:rFonts w:ascii="Arial" w:eastAsia="Arial" w:hAnsi="Arial" w:cs="Arial"/>
          <w:spacing w:val="-2"/>
        </w:rPr>
        <w:t>rr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-2"/>
        </w:rPr>
        <w:t>rs</w:t>
      </w:r>
      <w:r>
        <w:rPr>
          <w:rFonts w:ascii="Arial" w:eastAsia="Arial" w:hAnsi="Arial" w:cs="Arial"/>
        </w:rPr>
        <w:t>onnel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hat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do not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 upda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3"/>
        </w:rPr>
        <w:t>e</w:t>
      </w:r>
      <w:r>
        <w:rPr>
          <w:rFonts w:ascii="Arial" w:eastAsia="Arial" w:hAnsi="Arial" w:cs="Arial"/>
          <w:b/>
          <w:bCs/>
        </w:rPr>
        <w:t>,</w:t>
      </w:r>
      <w:r>
        <w:rPr>
          <w:rFonts w:ascii="Arial" w:eastAsia="Arial" w:hAnsi="Arial" w:cs="Arial"/>
          <w:b/>
          <w:bCs/>
          <w:spacing w:val="4"/>
        </w:rPr>
        <w:t xml:space="preserve"> </w:t>
      </w:r>
      <w:r>
        <w:rPr>
          <w:rFonts w:ascii="Arial" w:eastAsia="Arial" w:hAnsi="Arial" w:cs="Arial"/>
        </w:rPr>
        <w:t>unsa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 ope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onal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ance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he</w:t>
      </w:r>
      <w:r>
        <w:rPr>
          <w:rFonts w:ascii="Arial" w:eastAsia="Arial" w:hAnsi="Arial" w:cs="Arial"/>
        </w:rPr>
        <w:t>r 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ances</w:t>
      </w:r>
      <w:r>
        <w:rPr>
          <w:rFonts w:ascii="Arial" w:eastAsia="Arial" w:hAnsi="Arial" w:cs="Arial"/>
          <w:spacing w:val="-1"/>
        </w:rPr>
        <w:t xml:space="preserve"> 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uenc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el of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.</w:t>
      </w:r>
      <w:commentRangeEnd w:id="327"/>
      <w:r w:rsidR="00FB541C">
        <w:rPr>
          <w:rStyle w:val="CommentReference"/>
        </w:rPr>
        <w:commentReference w:id="327"/>
      </w:r>
    </w:p>
    <w:p w:rsidR="00514D7B" w:rsidRDefault="00514D7B">
      <w:pPr>
        <w:spacing w:before="6" w:after="0" w:line="110" w:lineRule="exact"/>
        <w:rPr>
          <w:sz w:val="11"/>
          <w:szCs w:val="11"/>
        </w:rPr>
      </w:pPr>
    </w:p>
    <w:p w:rsidR="00514D7B" w:rsidRDefault="007B3FBD">
      <w:pPr>
        <w:spacing w:after="0" w:line="240" w:lineRule="auto"/>
        <w:ind w:left="153" w:right="636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1</w:t>
      </w:r>
      <w:r>
        <w:rPr>
          <w:rFonts w:ascii="Arial" w:eastAsia="Arial" w:hAnsi="Arial" w:cs="Arial"/>
          <w:b/>
          <w:bCs/>
          <w:spacing w:val="1"/>
        </w:rPr>
        <w:t>.</w:t>
      </w:r>
      <w:r>
        <w:rPr>
          <w:rFonts w:ascii="Arial" w:eastAsia="Arial" w:hAnsi="Arial" w:cs="Arial"/>
          <w:b/>
          <w:bCs/>
        </w:rPr>
        <w:t xml:space="preserve">4       </w:t>
      </w:r>
      <w:r>
        <w:rPr>
          <w:rFonts w:ascii="Arial" w:eastAsia="Arial" w:hAnsi="Arial" w:cs="Arial"/>
          <w:b/>
          <w:bCs/>
          <w:spacing w:val="55"/>
        </w:rPr>
        <w:t xml:space="preserve"> </w:t>
      </w:r>
      <w:r>
        <w:rPr>
          <w:rFonts w:ascii="Arial" w:eastAsia="Arial" w:hAnsi="Arial" w:cs="Arial"/>
          <w:b/>
          <w:bCs/>
        </w:rPr>
        <w:t>Frequen</w:t>
      </w:r>
      <w:r>
        <w:rPr>
          <w:rFonts w:ascii="Arial" w:eastAsia="Arial" w:hAnsi="Arial" w:cs="Arial"/>
          <w:b/>
          <w:bCs/>
          <w:spacing w:val="2"/>
        </w:rPr>
        <w:t>c</w:t>
      </w:r>
      <w:r>
        <w:rPr>
          <w:rFonts w:ascii="Arial" w:eastAsia="Arial" w:hAnsi="Arial" w:cs="Arial"/>
          <w:b/>
          <w:bCs/>
        </w:rPr>
        <w:t>y</w:t>
      </w:r>
      <w:r>
        <w:rPr>
          <w:rFonts w:ascii="Arial" w:eastAsia="Arial" w:hAnsi="Arial" w:cs="Arial"/>
          <w:b/>
          <w:bCs/>
          <w:spacing w:val="-4"/>
        </w:rPr>
        <w:t xml:space="preserve"> </w:t>
      </w:r>
      <w:r>
        <w:rPr>
          <w:rFonts w:ascii="Arial" w:eastAsia="Arial" w:hAnsi="Arial" w:cs="Arial"/>
          <w:b/>
          <w:bCs/>
        </w:rPr>
        <w:t>and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dura</w:t>
      </w:r>
      <w:r>
        <w:rPr>
          <w:rFonts w:ascii="Arial" w:eastAsia="Arial" w:hAnsi="Arial" w:cs="Arial"/>
          <w:b/>
          <w:bCs/>
          <w:spacing w:val="-2"/>
        </w:rPr>
        <w:t>t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  <w:spacing w:val="-3"/>
        </w:rPr>
        <w:t>o</w:t>
      </w:r>
      <w:r>
        <w:rPr>
          <w:rFonts w:ascii="Arial" w:eastAsia="Arial" w:hAnsi="Arial" w:cs="Arial"/>
          <w:b/>
          <w:bCs/>
        </w:rPr>
        <w:t>n</w:t>
      </w:r>
    </w:p>
    <w:p w:rsidR="00514D7B" w:rsidRDefault="00514D7B">
      <w:pPr>
        <w:spacing w:before="4" w:after="0" w:line="120" w:lineRule="exact"/>
        <w:rPr>
          <w:sz w:val="12"/>
          <w:szCs w:val="12"/>
        </w:rPr>
      </w:pPr>
    </w:p>
    <w:p w:rsidR="00514D7B" w:rsidRDefault="007B3FBD">
      <w:pPr>
        <w:spacing w:after="0" w:line="239" w:lineRule="auto"/>
        <w:ind w:left="153" w:right="76"/>
        <w:jc w:val="both"/>
        <w:rPr>
          <w:rFonts w:ascii="Arial" w:eastAsia="Arial" w:hAnsi="Arial" w:cs="Arial"/>
        </w:rPr>
      </w:pPr>
      <w:commentRangeStart w:id="328"/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commentRangeEnd w:id="328"/>
      <w:r w:rsidR="00691033">
        <w:rPr>
          <w:rStyle w:val="CommentReference"/>
        </w:rPr>
        <w:commentReference w:id="328"/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asses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</w:rPr>
        <w:t xml:space="preserve">ance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each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ber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sonnel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out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upe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1"/>
        </w:rPr>
        <w:t>r/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ana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 xml:space="preserve"> 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 annua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ens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anda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t by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 xml:space="preserve">ar </w:t>
      </w:r>
      <w:r>
        <w:rPr>
          <w:rFonts w:ascii="Arial" w:eastAsia="Arial" w:hAnsi="Arial" w:cs="Arial"/>
        </w:rPr>
        <w:t>assess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ance</w:t>
      </w:r>
      <w:r>
        <w:rPr>
          <w:rFonts w:ascii="Arial" w:eastAsia="Arial" w:hAnsi="Arial" w:cs="Arial"/>
          <w:spacing w:val="-2"/>
        </w:rPr>
        <w:t xml:space="preserve"> m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>/r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ew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app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.</w:t>
      </w:r>
    </w:p>
    <w:p w:rsidR="00514D7B" w:rsidRDefault="00514D7B">
      <w:pPr>
        <w:spacing w:before="9" w:after="0" w:line="110" w:lineRule="exact"/>
        <w:rPr>
          <w:sz w:val="11"/>
          <w:szCs w:val="11"/>
        </w:rPr>
      </w:pPr>
    </w:p>
    <w:p w:rsidR="00514D7B" w:rsidRDefault="007B3FBD">
      <w:pPr>
        <w:spacing w:after="0" w:line="240" w:lineRule="auto"/>
        <w:ind w:left="153" w:right="48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  <w:highlight w:val="yellow"/>
        </w:rPr>
        <w:lastRenderedPageBreak/>
        <w:t>T</w:t>
      </w:r>
      <w:r>
        <w:rPr>
          <w:rFonts w:ascii="Arial" w:eastAsia="Arial" w:hAnsi="Arial" w:cs="Arial"/>
          <w:highlight w:val="yellow"/>
        </w:rPr>
        <w:t>he</w:t>
      </w:r>
      <w:r>
        <w:rPr>
          <w:rFonts w:ascii="Arial" w:eastAsia="Arial" w:hAnsi="Arial" w:cs="Arial"/>
          <w:spacing w:val="-1"/>
          <w:highlight w:val="yellow"/>
        </w:rPr>
        <w:t xml:space="preserve"> C</w:t>
      </w:r>
      <w:r>
        <w:rPr>
          <w:rFonts w:ascii="Arial" w:eastAsia="Arial" w:hAnsi="Arial" w:cs="Arial"/>
          <w:highlight w:val="yellow"/>
        </w:rPr>
        <w:t>o</w:t>
      </w:r>
      <w:r>
        <w:rPr>
          <w:rFonts w:ascii="Arial" w:eastAsia="Arial" w:hAnsi="Arial" w:cs="Arial"/>
          <w:spacing w:val="1"/>
          <w:highlight w:val="yellow"/>
        </w:rPr>
        <w:t>m</w:t>
      </w:r>
      <w:r>
        <w:rPr>
          <w:rFonts w:ascii="Arial" w:eastAsia="Arial" w:hAnsi="Arial" w:cs="Arial"/>
          <w:highlight w:val="yellow"/>
        </w:rPr>
        <w:t>p</w:t>
      </w:r>
      <w:r>
        <w:rPr>
          <w:rFonts w:ascii="Arial" w:eastAsia="Arial" w:hAnsi="Arial" w:cs="Arial"/>
          <w:spacing w:val="-3"/>
          <w:highlight w:val="yellow"/>
        </w:rPr>
        <w:t>e</w:t>
      </w:r>
      <w:r>
        <w:rPr>
          <w:rFonts w:ascii="Arial" w:eastAsia="Arial" w:hAnsi="Arial" w:cs="Arial"/>
          <w:spacing w:val="1"/>
          <w:highlight w:val="yellow"/>
        </w:rPr>
        <w:t>t</w:t>
      </w:r>
      <w:r>
        <w:rPr>
          <w:rFonts w:ascii="Arial" w:eastAsia="Arial" w:hAnsi="Arial" w:cs="Arial"/>
          <w:highlight w:val="yellow"/>
        </w:rPr>
        <w:t xml:space="preserve">ent </w:t>
      </w:r>
      <w:r>
        <w:rPr>
          <w:rFonts w:ascii="Arial" w:eastAsia="Arial" w:hAnsi="Arial" w:cs="Arial"/>
          <w:spacing w:val="-1"/>
          <w:highlight w:val="yellow"/>
        </w:rPr>
        <w:t>A</w:t>
      </w:r>
      <w:r>
        <w:rPr>
          <w:rFonts w:ascii="Arial" w:eastAsia="Arial" w:hAnsi="Arial" w:cs="Arial"/>
          <w:highlight w:val="yellow"/>
        </w:rPr>
        <w:t>u</w:t>
      </w:r>
      <w:r>
        <w:rPr>
          <w:rFonts w:ascii="Arial" w:eastAsia="Arial" w:hAnsi="Arial" w:cs="Arial"/>
          <w:spacing w:val="1"/>
          <w:highlight w:val="yellow"/>
        </w:rPr>
        <w:t>t</w:t>
      </w:r>
      <w:r>
        <w:rPr>
          <w:rFonts w:ascii="Arial" w:eastAsia="Arial" w:hAnsi="Arial" w:cs="Arial"/>
          <w:highlight w:val="yellow"/>
        </w:rPr>
        <w:t>h</w:t>
      </w:r>
      <w:r>
        <w:rPr>
          <w:rFonts w:ascii="Arial" w:eastAsia="Arial" w:hAnsi="Arial" w:cs="Arial"/>
          <w:spacing w:val="-3"/>
          <w:highlight w:val="yellow"/>
        </w:rPr>
        <w:t>o</w:t>
      </w:r>
      <w:r>
        <w:rPr>
          <w:rFonts w:ascii="Arial" w:eastAsia="Arial" w:hAnsi="Arial" w:cs="Arial"/>
          <w:spacing w:val="1"/>
          <w:highlight w:val="yellow"/>
        </w:rPr>
        <w:t>r</w:t>
      </w:r>
      <w:r>
        <w:rPr>
          <w:rFonts w:ascii="Arial" w:eastAsia="Arial" w:hAnsi="Arial" w:cs="Arial"/>
          <w:spacing w:val="-1"/>
          <w:highlight w:val="yellow"/>
        </w:rPr>
        <w:t>i</w:t>
      </w:r>
      <w:r>
        <w:rPr>
          <w:rFonts w:ascii="Arial" w:eastAsia="Arial" w:hAnsi="Arial" w:cs="Arial"/>
          <w:spacing w:val="1"/>
          <w:highlight w:val="yellow"/>
        </w:rPr>
        <w:t>t</w:t>
      </w:r>
      <w:r>
        <w:rPr>
          <w:rFonts w:ascii="Arial" w:eastAsia="Arial" w:hAnsi="Arial" w:cs="Arial"/>
          <w:highlight w:val="yellow"/>
        </w:rPr>
        <w:t>y</w:t>
      </w:r>
      <w:r>
        <w:rPr>
          <w:rFonts w:ascii="Arial" w:eastAsia="Arial" w:hAnsi="Arial" w:cs="Arial"/>
          <w:spacing w:val="-1"/>
          <w:highlight w:val="yellow"/>
        </w:rPr>
        <w:t xml:space="preserve"> </w:t>
      </w:r>
      <w:r>
        <w:rPr>
          <w:rFonts w:ascii="Arial" w:eastAsia="Arial" w:hAnsi="Arial" w:cs="Arial"/>
          <w:highlight w:val="yellow"/>
        </w:rPr>
        <w:t>shou</w:t>
      </w:r>
      <w:r>
        <w:rPr>
          <w:rFonts w:ascii="Arial" w:eastAsia="Arial" w:hAnsi="Arial" w:cs="Arial"/>
          <w:spacing w:val="-1"/>
          <w:highlight w:val="yellow"/>
        </w:rPr>
        <w:t>l</w:t>
      </w:r>
      <w:r>
        <w:rPr>
          <w:rFonts w:ascii="Arial" w:eastAsia="Arial" w:hAnsi="Arial" w:cs="Arial"/>
          <w:highlight w:val="yellow"/>
        </w:rPr>
        <w:t>d</w:t>
      </w:r>
      <w:r>
        <w:rPr>
          <w:rFonts w:ascii="Arial" w:eastAsia="Arial" w:hAnsi="Arial" w:cs="Arial"/>
          <w:spacing w:val="1"/>
          <w:highlight w:val="yellow"/>
        </w:rPr>
        <w:t xml:space="preserve"> </w:t>
      </w:r>
      <w:r>
        <w:rPr>
          <w:rFonts w:ascii="Arial" w:eastAsia="Arial" w:hAnsi="Arial" w:cs="Arial"/>
          <w:highlight w:val="yellow"/>
        </w:rPr>
        <w:t>de</w:t>
      </w:r>
      <w:r>
        <w:rPr>
          <w:rFonts w:ascii="Arial" w:eastAsia="Arial" w:hAnsi="Arial" w:cs="Arial"/>
          <w:spacing w:val="1"/>
          <w:highlight w:val="yellow"/>
        </w:rPr>
        <w:t>t</w:t>
      </w:r>
      <w:r>
        <w:rPr>
          <w:rFonts w:ascii="Arial" w:eastAsia="Arial" w:hAnsi="Arial" w:cs="Arial"/>
          <w:spacing w:val="-3"/>
          <w:highlight w:val="yellow"/>
        </w:rPr>
        <w:t>e</w:t>
      </w:r>
      <w:r>
        <w:rPr>
          <w:rFonts w:ascii="Arial" w:eastAsia="Arial" w:hAnsi="Arial" w:cs="Arial"/>
          <w:spacing w:val="-2"/>
          <w:highlight w:val="yellow"/>
        </w:rPr>
        <w:t>r</w:t>
      </w:r>
      <w:r>
        <w:rPr>
          <w:rFonts w:ascii="Arial" w:eastAsia="Arial" w:hAnsi="Arial" w:cs="Arial"/>
          <w:spacing w:val="1"/>
          <w:highlight w:val="yellow"/>
        </w:rPr>
        <w:t>m</w:t>
      </w:r>
      <w:r>
        <w:rPr>
          <w:rFonts w:ascii="Arial" w:eastAsia="Arial" w:hAnsi="Arial" w:cs="Arial"/>
          <w:spacing w:val="-1"/>
          <w:highlight w:val="yellow"/>
        </w:rPr>
        <w:t>i</w:t>
      </w:r>
      <w:r>
        <w:rPr>
          <w:rFonts w:ascii="Arial" w:eastAsia="Arial" w:hAnsi="Arial" w:cs="Arial"/>
          <w:highlight w:val="yellow"/>
        </w:rPr>
        <w:t>ne</w:t>
      </w:r>
      <w:r>
        <w:rPr>
          <w:rFonts w:ascii="Arial" w:eastAsia="Arial" w:hAnsi="Arial" w:cs="Arial"/>
          <w:spacing w:val="1"/>
          <w:highlight w:val="yellow"/>
        </w:rPr>
        <w:t xml:space="preserve"> t</w:t>
      </w:r>
      <w:r>
        <w:rPr>
          <w:rFonts w:ascii="Arial" w:eastAsia="Arial" w:hAnsi="Arial" w:cs="Arial"/>
          <w:highlight w:val="yellow"/>
        </w:rPr>
        <w:t>he</w:t>
      </w:r>
      <w:r>
        <w:rPr>
          <w:rFonts w:ascii="Arial" w:eastAsia="Arial" w:hAnsi="Arial" w:cs="Arial"/>
          <w:spacing w:val="-4"/>
          <w:highlight w:val="yellow"/>
        </w:rPr>
        <w:t xml:space="preserve"> </w:t>
      </w:r>
      <w:r>
        <w:rPr>
          <w:rFonts w:ascii="Arial" w:eastAsia="Arial" w:hAnsi="Arial" w:cs="Arial"/>
          <w:spacing w:val="1"/>
          <w:highlight w:val="yellow"/>
        </w:rPr>
        <w:t>fr</w:t>
      </w:r>
      <w:r>
        <w:rPr>
          <w:rFonts w:ascii="Arial" w:eastAsia="Arial" w:hAnsi="Arial" w:cs="Arial"/>
          <w:spacing w:val="-3"/>
          <w:highlight w:val="yellow"/>
        </w:rPr>
        <w:t>e</w:t>
      </w:r>
      <w:r>
        <w:rPr>
          <w:rFonts w:ascii="Arial" w:eastAsia="Arial" w:hAnsi="Arial" w:cs="Arial"/>
          <w:spacing w:val="2"/>
          <w:highlight w:val="yellow"/>
        </w:rPr>
        <w:t>q</w:t>
      </w:r>
      <w:r>
        <w:rPr>
          <w:rFonts w:ascii="Arial" w:eastAsia="Arial" w:hAnsi="Arial" w:cs="Arial"/>
          <w:highlight w:val="yellow"/>
        </w:rPr>
        <w:t>uency</w:t>
      </w:r>
      <w:r>
        <w:rPr>
          <w:rFonts w:ascii="Arial" w:eastAsia="Arial" w:hAnsi="Arial" w:cs="Arial"/>
          <w:spacing w:val="-1"/>
          <w:highlight w:val="yellow"/>
        </w:rPr>
        <w:t xml:space="preserve"> </w:t>
      </w:r>
      <w:r>
        <w:rPr>
          <w:rFonts w:ascii="Arial" w:eastAsia="Arial" w:hAnsi="Arial" w:cs="Arial"/>
          <w:spacing w:val="-3"/>
          <w:highlight w:val="yellow"/>
        </w:rPr>
        <w:t>o</w:t>
      </w:r>
      <w:r>
        <w:rPr>
          <w:rFonts w:ascii="Arial" w:eastAsia="Arial" w:hAnsi="Arial" w:cs="Arial"/>
          <w:highlight w:val="yellow"/>
        </w:rPr>
        <w:t>f</w:t>
      </w:r>
      <w:r>
        <w:rPr>
          <w:rFonts w:ascii="Arial" w:eastAsia="Arial" w:hAnsi="Arial" w:cs="Arial"/>
          <w:spacing w:val="2"/>
          <w:highlight w:val="yellow"/>
        </w:rPr>
        <w:t xml:space="preserve"> </w:t>
      </w:r>
      <w:r>
        <w:rPr>
          <w:rFonts w:ascii="Arial" w:eastAsia="Arial" w:hAnsi="Arial" w:cs="Arial"/>
          <w:highlight w:val="yellow"/>
        </w:rPr>
        <w:t>a</w:t>
      </w:r>
      <w:r>
        <w:rPr>
          <w:rFonts w:ascii="Arial" w:eastAsia="Arial" w:hAnsi="Arial" w:cs="Arial"/>
          <w:spacing w:val="-2"/>
          <w:highlight w:val="yellow"/>
        </w:rPr>
        <w:t xml:space="preserve"> </w:t>
      </w:r>
      <w:r>
        <w:rPr>
          <w:rFonts w:ascii="Arial" w:eastAsia="Arial" w:hAnsi="Arial" w:cs="Arial"/>
          <w:highlight w:val="yellow"/>
        </w:rPr>
        <w:t>p</w:t>
      </w:r>
      <w:r>
        <w:rPr>
          <w:rFonts w:ascii="Arial" w:eastAsia="Arial" w:hAnsi="Arial" w:cs="Arial"/>
          <w:spacing w:val="1"/>
          <w:highlight w:val="yellow"/>
        </w:rPr>
        <w:t>r</w:t>
      </w:r>
      <w:r>
        <w:rPr>
          <w:rFonts w:ascii="Arial" w:eastAsia="Arial" w:hAnsi="Arial" w:cs="Arial"/>
          <w:spacing w:val="-3"/>
          <w:highlight w:val="yellow"/>
        </w:rPr>
        <w:t>o</w:t>
      </w:r>
      <w:r>
        <w:rPr>
          <w:rFonts w:ascii="Arial" w:eastAsia="Arial" w:hAnsi="Arial" w:cs="Arial"/>
          <w:highlight w:val="yellow"/>
        </w:rPr>
        <w:t>g</w:t>
      </w:r>
      <w:r>
        <w:rPr>
          <w:rFonts w:ascii="Arial" w:eastAsia="Arial" w:hAnsi="Arial" w:cs="Arial"/>
          <w:spacing w:val="1"/>
          <w:highlight w:val="yellow"/>
        </w:rPr>
        <w:t>r</w:t>
      </w:r>
      <w:r>
        <w:rPr>
          <w:rFonts w:ascii="Arial" w:eastAsia="Arial" w:hAnsi="Arial" w:cs="Arial"/>
          <w:highlight w:val="yellow"/>
        </w:rPr>
        <w:t>a</w:t>
      </w:r>
      <w:r>
        <w:rPr>
          <w:rFonts w:ascii="Arial" w:eastAsia="Arial" w:hAnsi="Arial" w:cs="Arial"/>
          <w:spacing w:val="-2"/>
          <w:highlight w:val="yellow"/>
        </w:rPr>
        <w:t>m</w:t>
      </w:r>
      <w:r>
        <w:rPr>
          <w:rFonts w:ascii="Arial" w:eastAsia="Arial" w:hAnsi="Arial" w:cs="Arial"/>
          <w:spacing w:val="1"/>
          <w:highlight w:val="yellow"/>
        </w:rPr>
        <w:t>m</w:t>
      </w:r>
      <w:r>
        <w:rPr>
          <w:rFonts w:ascii="Arial" w:eastAsia="Arial" w:hAnsi="Arial" w:cs="Arial"/>
          <w:highlight w:val="yellow"/>
        </w:rPr>
        <w:t>e</w:t>
      </w:r>
      <w:r>
        <w:rPr>
          <w:rFonts w:ascii="Arial" w:eastAsia="Arial" w:hAnsi="Arial" w:cs="Arial"/>
          <w:spacing w:val="-2"/>
          <w:highlight w:val="yellow"/>
        </w:rPr>
        <w:t xml:space="preserve"> </w:t>
      </w:r>
      <w:r>
        <w:rPr>
          <w:rFonts w:ascii="Arial" w:eastAsia="Arial" w:hAnsi="Arial" w:cs="Arial"/>
          <w:spacing w:val="-3"/>
          <w:highlight w:val="yellow"/>
        </w:rPr>
        <w:t>o</w:t>
      </w:r>
      <w:r>
        <w:rPr>
          <w:rFonts w:ascii="Arial" w:eastAsia="Arial" w:hAnsi="Arial" w:cs="Arial"/>
          <w:highlight w:val="yellow"/>
        </w:rPr>
        <w:t>f</w:t>
      </w:r>
      <w:r>
        <w:rPr>
          <w:rFonts w:ascii="Arial" w:eastAsia="Arial" w:hAnsi="Arial" w:cs="Arial"/>
          <w:spacing w:val="2"/>
          <w:highlight w:val="yellow"/>
        </w:rPr>
        <w:t xml:space="preserve"> </w:t>
      </w:r>
      <w:r>
        <w:rPr>
          <w:rFonts w:ascii="Arial" w:eastAsia="Arial" w:hAnsi="Arial" w:cs="Arial"/>
          <w:spacing w:val="1"/>
          <w:highlight w:val="yellow"/>
        </w:rPr>
        <w:t>r</w:t>
      </w:r>
      <w:r>
        <w:rPr>
          <w:rFonts w:ascii="Arial" w:eastAsia="Arial" w:hAnsi="Arial" w:cs="Arial"/>
          <w:highlight w:val="yellow"/>
        </w:rPr>
        <w:t>ecu</w:t>
      </w:r>
      <w:r>
        <w:rPr>
          <w:rFonts w:ascii="Arial" w:eastAsia="Arial" w:hAnsi="Arial" w:cs="Arial"/>
          <w:spacing w:val="-2"/>
          <w:highlight w:val="yellow"/>
        </w:rPr>
        <w:t>r</w:t>
      </w:r>
      <w:r>
        <w:rPr>
          <w:rFonts w:ascii="Arial" w:eastAsia="Arial" w:hAnsi="Arial" w:cs="Arial"/>
          <w:spacing w:val="1"/>
          <w:highlight w:val="yellow"/>
        </w:rPr>
        <w:t>r</w:t>
      </w:r>
      <w:r>
        <w:rPr>
          <w:rFonts w:ascii="Arial" w:eastAsia="Arial" w:hAnsi="Arial" w:cs="Arial"/>
          <w:highlight w:val="yellow"/>
        </w:rPr>
        <w:t xml:space="preserve">ent </w:t>
      </w:r>
      <w:commentRangeStart w:id="329"/>
      <w:r>
        <w:rPr>
          <w:rFonts w:ascii="Arial" w:eastAsia="Arial" w:hAnsi="Arial" w:cs="Arial"/>
          <w:spacing w:val="-1"/>
          <w:highlight w:val="yellow"/>
        </w:rPr>
        <w:t>t</w:t>
      </w:r>
      <w:r>
        <w:rPr>
          <w:rFonts w:ascii="Arial" w:eastAsia="Arial" w:hAnsi="Arial" w:cs="Arial"/>
          <w:spacing w:val="1"/>
          <w:highlight w:val="yellow"/>
        </w:rPr>
        <w:t>r</w:t>
      </w:r>
      <w:r>
        <w:rPr>
          <w:rFonts w:ascii="Arial" w:eastAsia="Arial" w:hAnsi="Arial" w:cs="Arial"/>
          <w:highlight w:val="yellow"/>
        </w:rPr>
        <w:t>a</w:t>
      </w:r>
      <w:r>
        <w:rPr>
          <w:rFonts w:ascii="Arial" w:eastAsia="Arial" w:hAnsi="Arial" w:cs="Arial"/>
          <w:spacing w:val="-1"/>
          <w:highlight w:val="yellow"/>
        </w:rPr>
        <w:t>i</w:t>
      </w:r>
      <w:r>
        <w:rPr>
          <w:rFonts w:ascii="Arial" w:eastAsia="Arial" w:hAnsi="Arial" w:cs="Arial"/>
          <w:highlight w:val="yellow"/>
        </w:rPr>
        <w:t>n</w:t>
      </w:r>
      <w:r>
        <w:rPr>
          <w:rFonts w:ascii="Arial" w:eastAsia="Arial" w:hAnsi="Arial" w:cs="Arial"/>
          <w:spacing w:val="-1"/>
          <w:highlight w:val="yellow"/>
        </w:rPr>
        <w:t>i</w:t>
      </w:r>
      <w:r>
        <w:rPr>
          <w:rFonts w:ascii="Arial" w:eastAsia="Arial" w:hAnsi="Arial" w:cs="Arial"/>
          <w:highlight w:val="yellow"/>
        </w:rPr>
        <w:t>ng</w:t>
      </w:r>
      <w:commentRangeEnd w:id="329"/>
      <w:r w:rsidR="00691033">
        <w:rPr>
          <w:rStyle w:val="CommentReference"/>
        </w:rPr>
        <w:commentReference w:id="329"/>
      </w:r>
      <w:r>
        <w:rPr>
          <w:rFonts w:ascii="Arial" w:eastAsia="Arial" w:hAnsi="Arial" w:cs="Arial"/>
          <w:highlight w:val="yellow"/>
        </w:rPr>
        <w:t>.</w:t>
      </w:r>
    </w:p>
    <w:p w:rsidR="00514D7B" w:rsidRDefault="00514D7B">
      <w:pPr>
        <w:spacing w:after="0"/>
        <w:jc w:val="both"/>
        <w:sectPr w:rsidR="00514D7B">
          <w:type w:val="continuous"/>
          <w:pgSz w:w="11920" w:h="16860"/>
          <w:pgMar w:top="1220" w:right="1000" w:bottom="940" w:left="980" w:header="720" w:footer="720" w:gutter="0"/>
          <w:cols w:space="720"/>
        </w:sect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before="2" w:after="0" w:line="280" w:lineRule="exact"/>
        <w:rPr>
          <w:sz w:val="28"/>
          <w:szCs w:val="28"/>
        </w:rPr>
      </w:pPr>
    </w:p>
    <w:p w:rsidR="00514D7B" w:rsidRDefault="007B3FBD">
      <w:pPr>
        <w:spacing w:before="37" w:after="0" w:line="252" w:lineRule="exact"/>
        <w:ind w:left="153" w:right="7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spec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by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eco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ended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hat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w su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ocal con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nuous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onal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unde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ual bas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s.</w:t>
      </w:r>
    </w:p>
    <w:p w:rsidR="00514D7B" w:rsidRDefault="00514D7B">
      <w:pPr>
        <w:spacing w:before="7" w:after="0" w:line="160" w:lineRule="exact"/>
        <w:rPr>
          <w:sz w:val="16"/>
          <w:szCs w:val="16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CE1EAD">
      <w:pPr>
        <w:spacing w:after="0" w:line="240" w:lineRule="auto"/>
        <w:ind w:left="153" w:right="7574"/>
        <w:jc w:val="both"/>
        <w:rPr>
          <w:rFonts w:ascii="Arial" w:eastAsia="Arial" w:hAnsi="Arial" w:cs="Arial"/>
        </w:rPr>
      </w:pPr>
      <w:r>
        <w:pict>
          <v:group id="_x0000_s1422" style="position:absolute;left:0;text-align:left;margin-left:56.15pt;margin-top:-56.8pt;width:482.9pt;height:38.9pt;z-index:-251664896;mso-position-horizontal-relative:page" coordorigin="1123,-1136" coordsize="9658,778">
            <v:group id="_x0000_s1427" style="position:absolute;left:1133;top:-1126;width:9638;height:252" coordorigin="1133,-1126" coordsize="9638,252">
              <v:shape id="_x0000_s1428" style="position:absolute;left:1133;top:-1126;width:9638;height:252" coordorigin="1133,-1126" coordsize="9638,252" path="m1133,-874r9638,l10771,-1126r-9638,l1133,-874e" fillcolor="yellow" stroked="f">
                <v:path arrowok="t"/>
              </v:shape>
            </v:group>
            <v:group id="_x0000_s1425" style="position:absolute;left:1133;top:-874;width:9638;height:252" coordorigin="1133,-874" coordsize="9638,252">
              <v:shape id="_x0000_s1426" style="position:absolute;left:1133;top:-874;width:9638;height:252" coordorigin="1133,-874" coordsize="9638,252" path="m1133,-622r9638,l10771,-874r-9638,l1133,-622e" fillcolor="yellow" stroked="f">
                <v:path arrowok="t"/>
              </v:shape>
            </v:group>
            <v:group id="_x0000_s1423" style="position:absolute;left:1133;top:-622;width:8098;height:254" coordorigin="1133,-622" coordsize="8098,254">
              <v:shape id="_x0000_s1424" style="position:absolute;left:1133;top:-622;width:8098;height:254" coordorigin="1133,-622" coordsize="8098,254" path="m1133,-367r8097,l9230,-622r-8097,l1133,-367e" fillcolor="yellow" stroked="f">
                <v:path arrowok="t"/>
              </v:shape>
            </v:group>
            <w10:wrap anchorx="page"/>
          </v:group>
        </w:pict>
      </w:r>
      <w:r w:rsidR="007B3FBD">
        <w:rPr>
          <w:rFonts w:ascii="Arial" w:eastAsia="Arial" w:hAnsi="Arial" w:cs="Arial"/>
          <w:b/>
          <w:bCs/>
        </w:rPr>
        <w:t>1</w:t>
      </w:r>
      <w:r w:rsidR="007B3FBD">
        <w:rPr>
          <w:rFonts w:ascii="Arial" w:eastAsia="Arial" w:hAnsi="Arial" w:cs="Arial"/>
          <w:b/>
          <w:bCs/>
          <w:spacing w:val="1"/>
        </w:rPr>
        <w:t>.</w:t>
      </w:r>
      <w:r w:rsidR="007B3FBD">
        <w:rPr>
          <w:rFonts w:ascii="Arial" w:eastAsia="Arial" w:hAnsi="Arial" w:cs="Arial"/>
          <w:b/>
          <w:bCs/>
        </w:rPr>
        <w:t xml:space="preserve">5       </w:t>
      </w:r>
      <w:r w:rsidR="007B3FBD">
        <w:rPr>
          <w:rFonts w:ascii="Arial" w:eastAsia="Arial" w:hAnsi="Arial" w:cs="Arial"/>
          <w:b/>
          <w:bCs/>
          <w:spacing w:val="55"/>
        </w:rPr>
        <w:t xml:space="preserve"> </w:t>
      </w:r>
      <w:r w:rsidR="007B3FBD">
        <w:rPr>
          <w:rFonts w:ascii="Arial" w:eastAsia="Arial" w:hAnsi="Arial" w:cs="Arial"/>
          <w:b/>
          <w:bCs/>
          <w:spacing w:val="-6"/>
        </w:rPr>
        <w:t>A</w:t>
      </w:r>
      <w:r w:rsidR="007B3FBD">
        <w:rPr>
          <w:rFonts w:ascii="Arial" w:eastAsia="Arial" w:hAnsi="Arial" w:cs="Arial"/>
          <w:b/>
          <w:bCs/>
          <w:spacing w:val="2"/>
        </w:rPr>
        <w:t>s</w:t>
      </w:r>
      <w:r w:rsidR="007B3FBD">
        <w:rPr>
          <w:rFonts w:ascii="Arial" w:eastAsia="Arial" w:hAnsi="Arial" w:cs="Arial"/>
          <w:b/>
          <w:bCs/>
        </w:rPr>
        <w:t>sessment</w:t>
      </w:r>
    </w:p>
    <w:p w:rsidR="00514D7B" w:rsidRDefault="00514D7B">
      <w:pPr>
        <w:spacing w:before="9" w:after="0" w:line="120" w:lineRule="exact"/>
        <w:rPr>
          <w:sz w:val="12"/>
          <w:szCs w:val="12"/>
        </w:rPr>
      </w:pPr>
    </w:p>
    <w:p w:rsidR="00514D7B" w:rsidRDefault="007B3FBD">
      <w:pPr>
        <w:spacing w:after="0" w:line="252" w:lineRule="exact"/>
        <w:ind w:left="153" w:right="7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hat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sonnel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anda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rm</w:t>
      </w:r>
      <w:r>
        <w:rPr>
          <w:rFonts w:ascii="Arial" w:eastAsia="Arial" w:hAnsi="Arial" w:cs="Arial"/>
        </w:rPr>
        <w:t>ance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by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needs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ana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unde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 co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 no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 upda</w:t>
      </w:r>
      <w:r>
        <w:rPr>
          <w:rFonts w:ascii="Arial" w:eastAsia="Arial" w:hAnsi="Arial" w:cs="Arial"/>
          <w:spacing w:val="-1"/>
        </w:rPr>
        <w:t>ti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.</w:t>
      </w:r>
    </w:p>
    <w:p w:rsidR="00514D7B" w:rsidRDefault="00514D7B">
      <w:pPr>
        <w:spacing w:before="7" w:after="0" w:line="160" w:lineRule="exact"/>
        <w:rPr>
          <w:sz w:val="16"/>
          <w:szCs w:val="16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CE1EAD">
      <w:pPr>
        <w:spacing w:after="0" w:line="240" w:lineRule="auto"/>
        <w:ind w:left="153" w:right="7582"/>
        <w:jc w:val="both"/>
        <w:rPr>
          <w:rFonts w:ascii="Arial" w:eastAsia="Arial" w:hAnsi="Arial" w:cs="Arial"/>
        </w:rPr>
      </w:pPr>
      <w:r>
        <w:pict>
          <v:group id="_x0000_s1321" style="position:absolute;left:0;text-align:left;margin-left:56.15pt;margin-top:16.15pt;width:482.9pt;height:444.25pt;z-index:-251665920;mso-position-horizontal-relative:page" coordorigin="1123,323" coordsize="9658,8885">
            <v:group id="_x0000_s1414" style="position:absolute;left:1866;top:5323;width:2785;height:2780" coordorigin="1866,5323" coordsize="2785,2780">
              <v:shape id="_x0000_s1421" style="position:absolute;left:1866;top:5323;width:2785;height:2780" coordorigin="1866,5323" coordsize="2785,2780" path="m3338,5483r-1051,l2269,5503r-54,60l2197,5563r-315,320l1873,5903r-5,20l1866,5943r2,20l1874,5983r7,20l1891,6023r13,l1920,6043r18,20l3922,8043r16,20l3955,8083r17,l3989,8103r108,l4388,7803r17,-20l4422,7763r16,-20l4454,7723r-488,l3708,7483,3364,7123,3192,6963r-86,-100l2935,6703r-86,-100l2678,6443r-86,-100l2422,6183r-86,-100l2251,6003r184,-180l2468,5783r17,l2518,5743r17,l2552,5723r18,l2587,5703r17,l2622,5683r36,l2676,5663r74,l2768,5643r810,l3529,5603r-24,l3409,5523r-24,l3338,5483e" fillcolor="#c1c1c1" stroked="f">
                <v:path arrowok="t"/>
              </v:shape>
              <v:shape id="_x0000_s1420" style="position:absolute;left:1866;top:5323;width:2785;height:2780" coordorigin="1866,5323" coordsize="2785,2780" path="m3578,5643r-679,l2919,5663r82,l3022,5683r44,l3083,5703r35,l3136,5723r35,l3189,5743r17,l3224,5763r18,l3260,5783r18,l3296,5803r18,l3332,5823r18,l3368,5843r18,l3423,5883r18,l3478,5923r18,l3550,5983r19,l3623,6043r18,l3749,6163r18,l3789,6203r22,20l3833,6243r61,60l3952,6363r53,60l4054,6483r45,60l4140,6603r38,60l4211,6723r30,60l4266,6843r8,20l4281,6863r20,60l4312,6963r6,20l4331,7043r6,60l4338,7143r,20l4332,7223r-11,60l4316,7303r-6,l4303,7323r-24,60l4259,7423r-11,l4237,7443r-13,20l4211,7483r-14,20l4182,7523r-16,l4150,7543r-184,180l4454,7723r15,-20l4483,7703r40,-60l4557,7583r29,-60l4609,7463r18,-60l4640,7343r8,-60l4651,7223r,-20l4651,7183r-2,-20l4648,7143r-3,-20l4642,7083r-12,-60l4613,6963r-7,-40l4582,6863r-19,-40l4553,6783r-11,-20l4531,6743r-12,-20l4506,6683r-13,-20l4480,6643r-15,-20l4450,6583r-15,-20l4419,6543r-17,-20l4385,6483r-18,-20l4349,6443r-19,-40l4311,6383r-20,-20l4270,6323r-21,-20l4227,6283r-23,-40l4181,6223r-23,-40l4134,6163r-25,-20l4083,6103r-26,-20l4031,6043r-28,-20l3976,6003r-29,-40l3873,5903r-25,-40l3578,5643e" fillcolor="#c1c1c1" stroked="f">
                <v:path arrowok="t"/>
              </v:shape>
              <v:shape id="_x0000_s1419" style="position:absolute;left:1866;top:5323;width:2785;height:2780" coordorigin="1866,5323" coordsize="2785,2780" path="m3174,5403r-776,l2361,5443r-19,l2305,5483r1009,l3291,5463r-24,l3221,5423r-24,l3174,5403e" fillcolor="#c1c1c1" stroked="f">
                <v:path arrowok="t"/>
              </v:shape>
              <v:shape id="_x0000_s1418" style="position:absolute;left:1866;top:5323;width:2785;height:2780" coordorigin="1866,5323" coordsize="2785,2780" path="m3105,5383r-669,l2417,5403r711,l3105,5383e" fillcolor="#c1c1c1" stroked="f">
                <v:path arrowok="t"/>
              </v:shape>
              <v:shape id="_x0000_s1417" style="position:absolute;left:1866;top:5323;width:2785;height:2780" coordorigin="1866,5323" coordsize="2785,2780" path="m3060,5363r-566,l2475,5383r607,l3060,5363e" fillcolor="#c1c1c1" stroked="f">
                <v:path arrowok="t"/>
              </v:shape>
              <v:shape id="_x0000_s1416" style="position:absolute;left:1866;top:5323;width:2785;height:2780" coordorigin="1866,5323" coordsize="2785,2780" path="m2992,5343r-440,l2533,5363r482,l2992,5343e" fillcolor="#c1c1c1" stroked="f">
                <v:path arrowok="t"/>
              </v:shape>
              <v:shape id="_x0000_s1415" style="position:absolute;left:1866;top:5323;width:2785;height:2780" coordorigin="1866,5323" coordsize="2785,2780" path="m2904,5323r-272,l2612,5343r314,l2904,5323e" fillcolor="#c1c1c1" stroked="f">
                <v:path arrowok="t"/>
              </v:shape>
            </v:group>
            <v:group id="_x0000_s1401" style="position:absolute;left:3204;top:4053;width:3060;height:2740" coordorigin="3204,4053" coordsize="3060,2740">
              <v:shape id="_x0000_s1413" style="position:absolute;left:3204;top:4053;width:3060;height:2740" coordorigin="3204,4053" coordsize="3060,2740" path="m4414,4213r-866,l3532,4233r-17,20l3219,4553r-9,l3205,4573r-1,20l3206,4633r5,20l3218,4653r11,20l3241,4693r16,20l3275,4733,5330,6793r75,l5426,6773r13,l5454,6753r19,-20l5487,6713r13,l5510,6693r10,-20l5525,6653r3,l5528,6633r-4,l5520,6613r-7,l5316,6413r-94,-100l5175,6273r-47,-60l5035,6133r-47,-60l4941,6033r-46,-60l4801,5893r-46,-60l4662,5753r-46,-60l4570,5653r53,-60l4666,5553r33,-40l4715,5513r17,-20l4749,5473r36,l4803,5453r764,l5504,5413r-1179,l3581,4673r155,-160l3751,4493r15,l3780,4473r15,-20l3810,4453r16,-20l3842,4433r16,-20l3875,4413r18,-20l3933,4393r18,-20l4582,4373r-16,-20l4551,4333r-15,l4506,4293r-15,l4460,4253r-15,l4429,4233r-15,-20e" fillcolor="#c1c1c1" stroked="f">
                <v:path arrowok="t"/>
              </v:shape>
              <v:shape id="_x0000_s1412" style="position:absolute;left:3204;top:4053;width:3060;height:2740" coordorigin="3204,4053" coordsize="3060,2740" path="m6148,6053r-93,l6072,6073r57,l6148,6053e" fillcolor="#c1c1c1" stroked="f">
                <v:path arrowok="t"/>
              </v:shape>
              <v:shape id="_x0000_s1411" style="position:absolute;left:3204;top:4053;width:3060;height:2740" coordorigin="3204,4053" coordsize="3060,2740" path="m5567,5453r-592,l4999,5473r55,l5072,5493r19,l5110,5513r39,l5168,5533r17,l5201,5553r17,l5235,5573r17,l5270,5593r17,l5305,5613r18,l5341,5633r18,l5378,5653r457,280l6037,6053r122,l6172,6033r16,-20l6208,5993r14,l6234,5973r11,-20l6256,5933r6,-20l6264,5913r-1,-20l6254,5873r-16,l6228,5853r-15,-20l6192,5833r-10,-20l6168,5813r-16,-20l6134,5793r-44,-40l6059,5753,5907,5653,5629,5493r-62,-40e" fillcolor="#c1c1c1" stroked="f">
                <v:path arrowok="t"/>
              </v:shape>
              <v:shape id="_x0000_s1410" style="position:absolute;left:3204;top:4053;width:3060;height:2740" coordorigin="3204,4053" coordsize="3060,2740" path="m4727,4533r-367,l4410,4593r10,l4434,4613r14,20l4462,4633r13,20l4487,4673r12,20l4511,4693r11,20l4533,4733r11,20l4555,4773r27,60l4595,4873r5,l4612,4933r3,40l4614,4993r-7,60l4590,5113r-16,40l4564,5153r-11,20l4512,5233r-187,180l5504,5413r-50,-40l5436,5373r-18,-20l5401,5353r-18,-20l5349,5333r-17,-20l5281,5293r-19,-20l5244,5273r-18,-20l5190,5253r-19,-20l5153,5233r-18,-20l5097,5213r-20,-20l5019,5193r-19,-20l4862,5173r5,-20l4872,5133r3,l4879,5113r7,-60l4888,4973r-1,l4886,4953r-7,-60l4865,4833r-12,-40l4847,4773r-19,-60l4811,4673r-8,l4793,4653r-10,-20l4772,4613r-12,-20l4747,4573r-10,-20l4727,4533e" fillcolor="#c1c1c1" stroked="f">
                <v:path arrowok="t"/>
              </v:shape>
              <v:shape id="_x0000_s1409" style="position:absolute;left:3204;top:4053;width:3060;height:2740" coordorigin="3204,4053" coordsize="3060,2740" path="m4627,4413r-429,l4214,4433r16,l4246,4453r16,l4295,4493r16,l4344,4533r372,l4704,4513r-11,-20l4681,4473r-13,l4655,4453r-14,-20l4627,4413e" fillcolor="#c1c1c1" stroked="f">
                <v:path arrowok="t"/>
              </v:shape>
              <v:shape id="_x0000_s1408" style="position:absolute;left:3204;top:4053;width:3060;height:2740" coordorigin="3204,4053" coordsize="3060,2740" path="m4582,4373r-498,l4104,4393r41,l4166,4413r447,l4597,4393r-15,-20e" fillcolor="#c1c1c1" stroked="f">
                <v:path arrowok="t"/>
              </v:shape>
              <v:shape id="_x0000_s1407" style="position:absolute;left:3204;top:4053;width:3060;height:2740" coordorigin="3204,4053" coordsize="3060,2740" path="m4350,4173r-759,l3577,4193r-14,20l4398,4213r-16,-20l4366,4193r-16,-20e" fillcolor="#c1c1c1" stroked="f">
                <v:path arrowok="t"/>
              </v:shape>
              <v:shape id="_x0000_s1406" style="position:absolute;left:3204;top:4053;width:3060;height:2740" coordorigin="3204,4053" coordsize="3060,2740" path="m4316,4153r-695,l3603,4173r730,l4316,4153e" fillcolor="#c1c1c1" stroked="f">
                <v:path arrowok="t"/>
              </v:shape>
              <v:shape id="_x0000_s1405" style="position:absolute;left:3204;top:4053;width:3060;height:2740" coordorigin="3204,4053" coordsize="3060,2740" path="m4247,4113r-578,l3654,4133r-16,20l4299,4153r-17,-20l4264,4133r-17,-20e" fillcolor="#c1c1c1" stroked="f">
                <v:path arrowok="t"/>
              </v:shape>
              <v:shape id="_x0000_s1404" style="position:absolute;left:3204;top:4053;width:3060;height:2740" coordorigin="3204,4053" coordsize="3060,2740" path="m4211,4093r-503,l3689,4113r540,l4211,4093e" fillcolor="#c1c1c1" stroked="f">
                <v:path arrowok="t"/>
              </v:shape>
              <v:shape id="_x0000_s1403" style="position:absolute;left:3204;top:4053;width:3060;height:2740" coordorigin="3204,4053" coordsize="3060,2740" path="m4155,4073r-390,l3746,4093r428,l4155,4073e" fillcolor="#c1c1c1" stroked="f">
                <v:path arrowok="t"/>
              </v:shape>
              <v:shape id="_x0000_s1402" style="position:absolute;left:3204;top:4053;width:3060;height:2740" coordorigin="3204,4053" coordsize="3060,2740" path="m4095,4053r-274,l3802,4073r313,l4095,4053e" fillcolor="#c1c1c1" stroked="f">
                <v:path arrowok="t"/>
              </v:shape>
            </v:group>
            <v:group id="_x0000_s1397" style="position:absolute;left:4690;top:2885;width:2877;height:2876" coordorigin="4690,2885" coordsize="2877,2876">
              <v:shape id="_x0000_s1400" style="position:absolute;left:4690;top:2885;width:2877;height:2876" coordorigin="4690,2885" coordsize="2877,2876" path="m4900,2885r-60,20l4779,2958r-44,46l4698,3054r-8,37l4694,3112r7,18l4711,3149r80,125l6309,5670r36,50l6409,5761r17,-3l6488,5712r46,-50l6560,5599r1,-11l6555,5577r-3,-10l6546,5555r-8,-12l6140,4931r-21,-32l6399,4619r-468,l5109,3347r-44,-67l5066,3279r474,l4955,2907r-15,-8l4922,2891r-22,-6e" fillcolor="#c1c1c1" stroked="f">
                <v:path arrowok="t"/>
              </v:shape>
              <v:shape id="_x0000_s1399" style="position:absolute;left:4690;top:2885;width:2877;height:2876" coordorigin="4690,2885" coordsize="2877,2876" path="m7199,4328r-509,l7346,4748r14,7l7371,4761r20,7l7401,4769r19,-6l7481,4719r51,-53l7567,4606r-4,-23l7523,4538r-53,-37l7199,4328e" fillcolor="#c1c1c1" stroked="f">
                <v:path arrowok="t"/>
              </v:shape>
              <v:shape id="_x0000_s1398" style="position:absolute;left:4690;top:2885;width:2877;height:2876" coordorigin="4690,2885" coordsize="2877,2876" path="m5540,3279r-474,l6408,4141r-477,478l6399,4619r291,-291l7199,4328,5540,3279e" fillcolor="#c1c1c1" stroked="f">
                <v:path arrowok="t"/>
              </v:shape>
            </v:group>
            <v:group id="_x0000_s1394" style="position:absolute;left:5641;top:1471;width:2325;height:2883" coordorigin="5641,1471" coordsize="2325,2883">
              <v:shape id="_x0000_s1396" style="position:absolute;left:5641;top:1471;width:2325;height:2883" coordorigin="5641,1471" coordsize="2325,2883" path="m6300,1471r-644,631l5641,2154r2,27l5679,2247,7768,4340r36,14l7826,4350r66,-43l7937,4259r25,-52l7966,4197r-1,-10l7960,4176r-4,-10l7950,4158,7021,3228r244,-244l6777,2984,6025,2232r508,-508l6536,1718r-22,-64l6471,1601r-44,-44l6366,1502r-57,-30l6300,1471e" fillcolor="#c1c1c1" stroked="f">
                <v:path arrowok="t"/>
              </v:shape>
              <v:shape id="_x0000_s1395" style="position:absolute;left:5641;top:1471;width:2325;height:2883" coordorigin="5641,1471" coordsize="2325,2883" path="m7272,2499r-9,1l7257,2503r-480,481l7265,2984r237,-237l7503,2740r,-11l7502,2720r-31,-57l7432,2617r-50,-50l7336,2527r-55,-27l7272,2499e" fillcolor="#c1c1c1" stroked="f">
                <v:path arrowok="t"/>
              </v:shape>
            </v:group>
            <v:group id="_x0000_s1390" style="position:absolute;left:6452;top:333;width:2769;height:2769" coordorigin="6452,333" coordsize="2769,2769">
              <v:shape id="_x0000_s1393" style="position:absolute;left:6452;top:333;width:2769;height:2769" coordorigin="6452,333" coordsize="2769,2769" path="m7462,1160r-365,l9022,3086r10,7l9042,3097r10,4l9061,3101r19,-5l9147,3053r44,-48l9216,2953r4,-11l9220,2933r-8,-20l9205,2903,7462,1160e" fillcolor="#c1c1c1" stroked="f">
                <v:path arrowok="t"/>
              </v:shape>
              <v:shape id="_x0000_s1392" style="position:absolute;left:6452;top:333;width:2769;height:2769" coordorigin="6452,333" coordsize="2769,2769" path="m6700,1554r-11,l6698,1555r2,-1e" fillcolor="#c1c1c1" stroked="f">
                <v:path arrowok="t"/>
              </v:shape>
              <v:shape id="_x0000_s1391" style="position:absolute;left:6452;top:333;width:2769;height:2769" coordorigin="6452,333" coordsize="2769,2769" path="m7439,333r-11,l7421,336r-966,966l6452,1309r1,11l6488,1388r40,47l6576,1483r47,40l6678,1555r22,-1l6705,1552r392,-392l7462,1160,7279,978,7671,586r3,-7l7653,516r-44,-52l7565,419r-61,-54l7448,334r-9,-1e" fillcolor="#c1c1c1" stroked="f">
                <v:path arrowok="t"/>
              </v:shape>
            </v:group>
            <v:group id="_x0000_s1388" style="position:absolute;left:1133;top:2004;width:5407;height:252" coordorigin="1133,2004" coordsize="5407,252">
              <v:shape id="_x0000_s1389" style="position:absolute;left:1133;top:2004;width:5407;height:252" coordorigin="1133,2004" coordsize="5407,252" path="m1133,2256r5407,l6540,2004r-5407,l1133,2256e" fillcolor="lime" stroked="f">
                <v:path arrowok="t"/>
              </v:shape>
            </v:group>
            <v:group id="_x0000_s1386" style="position:absolute;left:1133;top:2628;width:9638;height:254" coordorigin="1133,2628" coordsize="9638,254">
              <v:shape id="_x0000_s1387" style="position:absolute;left:1133;top:2628;width:9638;height:254" coordorigin="1133,2628" coordsize="9638,254" path="m1133,2882r9638,l10771,2628r-9638,l1133,2882e" fillcolor="lime" stroked="f">
                <v:path arrowok="t"/>
              </v:shape>
            </v:group>
            <v:group id="_x0000_s1384" style="position:absolute;left:1133;top:2882;width:9638;height:252" coordorigin="1133,2882" coordsize="9638,252">
              <v:shape id="_x0000_s1385" style="position:absolute;left:1133;top:2882;width:9638;height:252" coordorigin="1133,2882" coordsize="9638,252" path="m1133,3134r9638,l10771,2882r-9638,l1133,3134e" fillcolor="lime" stroked="f">
                <v:path arrowok="t"/>
              </v:shape>
            </v:group>
            <v:group id="_x0000_s1382" style="position:absolute;left:1133;top:3134;width:9638;height:254" coordorigin="1133,3134" coordsize="9638,254">
              <v:shape id="_x0000_s1383" style="position:absolute;left:1133;top:3134;width:9638;height:254" coordorigin="1133,3134" coordsize="9638,254" path="m1133,3389r9638,l10771,3134r-9638,l1133,3389e" fillcolor="lime" stroked="f">
                <v:path arrowok="t"/>
              </v:shape>
            </v:group>
            <v:group id="_x0000_s1380" style="position:absolute;left:1133;top:3389;width:6350;height:252" coordorigin="1133,3389" coordsize="6350,252">
              <v:shape id="_x0000_s1381" style="position:absolute;left:1133;top:3389;width:6350;height:252" coordorigin="1133,3389" coordsize="6350,252" path="m1133,3641r6350,l7483,3389r-6350,l1133,3641e" fillcolor="lime" stroked="f">
                <v:path arrowok="t"/>
              </v:shape>
            </v:group>
            <v:group id="_x0000_s1378" style="position:absolute;left:7483;top:3389;width:1229;height:252" coordorigin="7483,3389" coordsize="1229,252">
              <v:shape id="_x0000_s1379" style="position:absolute;left:7483;top:3389;width:1229;height:252" coordorigin="7483,3389" coordsize="1229,252" path="m7483,3641r1229,l8712,3389r-1229,l7483,3641e" fillcolor="#ffe6d5" stroked="f">
                <v:path arrowok="t"/>
              </v:shape>
            </v:group>
            <v:group id="_x0000_s1376" style="position:absolute;left:8743;top:3389;width:2;height:252" coordorigin="8743,3389" coordsize="2,252">
              <v:shape id="_x0000_s1377" style="position:absolute;left:8743;top:3389;width:2;height:252" coordorigin="8743,3389" coordsize="0,252" path="m8743,3389r,252e" filled="f" strokecolor="lime" strokeweight="3.22pt">
                <v:path arrowok="t"/>
              </v:shape>
            </v:group>
            <v:group id="_x0000_s1374" style="position:absolute;left:7483;top:3636;width:5;height:5" coordorigin="7483,3636" coordsize="5,5">
              <v:shape id="_x0000_s1375" style="position:absolute;left:7483;top:3636;width:5;height:5" coordorigin="7483,3636" coordsize="5,5" path="m7488,3641r-5,-5e" filled="f" strokecolor="#c85100" strokeweight=".12pt">
                <v:path arrowok="t"/>
              </v:shape>
            </v:group>
            <v:group id="_x0000_s1372" style="position:absolute;left:7483;top:3394;width:2;height:242" coordorigin="7483,3394" coordsize="2,242">
              <v:shape id="_x0000_s1373" style="position:absolute;left:7483;top:3394;width:2;height:242" coordorigin="7483,3394" coordsize="0,242" path="m7483,3636r,-242e" filled="f" strokecolor="#c85100" strokeweight=".12pt">
                <v:path arrowok="t"/>
              </v:shape>
            </v:group>
            <v:group id="_x0000_s1370" style="position:absolute;left:7483;top:3389;width:5;height:5" coordorigin="7483,3389" coordsize="5,5">
              <v:shape id="_x0000_s1371" style="position:absolute;left:7483;top:3389;width:5;height:5" coordorigin="7483,3389" coordsize="5,5" path="m7483,3394r5,-5e" filled="f" strokecolor="#c85100" strokeweight=".12pt">
                <v:path arrowok="t"/>
              </v:shape>
            </v:group>
            <v:group id="_x0000_s1368" style="position:absolute;left:8222;top:3636;width:5;height:5" coordorigin="8222,3636" coordsize="5,5">
              <v:shape id="_x0000_s1369" style="position:absolute;left:8222;top:3636;width:5;height:5" coordorigin="8222,3636" coordsize="5,5" path="m8222,3641r5,-5e" filled="f" strokecolor="#c85100" strokeweight=".12pt">
                <v:path arrowok="t"/>
              </v:shape>
            </v:group>
            <v:group id="_x0000_s1366" style="position:absolute;left:8227;top:3394;width:2;height:242" coordorigin="8227,3394" coordsize="2,242">
              <v:shape id="_x0000_s1367" style="position:absolute;left:8227;top:3394;width:2;height:242" coordorigin="8227,3394" coordsize="0,242" path="m8227,3636r,-242e" filled="f" strokecolor="#c85100" strokeweight=".12pt">
                <v:path arrowok="t"/>
              </v:shape>
            </v:group>
            <v:group id="_x0000_s1364" style="position:absolute;left:8222;top:3389;width:5;height:5" coordorigin="8222,3389" coordsize="5,5">
              <v:shape id="_x0000_s1365" style="position:absolute;left:8222;top:3389;width:5;height:5" coordorigin="8222,3389" coordsize="5,5" path="m8227,3394r-5,-5e" filled="f" strokecolor="#c85100" strokeweight=".12pt">
                <v:path arrowok="t"/>
              </v:shape>
            </v:group>
            <v:group id="_x0000_s1362" style="position:absolute;left:1133;top:3895;width:9638;height:252" coordorigin="1133,3895" coordsize="9638,252">
              <v:shape id="_x0000_s1363" style="position:absolute;left:1133;top:3895;width:9638;height:252" coordorigin="1133,3895" coordsize="9638,252" path="m1133,4147r9638,l10771,3895r-9638,l1133,4147e" fillcolor="lime" stroked="f">
                <v:path arrowok="t"/>
              </v:shape>
            </v:group>
            <v:group id="_x0000_s1360" style="position:absolute;left:1133;top:4147;width:9638;height:252" coordorigin="1133,4147" coordsize="9638,252">
              <v:shape id="_x0000_s1361" style="position:absolute;left:1133;top:4147;width:9638;height:252" coordorigin="1133,4147" coordsize="9638,252" path="m1133,4399r9638,l10771,4147r-9638,l1133,4399e" fillcolor="lime" stroked="f">
                <v:path arrowok="t"/>
              </v:shape>
            </v:group>
            <v:group id="_x0000_s1358" style="position:absolute;left:1133;top:4399;width:1322;height:254" coordorigin="1133,4399" coordsize="1322,254">
              <v:shape id="_x0000_s1359" style="position:absolute;left:1133;top:4399;width:1322;height:254" coordorigin="1133,4399" coordsize="1322,254" path="m1133,4654r1322,l2455,4399r-1322,l1133,4654e" fillcolor="lime" stroked="f">
                <v:path arrowok="t"/>
              </v:shape>
            </v:group>
            <v:group id="_x0000_s1356" style="position:absolute;left:1133;top:4654;width:9638;height:252" coordorigin="1133,4654" coordsize="9638,252">
              <v:shape id="_x0000_s1357" style="position:absolute;left:1133;top:4654;width:9638;height:252" coordorigin="1133,4654" coordsize="9638,252" path="m1133,4906r9638,l10771,4654r-9638,l1133,4906e" fillcolor="lime" stroked="f">
                <v:path arrowok="t"/>
              </v:shape>
            </v:group>
            <v:group id="_x0000_s1354" style="position:absolute;left:1133;top:4906;width:9638;height:254" coordorigin="1133,4906" coordsize="9638,254">
              <v:shape id="_x0000_s1355" style="position:absolute;left:1133;top:4906;width:9638;height:254" coordorigin="1133,4906" coordsize="9638,254" path="m1133,5160r9638,l10771,4906r-9638,l1133,5160e" fillcolor="lime" stroked="f">
                <v:path arrowok="t"/>
              </v:shape>
            </v:group>
            <v:group id="_x0000_s1352" style="position:absolute;left:1133;top:5160;width:2398;height:252" coordorigin="1133,5160" coordsize="2398,252">
              <v:shape id="_x0000_s1353" style="position:absolute;left:1133;top:5160;width:2398;height:252" coordorigin="1133,5160" coordsize="2398,252" path="m1133,5412r2397,l3530,5160r-2397,l1133,5412e" fillcolor="lime" stroked="f">
                <v:path arrowok="t"/>
              </v:shape>
            </v:group>
            <v:group id="_x0000_s1350" style="position:absolute;left:1133;top:5412;width:9638;height:252" coordorigin="1133,5412" coordsize="9638,252">
              <v:shape id="_x0000_s1351" style="position:absolute;left:1133;top:5412;width:9638;height:252" coordorigin="1133,5412" coordsize="9638,252" path="m1133,5664r9638,l10771,5412r-9638,l1133,5664e" fillcolor="lime" stroked="f">
                <v:path arrowok="t"/>
              </v:shape>
            </v:group>
            <v:group id="_x0000_s1348" style="position:absolute;left:1133;top:5664;width:9638;height:254" coordorigin="1133,5664" coordsize="9638,254">
              <v:shape id="_x0000_s1349" style="position:absolute;left:1133;top:5664;width:9638;height:254" coordorigin="1133,5664" coordsize="9638,254" path="m1133,5918r9638,l10771,5664r-9638,l1133,5918e" fillcolor="lime" stroked="f">
                <v:path arrowok="t"/>
              </v:shape>
            </v:group>
            <v:group id="_x0000_s1346" style="position:absolute;left:1133;top:5918;width:9638;height:252" coordorigin="1133,5918" coordsize="9638,252">
              <v:shape id="_x0000_s1347" style="position:absolute;left:1133;top:5918;width:9638;height:252" coordorigin="1133,5918" coordsize="9638,252" path="m1133,6170r9638,l10771,5918r-9638,l1133,6170e" fillcolor="lime" stroked="f">
                <v:path arrowok="t"/>
              </v:shape>
            </v:group>
            <v:group id="_x0000_s1344" style="position:absolute;left:1133;top:6170;width:9638;height:254" coordorigin="1133,6170" coordsize="9638,254">
              <v:shape id="_x0000_s1345" style="position:absolute;left:1133;top:6170;width:9638;height:254" coordorigin="1133,6170" coordsize="9638,254" path="m1133,6425r9638,l10771,6170r-9638,l1133,6425e" fillcolor="lime" stroked="f">
                <v:path arrowok="t"/>
              </v:shape>
            </v:group>
            <v:group id="_x0000_s1342" style="position:absolute;left:1133;top:6425;width:9638;height:252" coordorigin="1133,6425" coordsize="9638,252">
              <v:shape id="_x0000_s1343" style="position:absolute;left:1133;top:6425;width:9638;height:252" coordorigin="1133,6425" coordsize="9638,252" path="m1133,6677r9638,l10771,6425r-9638,l1133,6677e" fillcolor="lime" stroked="f">
                <v:path arrowok="t"/>
              </v:shape>
            </v:group>
            <v:group id="_x0000_s1340" style="position:absolute;left:1133;top:6677;width:5112;height:252" coordorigin="1133,6677" coordsize="5112,252">
              <v:shape id="_x0000_s1341" style="position:absolute;left:1133;top:6677;width:5112;height:252" coordorigin="1133,6677" coordsize="5112,252" path="m1133,6929r5112,l6245,6677r-5112,l1133,6929e" fillcolor="lime" stroked="f">
                <v:path arrowok="t"/>
              </v:shape>
            </v:group>
            <v:group id="_x0000_s1338" style="position:absolute;left:1133;top:6929;width:6420;height:254" coordorigin="1133,6929" coordsize="6420,254">
              <v:shape id="_x0000_s1339" style="position:absolute;left:1133;top:6929;width:6420;height:254" coordorigin="1133,6929" coordsize="6420,254" path="m1133,7183r6420,l7553,6929r-6420,l1133,7183e" fillcolor="lime" stroked="f">
                <v:path arrowok="t"/>
              </v:shape>
            </v:group>
            <v:group id="_x0000_s1336" style="position:absolute;left:1133;top:7183;width:9638;height:252" coordorigin="1133,7183" coordsize="9638,252">
              <v:shape id="_x0000_s1337" style="position:absolute;left:1133;top:7183;width:9638;height:252" coordorigin="1133,7183" coordsize="9638,252" path="m1133,7435r9638,l10771,7183r-9638,l1133,7435e" fillcolor="lime" stroked="f">
                <v:path arrowok="t"/>
              </v:shape>
            </v:group>
            <v:group id="_x0000_s1334" style="position:absolute;left:1133;top:7435;width:9638;height:254" coordorigin="1133,7435" coordsize="9638,254">
              <v:shape id="_x0000_s1335" style="position:absolute;left:1133;top:7435;width:9638;height:254" coordorigin="1133,7435" coordsize="9638,254" path="m1133,7690r9638,l10771,7435r-9638,l1133,7690e" fillcolor="lime" stroked="f">
                <v:path arrowok="t"/>
              </v:shape>
            </v:group>
            <v:group id="_x0000_s1332" style="position:absolute;left:1133;top:7690;width:9638;height:252" coordorigin="1133,7690" coordsize="9638,252">
              <v:shape id="_x0000_s1333" style="position:absolute;left:1133;top:7690;width:9638;height:252" coordorigin="1133,7690" coordsize="9638,252" path="m1133,7942r9638,l10771,7690r-9638,l1133,7942e" fillcolor="lime" stroked="f">
                <v:path arrowok="t"/>
              </v:shape>
            </v:group>
            <v:group id="_x0000_s1330" style="position:absolute;left:1133;top:7942;width:8683;height:252" coordorigin="1133,7942" coordsize="8683,252">
              <v:shape id="_x0000_s1331" style="position:absolute;left:1133;top:7942;width:8683;height:252" coordorigin="1133,7942" coordsize="8683,252" path="m1133,8194r8683,l9816,7942r-8683,l1133,8194e" fillcolor="lime" stroked="f">
                <v:path arrowok="t"/>
              </v:shape>
            </v:group>
            <v:group id="_x0000_s1328" style="position:absolute;left:1133;top:8194;width:9638;height:254" coordorigin="1133,8194" coordsize="9638,254">
              <v:shape id="_x0000_s1329" style="position:absolute;left:1133;top:8194;width:9638;height:254" coordorigin="1133,8194" coordsize="9638,254" path="m1133,8448r9638,l10771,8194r-9638,l1133,8448e" fillcolor="lime" stroked="f">
                <v:path arrowok="t"/>
              </v:shape>
            </v:group>
            <v:group id="_x0000_s1326" style="position:absolute;left:1133;top:8448;width:4951;height:252" coordorigin="1133,8448" coordsize="4951,252">
              <v:shape id="_x0000_s1327" style="position:absolute;left:1133;top:8448;width:4951;height:252" coordorigin="1133,8448" coordsize="4951,252" path="m1133,8700r4951,l6084,8448r-4951,l1133,8700e" fillcolor="lime" stroked="f">
                <v:path arrowok="t"/>
              </v:shape>
            </v:group>
            <v:group id="_x0000_s1324" style="position:absolute;left:1133;top:8700;width:9638;height:254" coordorigin="1133,8700" coordsize="9638,254">
              <v:shape id="_x0000_s1325" style="position:absolute;left:1133;top:8700;width:9638;height:254" coordorigin="1133,8700" coordsize="9638,254" path="m1133,8954r9638,l10771,8700r-9638,l1133,8954e" fillcolor="lime" stroked="f">
                <v:path arrowok="t"/>
              </v:shape>
            </v:group>
            <v:group id="_x0000_s1322" style="position:absolute;left:1133;top:8954;width:8611;height:252" coordorigin="1133,8954" coordsize="8611,252">
              <v:shape id="_x0000_s1323" style="position:absolute;left:1133;top:8954;width:8611;height:252" coordorigin="1133,8954" coordsize="8611,252" path="m1133,9206r8611,l9744,8954r-8611,l1133,9206e" fillcolor="lime" stroked="f">
                <v:path arrowok="t"/>
              </v:shape>
            </v:group>
            <w10:wrap anchorx="page"/>
          </v:group>
        </w:pict>
      </w:r>
      <w:r w:rsidR="007B3FBD">
        <w:rPr>
          <w:rFonts w:ascii="Arial" w:eastAsia="Arial" w:hAnsi="Arial" w:cs="Arial"/>
          <w:b/>
          <w:bCs/>
        </w:rPr>
        <w:t>1</w:t>
      </w:r>
      <w:r w:rsidR="007B3FBD">
        <w:rPr>
          <w:rFonts w:ascii="Arial" w:eastAsia="Arial" w:hAnsi="Arial" w:cs="Arial"/>
          <w:b/>
          <w:bCs/>
          <w:spacing w:val="1"/>
        </w:rPr>
        <w:t>.</w:t>
      </w:r>
      <w:r w:rsidR="007B3FBD">
        <w:rPr>
          <w:rFonts w:ascii="Arial" w:eastAsia="Arial" w:hAnsi="Arial" w:cs="Arial"/>
          <w:b/>
          <w:bCs/>
        </w:rPr>
        <w:t xml:space="preserve">6       </w:t>
      </w:r>
      <w:r w:rsidR="007B3FBD">
        <w:rPr>
          <w:rFonts w:ascii="Arial" w:eastAsia="Arial" w:hAnsi="Arial" w:cs="Arial"/>
          <w:b/>
          <w:bCs/>
          <w:spacing w:val="55"/>
        </w:rPr>
        <w:t xml:space="preserve"> </w:t>
      </w:r>
      <w:r w:rsidR="007B3FBD">
        <w:rPr>
          <w:rFonts w:ascii="Arial" w:eastAsia="Arial" w:hAnsi="Arial" w:cs="Arial"/>
          <w:b/>
          <w:bCs/>
          <w:spacing w:val="-1"/>
        </w:rPr>
        <w:t>C</w:t>
      </w:r>
      <w:r w:rsidR="007B3FBD">
        <w:rPr>
          <w:rFonts w:ascii="Arial" w:eastAsia="Arial" w:hAnsi="Arial" w:cs="Arial"/>
          <w:b/>
          <w:bCs/>
        </w:rPr>
        <w:t>er</w:t>
      </w:r>
      <w:r w:rsidR="007B3FBD">
        <w:rPr>
          <w:rFonts w:ascii="Arial" w:eastAsia="Arial" w:hAnsi="Arial" w:cs="Arial"/>
          <w:b/>
          <w:bCs/>
          <w:spacing w:val="1"/>
        </w:rPr>
        <w:t>t</w:t>
      </w:r>
      <w:r w:rsidR="007B3FBD">
        <w:rPr>
          <w:rFonts w:ascii="Arial" w:eastAsia="Arial" w:hAnsi="Arial" w:cs="Arial"/>
          <w:b/>
          <w:bCs/>
          <w:spacing w:val="-1"/>
        </w:rPr>
        <w:t>i</w:t>
      </w:r>
      <w:r w:rsidR="007B3FBD">
        <w:rPr>
          <w:rFonts w:ascii="Arial" w:eastAsia="Arial" w:hAnsi="Arial" w:cs="Arial"/>
          <w:b/>
          <w:bCs/>
          <w:spacing w:val="1"/>
        </w:rPr>
        <w:t>fi</w:t>
      </w:r>
      <w:r w:rsidR="007B3FBD">
        <w:rPr>
          <w:rFonts w:ascii="Arial" w:eastAsia="Arial" w:hAnsi="Arial" w:cs="Arial"/>
          <w:b/>
          <w:bCs/>
        </w:rPr>
        <w:t>c</w:t>
      </w:r>
      <w:r w:rsidR="007B3FBD">
        <w:rPr>
          <w:rFonts w:ascii="Arial" w:eastAsia="Arial" w:hAnsi="Arial" w:cs="Arial"/>
          <w:b/>
          <w:bCs/>
          <w:spacing w:val="-3"/>
        </w:rPr>
        <w:t>a</w:t>
      </w:r>
      <w:r w:rsidR="007B3FBD">
        <w:rPr>
          <w:rFonts w:ascii="Arial" w:eastAsia="Arial" w:hAnsi="Arial" w:cs="Arial"/>
          <w:b/>
          <w:bCs/>
          <w:spacing w:val="1"/>
        </w:rPr>
        <w:t>ti</w:t>
      </w:r>
      <w:r w:rsidR="007B3FBD">
        <w:rPr>
          <w:rFonts w:ascii="Arial" w:eastAsia="Arial" w:hAnsi="Arial" w:cs="Arial"/>
          <w:b/>
          <w:bCs/>
        </w:rPr>
        <w:t>on</w:t>
      </w:r>
    </w:p>
    <w:p w:rsidR="00514D7B" w:rsidRDefault="00514D7B">
      <w:pPr>
        <w:spacing w:before="9" w:after="0" w:line="120" w:lineRule="exact"/>
        <w:rPr>
          <w:sz w:val="12"/>
          <w:szCs w:val="12"/>
        </w:rPr>
      </w:pPr>
    </w:p>
    <w:p w:rsidR="00514D7B" w:rsidRDefault="007B3FBD">
      <w:pPr>
        <w:spacing w:after="0" w:line="252" w:lineRule="exact"/>
        <w:ind w:left="153" w:right="8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pon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succes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ul co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ti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cu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 pe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sonnel 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ssued 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.</w:t>
      </w:r>
    </w:p>
    <w:p w:rsidR="00514D7B" w:rsidRDefault="00514D7B">
      <w:pPr>
        <w:spacing w:before="7" w:after="0" w:line="160" w:lineRule="exact"/>
        <w:rPr>
          <w:sz w:val="16"/>
          <w:szCs w:val="16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7B3FBD">
      <w:pPr>
        <w:spacing w:after="0" w:line="248" w:lineRule="exact"/>
        <w:ind w:left="153" w:right="6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1</w:t>
      </w:r>
      <w:r>
        <w:rPr>
          <w:rFonts w:ascii="Arial" w:eastAsia="Arial" w:hAnsi="Arial" w:cs="Arial"/>
          <w:b/>
          <w:bCs/>
          <w:spacing w:val="1"/>
          <w:position w:val="-1"/>
        </w:rPr>
        <w:t>.</w:t>
      </w:r>
      <w:r>
        <w:rPr>
          <w:rFonts w:ascii="Arial" w:eastAsia="Arial" w:hAnsi="Arial" w:cs="Arial"/>
          <w:b/>
          <w:bCs/>
          <w:position w:val="-1"/>
        </w:rPr>
        <w:t xml:space="preserve">7       </w:t>
      </w:r>
      <w:r>
        <w:rPr>
          <w:rFonts w:ascii="Arial" w:eastAsia="Arial" w:hAnsi="Arial" w:cs="Arial"/>
          <w:b/>
          <w:bCs/>
          <w:spacing w:val="55"/>
          <w:position w:val="-1"/>
        </w:rPr>
        <w:t xml:space="preserve"> </w:t>
      </w:r>
      <w:commentRangeStart w:id="330"/>
      <w:r>
        <w:rPr>
          <w:rFonts w:ascii="Arial" w:eastAsia="Arial" w:hAnsi="Arial" w:cs="Arial"/>
          <w:b/>
          <w:bCs/>
          <w:spacing w:val="-6"/>
          <w:position w:val="-1"/>
        </w:rPr>
        <w:t>A</w:t>
      </w:r>
      <w:r>
        <w:rPr>
          <w:rFonts w:ascii="Arial" w:eastAsia="Arial" w:hAnsi="Arial" w:cs="Arial"/>
          <w:b/>
          <w:bCs/>
          <w:spacing w:val="2"/>
          <w:position w:val="-1"/>
        </w:rPr>
        <w:t>p</w:t>
      </w:r>
      <w:r>
        <w:rPr>
          <w:rFonts w:ascii="Arial" w:eastAsia="Arial" w:hAnsi="Arial" w:cs="Arial"/>
          <w:b/>
          <w:bCs/>
          <w:position w:val="-1"/>
        </w:rPr>
        <w:t>pend</w:t>
      </w:r>
      <w:r>
        <w:rPr>
          <w:rFonts w:ascii="Arial" w:eastAsia="Arial" w:hAnsi="Arial" w:cs="Arial"/>
          <w:b/>
          <w:bCs/>
          <w:spacing w:val="1"/>
          <w:position w:val="-1"/>
        </w:rPr>
        <w:t>i</w:t>
      </w:r>
      <w:r>
        <w:rPr>
          <w:rFonts w:ascii="Arial" w:eastAsia="Arial" w:hAnsi="Arial" w:cs="Arial"/>
          <w:b/>
          <w:bCs/>
          <w:position w:val="-1"/>
        </w:rPr>
        <w:t>x</w:t>
      </w:r>
      <w:commentRangeEnd w:id="330"/>
      <w:r w:rsidR="009C155D">
        <w:rPr>
          <w:rStyle w:val="CommentReference"/>
        </w:rPr>
        <w:commentReference w:id="330"/>
      </w:r>
      <w:r>
        <w:rPr>
          <w:rFonts w:ascii="Arial" w:eastAsia="Arial" w:hAnsi="Arial" w:cs="Arial"/>
          <w:b/>
          <w:bCs/>
          <w:spacing w:val="1"/>
          <w:position w:val="-1"/>
        </w:rPr>
        <w:t xml:space="preserve"> </w:t>
      </w:r>
      <w:r>
        <w:rPr>
          <w:rFonts w:ascii="Arial" w:eastAsia="Arial" w:hAnsi="Arial" w:cs="Arial"/>
          <w:b/>
          <w:bCs/>
          <w:position w:val="-1"/>
        </w:rPr>
        <w:t>1–</w:t>
      </w:r>
      <w:r>
        <w:rPr>
          <w:rFonts w:ascii="Arial" w:eastAsia="Arial" w:hAnsi="Arial" w:cs="Arial"/>
          <w:b/>
          <w:bCs/>
          <w:spacing w:val="1"/>
          <w:position w:val="-1"/>
        </w:rPr>
        <w:t xml:space="preserve"> </w:t>
      </w:r>
      <w:ins w:id="331" w:author="Kerrie Abercrombie" w:date="2016-02-24T15:38:00Z">
        <w:r w:rsidR="005F04D9">
          <w:rPr>
            <w:rFonts w:ascii="Arial" w:eastAsia="Arial" w:hAnsi="Arial" w:cs="Arial"/>
            <w:b/>
            <w:bCs/>
            <w:spacing w:val="1"/>
            <w:position w:val="-1"/>
          </w:rPr>
          <w:t>Ex</w:t>
        </w:r>
      </w:ins>
      <w:del w:id="332" w:author="Kerrie Abercrombie" w:date="2016-02-24T15:38:00Z">
        <w:r w:rsidDel="005F04D9">
          <w:rPr>
            <w:rFonts w:ascii="Arial" w:eastAsia="Arial" w:hAnsi="Arial" w:cs="Arial"/>
            <w:b/>
            <w:bCs/>
            <w:position w:val="-1"/>
          </w:rPr>
          <w:delText>s</w:delText>
        </w:r>
      </w:del>
      <w:r>
        <w:rPr>
          <w:rFonts w:ascii="Arial" w:eastAsia="Arial" w:hAnsi="Arial" w:cs="Arial"/>
          <w:b/>
          <w:bCs/>
          <w:position w:val="-1"/>
        </w:rPr>
        <w:t>am</w:t>
      </w:r>
      <w:r>
        <w:rPr>
          <w:rFonts w:ascii="Arial" w:eastAsia="Arial" w:hAnsi="Arial" w:cs="Arial"/>
          <w:b/>
          <w:bCs/>
          <w:spacing w:val="-3"/>
          <w:position w:val="-1"/>
        </w:rPr>
        <w:t>p</w:t>
      </w:r>
      <w:r>
        <w:rPr>
          <w:rFonts w:ascii="Arial" w:eastAsia="Arial" w:hAnsi="Arial" w:cs="Arial"/>
          <w:b/>
          <w:bCs/>
          <w:spacing w:val="1"/>
          <w:position w:val="-1"/>
        </w:rPr>
        <w:t>l</w:t>
      </w:r>
      <w:r>
        <w:rPr>
          <w:rFonts w:ascii="Arial" w:eastAsia="Arial" w:hAnsi="Arial" w:cs="Arial"/>
          <w:b/>
          <w:bCs/>
          <w:position w:val="-1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</w:rPr>
        <w:t xml:space="preserve"> </w:t>
      </w:r>
      <w:r>
        <w:rPr>
          <w:rFonts w:ascii="Arial" w:eastAsia="Arial" w:hAnsi="Arial" w:cs="Arial"/>
          <w:b/>
          <w:bCs/>
          <w:position w:val="-1"/>
        </w:rPr>
        <w:t>r</w:t>
      </w:r>
      <w:r>
        <w:rPr>
          <w:rFonts w:ascii="Arial" w:eastAsia="Arial" w:hAnsi="Arial" w:cs="Arial"/>
          <w:b/>
          <w:bCs/>
          <w:spacing w:val="-3"/>
          <w:position w:val="-1"/>
        </w:rPr>
        <w:t>e</w:t>
      </w:r>
      <w:r>
        <w:rPr>
          <w:rFonts w:ascii="Arial" w:eastAsia="Arial" w:hAnsi="Arial" w:cs="Arial"/>
          <w:b/>
          <w:bCs/>
          <w:position w:val="-1"/>
        </w:rPr>
        <w:t xml:space="preserve">current </w:t>
      </w:r>
      <w:r>
        <w:rPr>
          <w:rFonts w:ascii="Arial" w:eastAsia="Arial" w:hAnsi="Arial" w:cs="Arial"/>
          <w:b/>
          <w:bCs/>
          <w:spacing w:val="1"/>
          <w:position w:val="-1"/>
        </w:rPr>
        <w:t>t</w:t>
      </w:r>
      <w:r>
        <w:rPr>
          <w:rFonts w:ascii="Arial" w:eastAsia="Arial" w:hAnsi="Arial" w:cs="Arial"/>
          <w:b/>
          <w:bCs/>
          <w:position w:val="-1"/>
        </w:rPr>
        <w:t>r</w:t>
      </w:r>
      <w:r>
        <w:rPr>
          <w:rFonts w:ascii="Arial" w:eastAsia="Arial" w:hAnsi="Arial" w:cs="Arial"/>
          <w:b/>
          <w:bCs/>
          <w:spacing w:val="-3"/>
          <w:position w:val="-1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</w:rPr>
        <w:t>i</w:t>
      </w:r>
      <w:r>
        <w:rPr>
          <w:rFonts w:ascii="Arial" w:eastAsia="Arial" w:hAnsi="Arial" w:cs="Arial"/>
          <w:b/>
          <w:bCs/>
          <w:spacing w:val="-3"/>
          <w:position w:val="-1"/>
        </w:rPr>
        <w:t>n</w:t>
      </w:r>
      <w:r>
        <w:rPr>
          <w:rFonts w:ascii="Arial" w:eastAsia="Arial" w:hAnsi="Arial" w:cs="Arial"/>
          <w:b/>
          <w:bCs/>
          <w:spacing w:val="1"/>
          <w:position w:val="-1"/>
        </w:rPr>
        <w:t>i</w:t>
      </w:r>
      <w:r>
        <w:rPr>
          <w:rFonts w:ascii="Arial" w:eastAsia="Arial" w:hAnsi="Arial" w:cs="Arial"/>
          <w:b/>
          <w:bCs/>
          <w:position w:val="-1"/>
        </w:rPr>
        <w:t>ng</w:t>
      </w:r>
      <w:r>
        <w:rPr>
          <w:rFonts w:ascii="Arial" w:eastAsia="Arial" w:hAnsi="Arial" w:cs="Arial"/>
          <w:b/>
          <w:bCs/>
          <w:spacing w:val="1"/>
          <w:position w:val="-1"/>
        </w:rPr>
        <w:t xml:space="preserve"> </w:t>
      </w:r>
      <w:r>
        <w:rPr>
          <w:rFonts w:ascii="Arial" w:eastAsia="Arial" w:hAnsi="Arial" w:cs="Arial"/>
          <w:b/>
          <w:bCs/>
          <w:position w:val="-1"/>
        </w:rPr>
        <w:t>pro</w:t>
      </w:r>
      <w:r>
        <w:rPr>
          <w:rFonts w:ascii="Arial" w:eastAsia="Arial" w:hAnsi="Arial" w:cs="Arial"/>
          <w:b/>
          <w:bCs/>
          <w:spacing w:val="-3"/>
          <w:position w:val="-1"/>
        </w:rPr>
        <w:t>g</w:t>
      </w:r>
      <w:r>
        <w:rPr>
          <w:rFonts w:ascii="Arial" w:eastAsia="Arial" w:hAnsi="Arial" w:cs="Arial"/>
          <w:b/>
          <w:bCs/>
          <w:position w:val="-1"/>
        </w:rPr>
        <w:t>r</w:t>
      </w:r>
      <w:r>
        <w:rPr>
          <w:rFonts w:ascii="Arial" w:eastAsia="Arial" w:hAnsi="Arial" w:cs="Arial"/>
          <w:b/>
          <w:bCs/>
          <w:spacing w:val="-3"/>
          <w:position w:val="-1"/>
        </w:rPr>
        <w:t>a</w:t>
      </w:r>
      <w:r>
        <w:rPr>
          <w:rFonts w:ascii="Arial" w:eastAsia="Arial" w:hAnsi="Arial" w:cs="Arial"/>
          <w:b/>
          <w:bCs/>
          <w:position w:val="-1"/>
        </w:rPr>
        <w:t>mme</w:t>
      </w:r>
      <w:r>
        <w:rPr>
          <w:rFonts w:ascii="Arial" w:eastAsia="Arial" w:hAnsi="Arial" w:cs="Arial"/>
          <w:b/>
          <w:bCs/>
          <w:spacing w:val="-2"/>
          <w:position w:val="-1"/>
        </w:rPr>
        <w:t xml:space="preserve"> </w:t>
      </w:r>
      <w:r>
        <w:rPr>
          <w:rFonts w:ascii="Arial" w:eastAsia="Arial" w:hAnsi="Arial" w:cs="Arial"/>
          <w:b/>
          <w:bCs/>
          <w:position w:val="-1"/>
        </w:rPr>
        <w:t>conduc</w:t>
      </w:r>
      <w:r>
        <w:rPr>
          <w:rFonts w:ascii="Arial" w:eastAsia="Arial" w:hAnsi="Arial" w:cs="Arial"/>
          <w:b/>
          <w:bCs/>
          <w:spacing w:val="1"/>
          <w:position w:val="-1"/>
        </w:rPr>
        <w:t>t</w:t>
      </w:r>
      <w:r>
        <w:rPr>
          <w:rFonts w:ascii="Arial" w:eastAsia="Arial" w:hAnsi="Arial" w:cs="Arial"/>
          <w:b/>
          <w:bCs/>
          <w:position w:val="-1"/>
        </w:rPr>
        <w:t>ed</w:t>
      </w:r>
      <w:r>
        <w:rPr>
          <w:rFonts w:ascii="Arial" w:eastAsia="Arial" w:hAnsi="Arial" w:cs="Arial"/>
          <w:b/>
          <w:bCs/>
          <w:spacing w:val="-2"/>
          <w:position w:val="-1"/>
        </w:rPr>
        <w:t xml:space="preserve"> </w:t>
      </w:r>
      <w:r>
        <w:rPr>
          <w:rFonts w:ascii="Arial" w:eastAsia="Arial" w:hAnsi="Arial" w:cs="Arial"/>
          <w:b/>
          <w:bCs/>
          <w:position w:val="-1"/>
        </w:rPr>
        <w:t>o</w:t>
      </w:r>
      <w:r>
        <w:rPr>
          <w:rFonts w:ascii="Arial" w:eastAsia="Arial" w:hAnsi="Arial" w:cs="Arial"/>
          <w:b/>
          <w:bCs/>
          <w:spacing w:val="-3"/>
          <w:position w:val="-1"/>
        </w:rPr>
        <w:t>v</w:t>
      </w:r>
      <w:r>
        <w:rPr>
          <w:rFonts w:ascii="Arial" w:eastAsia="Arial" w:hAnsi="Arial" w:cs="Arial"/>
          <w:b/>
          <w:bCs/>
          <w:position w:val="-1"/>
        </w:rPr>
        <w:t>er</w:t>
      </w:r>
      <w:r>
        <w:rPr>
          <w:rFonts w:ascii="Arial" w:eastAsia="Arial" w:hAnsi="Arial" w:cs="Arial"/>
          <w:b/>
          <w:bCs/>
          <w:spacing w:val="2"/>
          <w:position w:val="-1"/>
        </w:rPr>
        <w:t xml:space="preserve"> </w:t>
      </w:r>
      <w:r>
        <w:rPr>
          <w:rFonts w:ascii="Arial" w:eastAsia="Arial" w:hAnsi="Arial" w:cs="Arial"/>
          <w:b/>
          <w:bCs/>
          <w:spacing w:val="-2"/>
          <w:position w:val="-1"/>
        </w:rPr>
        <w:t>t</w:t>
      </w:r>
      <w:r>
        <w:rPr>
          <w:rFonts w:ascii="Arial" w:eastAsia="Arial" w:hAnsi="Arial" w:cs="Arial"/>
          <w:b/>
          <w:bCs/>
          <w:position w:val="-1"/>
        </w:rPr>
        <w:t>hree</w:t>
      </w:r>
      <w:r>
        <w:rPr>
          <w:rFonts w:ascii="Arial" w:eastAsia="Arial" w:hAnsi="Arial" w:cs="Arial"/>
          <w:b/>
          <w:bCs/>
          <w:spacing w:val="1"/>
          <w:position w:val="-1"/>
        </w:rPr>
        <w:t xml:space="preserve"> </w:t>
      </w:r>
      <w:r>
        <w:rPr>
          <w:rFonts w:ascii="Arial" w:eastAsia="Arial" w:hAnsi="Arial" w:cs="Arial"/>
          <w:b/>
          <w:bCs/>
          <w:spacing w:val="-5"/>
          <w:position w:val="-1"/>
        </w:rPr>
        <w:t>y</w:t>
      </w:r>
      <w:r>
        <w:rPr>
          <w:rFonts w:ascii="Arial" w:eastAsia="Arial" w:hAnsi="Arial" w:cs="Arial"/>
          <w:b/>
          <w:bCs/>
          <w:position w:val="-1"/>
        </w:rPr>
        <w:t>ears</w:t>
      </w: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before="8" w:after="0" w:line="260" w:lineRule="exact"/>
        <w:rPr>
          <w:sz w:val="26"/>
          <w:szCs w:val="26"/>
        </w:rPr>
      </w:pPr>
    </w:p>
    <w:p w:rsidR="00514D7B" w:rsidRDefault="007B3FBD">
      <w:pPr>
        <w:spacing w:before="32" w:after="0" w:line="248" w:lineRule="exact"/>
        <w:ind w:left="153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  <w:position w:val="-1"/>
        </w:rPr>
        <w:t>T</w:t>
      </w:r>
      <w:r>
        <w:rPr>
          <w:rFonts w:ascii="Arial" w:eastAsia="Arial" w:hAnsi="Arial" w:cs="Arial"/>
          <w:position w:val="-1"/>
        </w:rPr>
        <w:t>he</w:t>
      </w:r>
      <w:r>
        <w:rPr>
          <w:rFonts w:ascii="Arial" w:eastAsia="Arial" w:hAnsi="Arial" w:cs="Arial"/>
          <w:spacing w:val="-2"/>
          <w:position w:val="-1"/>
        </w:rPr>
        <w:t xml:space="preserve"> </w:t>
      </w:r>
      <w:r>
        <w:rPr>
          <w:rFonts w:ascii="Arial" w:eastAsia="Arial" w:hAnsi="Arial" w:cs="Arial"/>
          <w:spacing w:val="1"/>
          <w:position w:val="-1"/>
        </w:rPr>
        <w:t>r</w:t>
      </w:r>
      <w:r>
        <w:rPr>
          <w:rFonts w:ascii="Arial" w:eastAsia="Arial" w:hAnsi="Arial" w:cs="Arial"/>
          <w:position w:val="-1"/>
        </w:rPr>
        <w:t>ec</w:t>
      </w:r>
      <w:r>
        <w:rPr>
          <w:rFonts w:ascii="Arial" w:eastAsia="Arial" w:hAnsi="Arial" w:cs="Arial"/>
          <w:spacing w:val="-3"/>
          <w:position w:val="-1"/>
        </w:rPr>
        <w:t>u</w:t>
      </w:r>
      <w:r>
        <w:rPr>
          <w:rFonts w:ascii="Arial" w:eastAsia="Arial" w:hAnsi="Arial" w:cs="Arial"/>
          <w:spacing w:val="1"/>
          <w:position w:val="-1"/>
        </w:rPr>
        <w:t>rr</w:t>
      </w:r>
      <w:r>
        <w:rPr>
          <w:rFonts w:ascii="Arial" w:eastAsia="Arial" w:hAnsi="Arial" w:cs="Arial"/>
          <w:position w:val="-1"/>
        </w:rPr>
        <w:t>e</w:t>
      </w:r>
      <w:r>
        <w:rPr>
          <w:rFonts w:ascii="Arial" w:eastAsia="Arial" w:hAnsi="Arial" w:cs="Arial"/>
          <w:spacing w:val="-3"/>
          <w:position w:val="-1"/>
        </w:rPr>
        <w:t>n</w:t>
      </w:r>
      <w:r>
        <w:rPr>
          <w:rFonts w:ascii="Arial" w:eastAsia="Arial" w:hAnsi="Arial" w:cs="Arial"/>
          <w:position w:val="-1"/>
        </w:rPr>
        <w:t xml:space="preserve">t </w:t>
      </w:r>
      <w:r>
        <w:rPr>
          <w:rFonts w:ascii="Arial" w:eastAsia="Arial" w:hAnsi="Arial" w:cs="Arial"/>
          <w:spacing w:val="1"/>
          <w:position w:val="-1"/>
        </w:rPr>
        <w:t>tr</w:t>
      </w:r>
      <w:r>
        <w:rPr>
          <w:rFonts w:ascii="Arial" w:eastAsia="Arial" w:hAnsi="Arial" w:cs="Arial"/>
          <w:position w:val="-1"/>
        </w:rPr>
        <w:t>a</w:t>
      </w:r>
      <w:r>
        <w:rPr>
          <w:rFonts w:ascii="Arial" w:eastAsia="Arial" w:hAnsi="Arial" w:cs="Arial"/>
          <w:spacing w:val="-1"/>
          <w:position w:val="-1"/>
        </w:rPr>
        <w:t>i</w:t>
      </w:r>
      <w:r>
        <w:rPr>
          <w:rFonts w:ascii="Arial" w:eastAsia="Arial" w:hAnsi="Arial" w:cs="Arial"/>
          <w:position w:val="-1"/>
        </w:rPr>
        <w:t>n</w:t>
      </w:r>
      <w:r>
        <w:rPr>
          <w:rFonts w:ascii="Arial" w:eastAsia="Arial" w:hAnsi="Arial" w:cs="Arial"/>
          <w:spacing w:val="-1"/>
          <w:position w:val="-1"/>
        </w:rPr>
        <w:t>i</w:t>
      </w:r>
      <w:r>
        <w:rPr>
          <w:rFonts w:ascii="Arial" w:eastAsia="Arial" w:hAnsi="Arial" w:cs="Arial"/>
          <w:spacing w:val="-3"/>
          <w:position w:val="-1"/>
        </w:rPr>
        <w:t>n</w:t>
      </w:r>
      <w:r>
        <w:rPr>
          <w:rFonts w:ascii="Arial" w:eastAsia="Arial" w:hAnsi="Arial" w:cs="Arial"/>
          <w:position w:val="-1"/>
        </w:rPr>
        <w:t>g</w:t>
      </w:r>
      <w:r>
        <w:rPr>
          <w:rFonts w:ascii="Arial" w:eastAsia="Arial" w:hAnsi="Arial" w:cs="Arial"/>
          <w:spacing w:val="3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c</w:t>
      </w:r>
      <w:r>
        <w:rPr>
          <w:rFonts w:ascii="Arial" w:eastAsia="Arial" w:hAnsi="Arial" w:cs="Arial"/>
          <w:spacing w:val="-3"/>
          <w:position w:val="-1"/>
        </w:rPr>
        <w:t>o</w:t>
      </w:r>
      <w:r>
        <w:rPr>
          <w:rFonts w:ascii="Arial" w:eastAsia="Arial" w:hAnsi="Arial" w:cs="Arial"/>
          <w:position w:val="-1"/>
        </w:rPr>
        <w:t>ns</w:t>
      </w:r>
      <w:r>
        <w:rPr>
          <w:rFonts w:ascii="Arial" w:eastAsia="Arial" w:hAnsi="Arial" w:cs="Arial"/>
          <w:spacing w:val="-1"/>
          <w:position w:val="-1"/>
        </w:rPr>
        <w:t>i</w:t>
      </w:r>
      <w:r>
        <w:rPr>
          <w:rFonts w:ascii="Arial" w:eastAsia="Arial" w:hAnsi="Arial" w:cs="Arial"/>
          <w:position w:val="-1"/>
        </w:rPr>
        <w:t>s</w:t>
      </w:r>
      <w:r>
        <w:rPr>
          <w:rFonts w:ascii="Arial" w:eastAsia="Arial" w:hAnsi="Arial" w:cs="Arial"/>
          <w:spacing w:val="1"/>
          <w:position w:val="-1"/>
        </w:rPr>
        <w:t>t</w:t>
      </w:r>
      <w:r>
        <w:rPr>
          <w:rFonts w:ascii="Arial" w:eastAsia="Arial" w:hAnsi="Arial" w:cs="Arial"/>
          <w:position w:val="-1"/>
        </w:rPr>
        <w:t>s</w:t>
      </w:r>
      <w:r>
        <w:rPr>
          <w:rFonts w:ascii="Arial" w:eastAsia="Arial" w:hAnsi="Arial" w:cs="Arial"/>
          <w:spacing w:val="1"/>
          <w:position w:val="-1"/>
        </w:rPr>
        <w:t xml:space="preserve"> </w:t>
      </w:r>
      <w:r>
        <w:rPr>
          <w:rFonts w:ascii="Arial" w:eastAsia="Arial" w:hAnsi="Arial" w:cs="Arial"/>
          <w:spacing w:val="-3"/>
          <w:position w:val="-1"/>
        </w:rPr>
        <w:t>o</w:t>
      </w:r>
      <w:r>
        <w:rPr>
          <w:rFonts w:ascii="Arial" w:eastAsia="Arial" w:hAnsi="Arial" w:cs="Arial"/>
          <w:position w:val="-1"/>
        </w:rPr>
        <w:t xml:space="preserve">f </w:t>
      </w:r>
      <w:r>
        <w:rPr>
          <w:rFonts w:ascii="Arial" w:eastAsia="Arial" w:hAnsi="Arial" w:cs="Arial"/>
          <w:spacing w:val="1"/>
          <w:position w:val="-1"/>
        </w:rPr>
        <w:t>f</w:t>
      </w:r>
      <w:r>
        <w:rPr>
          <w:rFonts w:ascii="Arial" w:eastAsia="Arial" w:hAnsi="Arial" w:cs="Arial"/>
          <w:position w:val="-1"/>
        </w:rPr>
        <w:t>our pa</w:t>
      </w:r>
      <w:r>
        <w:rPr>
          <w:rFonts w:ascii="Arial" w:eastAsia="Arial" w:hAnsi="Arial" w:cs="Arial"/>
          <w:spacing w:val="-2"/>
          <w:position w:val="-1"/>
        </w:rPr>
        <w:t>r</w:t>
      </w:r>
      <w:r>
        <w:rPr>
          <w:rFonts w:ascii="Arial" w:eastAsia="Arial" w:hAnsi="Arial" w:cs="Arial"/>
          <w:spacing w:val="1"/>
          <w:position w:val="-1"/>
        </w:rPr>
        <w:t>t</w:t>
      </w:r>
      <w:r>
        <w:rPr>
          <w:rFonts w:ascii="Arial" w:eastAsia="Arial" w:hAnsi="Arial" w:cs="Arial"/>
          <w:position w:val="-1"/>
        </w:rPr>
        <w:t>s</w:t>
      </w:r>
      <w:r>
        <w:rPr>
          <w:rFonts w:ascii="Arial" w:eastAsia="Arial" w:hAnsi="Arial" w:cs="Arial"/>
          <w:spacing w:val="-1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e</w:t>
      </w:r>
      <w:r>
        <w:rPr>
          <w:rFonts w:ascii="Arial" w:eastAsia="Arial" w:hAnsi="Arial" w:cs="Arial"/>
          <w:spacing w:val="-2"/>
          <w:position w:val="-1"/>
        </w:rPr>
        <w:t>v</w:t>
      </w:r>
      <w:r>
        <w:rPr>
          <w:rFonts w:ascii="Arial" w:eastAsia="Arial" w:hAnsi="Arial" w:cs="Arial"/>
          <w:position w:val="-1"/>
        </w:rPr>
        <w:t>e</w:t>
      </w:r>
      <w:r>
        <w:rPr>
          <w:rFonts w:ascii="Arial" w:eastAsia="Arial" w:hAnsi="Arial" w:cs="Arial"/>
          <w:spacing w:val="1"/>
          <w:position w:val="-1"/>
        </w:rPr>
        <w:t>r</w:t>
      </w:r>
      <w:r>
        <w:rPr>
          <w:rFonts w:ascii="Arial" w:eastAsia="Arial" w:hAnsi="Arial" w:cs="Arial"/>
          <w:position w:val="-1"/>
        </w:rPr>
        <w:t>y</w:t>
      </w:r>
      <w:r>
        <w:rPr>
          <w:rFonts w:ascii="Arial" w:eastAsia="Arial" w:hAnsi="Arial" w:cs="Arial"/>
          <w:spacing w:val="1"/>
          <w:position w:val="-1"/>
        </w:rPr>
        <w:t xml:space="preserve"> </w:t>
      </w:r>
      <w:proofErr w:type="gramStart"/>
      <w:r>
        <w:rPr>
          <w:rFonts w:ascii="Arial" w:eastAsia="Arial" w:hAnsi="Arial" w:cs="Arial"/>
          <w:spacing w:val="-2"/>
          <w:position w:val="-1"/>
        </w:rPr>
        <w:t>y</w:t>
      </w:r>
      <w:r>
        <w:rPr>
          <w:rFonts w:ascii="Arial" w:eastAsia="Arial" w:hAnsi="Arial" w:cs="Arial"/>
          <w:position w:val="-1"/>
        </w:rPr>
        <w:t>ear</w:t>
      </w:r>
      <w:r>
        <w:rPr>
          <w:rFonts w:ascii="Arial" w:eastAsia="Arial" w:hAnsi="Arial" w:cs="Arial"/>
          <w:spacing w:val="3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:</w:t>
      </w:r>
      <w:proofErr w:type="gramEnd"/>
    </w:p>
    <w:p w:rsidR="00514D7B" w:rsidRDefault="00514D7B">
      <w:pPr>
        <w:spacing w:before="3" w:after="0" w:line="140" w:lineRule="exact"/>
        <w:rPr>
          <w:sz w:val="14"/>
          <w:szCs w:val="14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Pr="009C155D" w:rsidRDefault="007B3FBD" w:rsidP="008C65AB">
      <w:pPr>
        <w:pStyle w:val="ListParagraph"/>
        <w:numPr>
          <w:ilvl w:val="0"/>
          <w:numId w:val="3"/>
        </w:numPr>
        <w:spacing w:before="32" w:after="0" w:line="240" w:lineRule="auto"/>
        <w:ind w:left="873" w:right="76"/>
        <w:jc w:val="both"/>
        <w:rPr>
          <w:rFonts w:ascii="Arial" w:eastAsia="Arial" w:hAnsi="Arial" w:cs="Arial"/>
        </w:rPr>
      </w:pPr>
      <w:r w:rsidRPr="009C155D">
        <w:rPr>
          <w:rFonts w:ascii="Arial" w:eastAsia="Arial" w:hAnsi="Arial" w:cs="Arial"/>
          <w:spacing w:val="1"/>
        </w:rPr>
        <w:t>I</w:t>
      </w:r>
      <w:r w:rsidRPr="009C155D">
        <w:rPr>
          <w:rFonts w:ascii="Arial" w:eastAsia="Arial" w:hAnsi="Arial" w:cs="Arial"/>
        </w:rPr>
        <w:t>n</w:t>
      </w:r>
      <w:r w:rsidRPr="009C155D">
        <w:rPr>
          <w:rFonts w:ascii="Arial" w:eastAsia="Arial" w:hAnsi="Arial" w:cs="Arial"/>
          <w:spacing w:val="30"/>
        </w:rPr>
        <w:t xml:space="preserve"> </w:t>
      </w:r>
      <w:r w:rsidRPr="009C155D">
        <w:rPr>
          <w:rFonts w:ascii="Arial" w:eastAsia="Arial" w:hAnsi="Arial" w:cs="Arial"/>
          <w:spacing w:val="-2"/>
        </w:rPr>
        <w:t>y</w:t>
      </w:r>
      <w:r w:rsidRPr="009C155D">
        <w:rPr>
          <w:rFonts w:ascii="Arial" w:eastAsia="Arial" w:hAnsi="Arial" w:cs="Arial"/>
        </w:rPr>
        <w:t>ear</w:t>
      </w:r>
      <w:r w:rsidRPr="009C155D">
        <w:rPr>
          <w:rFonts w:ascii="Arial" w:eastAsia="Arial" w:hAnsi="Arial" w:cs="Arial"/>
          <w:spacing w:val="31"/>
        </w:rPr>
        <w:t xml:space="preserve"> </w:t>
      </w:r>
      <w:r w:rsidRPr="009C155D">
        <w:rPr>
          <w:rFonts w:ascii="Arial" w:eastAsia="Arial" w:hAnsi="Arial" w:cs="Arial"/>
        </w:rPr>
        <w:t>one</w:t>
      </w:r>
      <w:r w:rsidRPr="009C155D">
        <w:rPr>
          <w:rFonts w:ascii="Arial" w:eastAsia="Arial" w:hAnsi="Arial" w:cs="Arial"/>
          <w:spacing w:val="30"/>
        </w:rPr>
        <w:t xml:space="preserve"> </w:t>
      </w:r>
      <w:r w:rsidRPr="009C155D">
        <w:rPr>
          <w:rFonts w:ascii="Arial" w:eastAsia="Arial" w:hAnsi="Arial" w:cs="Arial"/>
          <w:spacing w:val="1"/>
        </w:rPr>
        <w:t>t</w:t>
      </w:r>
      <w:r w:rsidRPr="009C155D">
        <w:rPr>
          <w:rFonts w:ascii="Arial" w:eastAsia="Arial" w:hAnsi="Arial" w:cs="Arial"/>
        </w:rPr>
        <w:t>he</w:t>
      </w:r>
      <w:r w:rsidRPr="009C155D">
        <w:rPr>
          <w:rFonts w:ascii="Arial" w:eastAsia="Arial" w:hAnsi="Arial" w:cs="Arial"/>
          <w:spacing w:val="30"/>
        </w:rPr>
        <w:t xml:space="preserve"> </w:t>
      </w:r>
      <w:r w:rsidRPr="009C155D">
        <w:rPr>
          <w:rFonts w:ascii="Arial" w:eastAsia="Arial" w:hAnsi="Arial" w:cs="Arial"/>
          <w:spacing w:val="-3"/>
        </w:rPr>
        <w:t>V</w:t>
      </w:r>
      <w:r w:rsidRPr="009C155D">
        <w:rPr>
          <w:rFonts w:ascii="Arial" w:eastAsia="Arial" w:hAnsi="Arial" w:cs="Arial"/>
          <w:spacing w:val="2"/>
        </w:rPr>
        <w:t>T</w:t>
      </w:r>
      <w:r w:rsidRPr="009C155D">
        <w:rPr>
          <w:rFonts w:ascii="Arial" w:eastAsia="Arial" w:hAnsi="Arial" w:cs="Arial"/>
          <w:spacing w:val="-1"/>
        </w:rPr>
        <w:t>S</w:t>
      </w:r>
      <w:r w:rsidRPr="009C155D">
        <w:rPr>
          <w:rFonts w:ascii="Arial" w:eastAsia="Arial" w:hAnsi="Arial" w:cs="Arial"/>
        </w:rPr>
        <w:t>O</w:t>
      </w:r>
      <w:r w:rsidRPr="009C155D">
        <w:rPr>
          <w:rFonts w:ascii="Arial" w:eastAsia="Arial" w:hAnsi="Arial" w:cs="Arial"/>
          <w:spacing w:val="29"/>
        </w:rPr>
        <w:t xml:space="preserve"> </w:t>
      </w:r>
      <w:r w:rsidRPr="009C155D">
        <w:rPr>
          <w:rFonts w:ascii="Arial" w:eastAsia="Arial" w:hAnsi="Arial" w:cs="Arial"/>
          <w:spacing w:val="-1"/>
        </w:rPr>
        <w:t>wil</w:t>
      </w:r>
      <w:r w:rsidRPr="009C155D">
        <w:rPr>
          <w:rFonts w:ascii="Arial" w:eastAsia="Arial" w:hAnsi="Arial" w:cs="Arial"/>
        </w:rPr>
        <w:t>l</w:t>
      </w:r>
      <w:r w:rsidRPr="009C155D">
        <w:rPr>
          <w:rFonts w:ascii="Arial" w:eastAsia="Arial" w:hAnsi="Arial" w:cs="Arial"/>
          <w:spacing w:val="29"/>
        </w:rPr>
        <w:t xml:space="preserve"> </w:t>
      </w:r>
      <w:r w:rsidRPr="009C155D">
        <w:rPr>
          <w:rFonts w:ascii="Arial" w:eastAsia="Arial" w:hAnsi="Arial" w:cs="Arial"/>
        </w:rPr>
        <w:t>h</w:t>
      </w:r>
      <w:r w:rsidRPr="009C155D">
        <w:rPr>
          <w:rFonts w:ascii="Arial" w:eastAsia="Arial" w:hAnsi="Arial" w:cs="Arial"/>
          <w:spacing w:val="2"/>
        </w:rPr>
        <w:t>a</w:t>
      </w:r>
      <w:r w:rsidRPr="009C155D">
        <w:rPr>
          <w:rFonts w:ascii="Arial" w:eastAsia="Arial" w:hAnsi="Arial" w:cs="Arial"/>
          <w:spacing w:val="-2"/>
        </w:rPr>
        <w:t>v</w:t>
      </w:r>
      <w:r w:rsidRPr="009C155D">
        <w:rPr>
          <w:rFonts w:ascii="Arial" w:eastAsia="Arial" w:hAnsi="Arial" w:cs="Arial"/>
        </w:rPr>
        <w:t>e</w:t>
      </w:r>
      <w:r w:rsidRPr="009C155D">
        <w:rPr>
          <w:rFonts w:ascii="Arial" w:eastAsia="Arial" w:hAnsi="Arial" w:cs="Arial"/>
          <w:spacing w:val="30"/>
        </w:rPr>
        <w:t xml:space="preserve"> </w:t>
      </w:r>
      <w:proofErr w:type="gramStart"/>
      <w:r w:rsidRPr="009C155D">
        <w:rPr>
          <w:rFonts w:ascii="Arial" w:eastAsia="Arial" w:hAnsi="Arial" w:cs="Arial"/>
        </w:rPr>
        <w:t>a</w:t>
      </w:r>
      <w:r w:rsidRPr="009C155D">
        <w:rPr>
          <w:rFonts w:ascii="Arial" w:eastAsia="Arial" w:hAnsi="Arial" w:cs="Arial"/>
          <w:spacing w:val="30"/>
        </w:rPr>
        <w:t xml:space="preserve"> </w:t>
      </w:r>
      <w:r w:rsidRPr="009C155D">
        <w:rPr>
          <w:rFonts w:ascii="Arial" w:eastAsia="Arial" w:hAnsi="Arial" w:cs="Arial"/>
        </w:rPr>
        <w:t>s</w:t>
      </w:r>
      <w:r w:rsidRPr="009C155D">
        <w:rPr>
          <w:rFonts w:ascii="Arial" w:eastAsia="Arial" w:hAnsi="Arial" w:cs="Arial"/>
          <w:spacing w:val="-1"/>
        </w:rPr>
        <w:t>i</w:t>
      </w:r>
      <w:r w:rsidRPr="009C155D">
        <w:rPr>
          <w:rFonts w:ascii="Arial" w:eastAsia="Arial" w:hAnsi="Arial" w:cs="Arial"/>
          <w:spacing w:val="1"/>
        </w:rPr>
        <w:t>m</w:t>
      </w:r>
      <w:r w:rsidRPr="009C155D">
        <w:rPr>
          <w:rFonts w:ascii="Arial" w:eastAsia="Arial" w:hAnsi="Arial" w:cs="Arial"/>
        </w:rPr>
        <w:t>u</w:t>
      </w:r>
      <w:r w:rsidRPr="009C155D">
        <w:rPr>
          <w:rFonts w:ascii="Arial" w:eastAsia="Arial" w:hAnsi="Arial" w:cs="Arial"/>
          <w:spacing w:val="-1"/>
        </w:rPr>
        <w:t>l</w:t>
      </w:r>
      <w:r w:rsidRPr="009C155D">
        <w:rPr>
          <w:rFonts w:ascii="Arial" w:eastAsia="Arial" w:hAnsi="Arial" w:cs="Arial"/>
        </w:rPr>
        <w:t>a</w:t>
      </w:r>
      <w:r w:rsidRPr="009C155D">
        <w:rPr>
          <w:rFonts w:ascii="Arial" w:eastAsia="Arial" w:hAnsi="Arial" w:cs="Arial"/>
          <w:spacing w:val="1"/>
        </w:rPr>
        <w:t>t</w:t>
      </w:r>
      <w:r w:rsidRPr="009C155D">
        <w:rPr>
          <w:rFonts w:ascii="Arial" w:eastAsia="Arial" w:hAnsi="Arial" w:cs="Arial"/>
        </w:rPr>
        <w:t>or</w:t>
      </w:r>
      <w:proofErr w:type="gramEnd"/>
      <w:r w:rsidRPr="009C155D">
        <w:rPr>
          <w:rFonts w:ascii="Arial" w:eastAsia="Arial" w:hAnsi="Arial" w:cs="Arial"/>
          <w:spacing w:val="31"/>
        </w:rPr>
        <w:t xml:space="preserve"> </w:t>
      </w:r>
      <w:r w:rsidRPr="009C155D">
        <w:rPr>
          <w:rFonts w:ascii="Arial" w:eastAsia="Arial" w:hAnsi="Arial" w:cs="Arial"/>
          <w:spacing w:val="1"/>
        </w:rPr>
        <w:t>tr</w:t>
      </w:r>
      <w:r w:rsidRPr="009C155D">
        <w:rPr>
          <w:rFonts w:ascii="Arial" w:eastAsia="Arial" w:hAnsi="Arial" w:cs="Arial"/>
          <w:spacing w:val="-3"/>
        </w:rPr>
        <w:t>a</w:t>
      </w:r>
      <w:r w:rsidRPr="009C155D">
        <w:rPr>
          <w:rFonts w:ascii="Arial" w:eastAsia="Arial" w:hAnsi="Arial" w:cs="Arial"/>
          <w:spacing w:val="-1"/>
        </w:rPr>
        <w:t>i</w:t>
      </w:r>
      <w:r w:rsidRPr="009C155D">
        <w:rPr>
          <w:rFonts w:ascii="Arial" w:eastAsia="Arial" w:hAnsi="Arial" w:cs="Arial"/>
        </w:rPr>
        <w:t>n</w:t>
      </w:r>
      <w:r w:rsidRPr="009C155D">
        <w:rPr>
          <w:rFonts w:ascii="Arial" w:eastAsia="Arial" w:hAnsi="Arial" w:cs="Arial"/>
          <w:spacing w:val="-1"/>
        </w:rPr>
        <w:t>i</w:t>
      </w:r>
      <w:r w:rsidRPr="009C155D">
        <w:rPr>
          <w:rFonts w:ascii="Arial" w:eastAsia="Arial" w:hAnsi="Arial" w:cs="Arial"/>
        </w:rPr>
        <w:t>ng</w:t>
      </w:r>
      <w:r w:rsidRPr="009C155D">
        <w:rPr>
          <w:rFonts w:ascii="Arial" w:eastAsia="Arial" w:hAnsi="Arial" w:cs="Arial"/>
          <w:spacing w:val="34"/>
        </w:rPr>
        <w:t xml:space="preserve"> </w:t>
      </w:r>
      <w:r w:rsidRPr="009C155D">
        <w:rPr>
          <w:rFonts w:ascii="Arial" w:eastAsia="Arial" w:hAnsi="Arial" w:cs="Arial"/>
        </w:rPr>
        <w:t>on</w:t>
      </w:r>
      <w:r w:rsidRPr="009C155D">
        <w:rPr>
          <w:rFonts w:ascii="Arial" w:eastAsia="Arial" w:hAnsi="Arial" w:cs="Arial"/>
          <w:spacing w:val="30"/>
        </w:rPr>
        <w:t xml:space="preserve"> </w:t>
      </w:r>
      <w:r w:rsidRPr="009C155D">
        <w:rPr>
          <w:rFonts w:ascii="Arial" w:eastAsia="Arial" w:hAnsi="Arial" w:cs="Arial"/>
        </w:rPr>
        <w:t>non</w:t>
      </w:r>
      <w:r w:rsidRPr="009C155D">
        <w:rPr>
          <w:rFonts w:ascii="Arial" w:eastAsia="Arial" w:hAnsi="Arial" w:cs="Arial"/>
          <w:spacing w:val="1"/>
        </w:rPr>
        <w:t>-r</w:t>
      </w:r>
      <w:r w:rsidRPr="009C155D">
        <w:rPr>
          <w:rFonts w:ascii="Arial" w:eastAsia="Arial" w:hAnsi="Arial" w:cs="Arial"/>
        </w:rPr>
        <w:t>o</w:t>
      </w:r>
      <w:r w:rsidRPr="009C155D">
        <w:rPr>
          <w:rFonts w:ascii="Arial" w:eastAsia="Arial" w:hAnsi="Arial" w:cs="Arial"/>
          <w:spacing w:val="-3"/>
        </w:rPr>
        <w:t>u</w:t>
      </w:r>
      <w:r w:rsidRPr="009C155D">
        <w:rPr>
          <w:rFonts w:ascii="Arial" w:eastAsia="Arial" w:hAnsi="Arial" w:cs="Arial"/>
          <w:spacing w:val="1"/>
        </w:rPr>
        <w:t>t</w:t>
      </w:r>
      <w:r w:rsidRPr="009C155D">
        <w:rPr>
          <w:rFonts w:ascii="Arial" w:eastAsia="Arial" w:hAnsi="Arial" w:cs="Arial"/>
          <w:spacing w:val="-1"/>
        </w:rPr>
        <w:t>i</w:t>
      </w:r>
      <w:r w:rsidRPr="009C155D">
        <w:rPr>
          <w:rFonts w:ascii="Arial" w:eastAsia="Arial" w:hAnsi="Arial" w:cs="Arial"/>
        </w:rPr>
        <w:t>ne</w:t>
      </w:r>
      <w:r w:rsidRPr="009C155D">
        <w:rPr>
          <w:rFonts w:ascii="Arial" w:eastAsia="Arial" w:hAnsi="Arial" w:cs="Arial"/>
          <w:spacing w:val="30"/>
        </w:rPr>
        <w:t xml:space="preserve"> </w:t>
      </w:r>
      <w:r w:rsidRPr="009C155D">
        <w:rPr>
          <w:rFonts w:ascii="Arial" w:eastAsia="Arial" w:hAnsi="Arial" w:cs="Arial"/>
        </w:rPr>
        <w:t>s</w:t>
      </w:r>
      <w:r w:rsidRPr="009C155D">
        <w:rPr>
          <w:rFonts w:ascii="Arial" w:eastAsia="Arial" w:hAnsi="Arial" w:cs="Arial"/>
          <w:spacing w:val="-1"/>
        </w:rPr>
        <w:t>i</w:t>
      </w:r>
      <w:r w:rsidRPr="009C155D">
        <w:rPr>
          <w:rFonts w:ascii="Arial" w:eastAsia="Arial" w:hAnsi="Arial" w:cs="Arial"/>
          <w:spacing w:val="1"/>
        </w:rPr>
        <w:t>t</w:t>
      </w:r>
      <w:r w:rsidRPr="009C155D">
        <w:rPr>
          <w:rFonts w:ascii="Arial" w:eastAsia="Arial" w:hAnsi="Arial" w:cs="Arial"/>
          <w:spacing w:val="-3"/>
        </w:rPr>
        <w:t>u</w:t>
      </w:r>
      <w:r w:rsidRPr="009C155D">
        <w:rPr>
          <w:rFonts w:ascii="Arial" w:eastAsia="Arial" w:hAnsi="Arial" w:cs="Arial"/>
        </w:rPr>
        <w:t>a</w:t>
      </w:r>
      <w:r w:rsidRPr="009C155D">
        <w:rPr>
          <w:rFonts w:ascii="Arial" w:eastAsia="Arial" w:hAnsi="Arial" w:cs="Arial"/>
          <w:spacing w:val="1"/>
        </w:rPr>
        <w:t>t</w:t>
      </w:r>
      <w:r w:rsidRPr="009C155D">
        <w:rPr>
          <w:rFonts w:ascii="Arial" w:eastAsia="Arial" w:hAnsi="Arial" w:cs="Arial"/>
          <w:spacing w:val="-1"/>
        </w:rPr>
        <w:t>i</w:t>
      </w:r>
      <w:r w:rsidRPr="009C155D">
        <w:rPr>
          <w:rFonts w:ascii="Arial" w:eastAsia="Arial" w:hAnsi="Arial" w:cs="Arial"/>
        </w:rPr>
        <w:t>ons.</w:t>
      </w:r>
      <w:r w:rsidRPr="009C155D">
        <w:rPr>
          <w:rFonts w:ascii="Arial" w:eastAsia="Arial" w:hAnsi="Arial" w:cs="Arial"/>
          <w:spacing w:val="29"/>
        </w:rPr>
        <w:t xml:space="preserve"> </w:t>
      </w:r>
      <w:r w:rsidRPr="009C155D">
        <w:rPr>
          <w:rFonts w:ascii="Arial" w:eastAsia="Arial" w:hAnsi="Arial" w:cs="Arial"/>
          <w:spacing w:val="2"/>
        </w:rPr>
        <w:t>T</w:t>
      </w:r>
      <w:r w:rsidRPr="009C155D">
        <w:rPr>
          <w:rFonts w:ascii="Arial" w:eastAsia="Arial" w:hAnsi="Arial" w:cs="Arial"/>
        </w:rPr>
        <w:t>h</w:t>
      </w:r>
      <w:r w:rsidRPr="009C155D">
        <w:rPr>
          <w:rFonts w:ascii="Arial" w:eastAsia="Arial" w:hAnsi="Arial" w:cs="Arial"/>
          <w:spacing w:val="-1"/>
        </w:rPr>
        <w:t>i</w:t>
      </w:r>
      <w:r w:rsidRPr="009C155D">
        <w:rPr>
          <w:rFonts w:ascii="Arial" w:eastAsia="Arial" w:hAnsi="Arial" w:cs="Arial"/>
        </w:rPr>
        <w:t>s</w:t>
      </w:r>
      <w:r w:rsidRPr="009C155D">
        <w:rPr>
          <w:rFonts w:ascii="Arial" w:eastAsia="Arial" w:hAnsi="Arial" w:cs="Arial"/>
          <w:spacing w:val="30"/>
        </w:rPr>
        <w:t xml:space="preserve"> </w:t>
      </w:r>
      <w:r w:rsidRPr="009C155D">
        <w:rPr>
          <w:rFonts w:ascii="Arial" w:eastAsia="Arial" w:hAnsi="Arial" w:cs="Arial"/>
        </w:rPr>
        <w:t>shou</w:t>
      </w:r>
      <w:r w:rsidRPr="009C155D">
        <w:rPr>
          <w:rFonts w:ascii="Arial" w:eastAsia="Arial" w:hAnsi="Arial" w:cs="Arial"/>
          <w:spacing w:val="-1"/>
        </w:rPr>
        <w:t>l</w:t>
      </w:r>
      <w:r w:rsidRPr="009C155D">
        <w:rPr>
          <w:rFonts w:ascii="Arial" w:eastAsia="Arial" w:hAnsi="Arial" w:cs="Arial"/>
        </w:rPr>
        <w:t>d</w:t>
      </w:r>
      <w:r w:rsidRPr="009C155D">
        <w:rPr>
          <w:rFonts w:ascii="Arial" w:eastAsia="Arial" w:hAnsi="Arial" w:cs="Arial"/>
          <w:spacing w:val="30"/>
        </w:rPr>
        <w:t xml:space="preserve"> </w:t>
      </w:r>
      <w:r w:rsidRPr="009C155D">
        <w:rPr>
          <w:rFonts w:ascii="Arial" w:eastAsia="Arial" w:hAnsi="Arial" w:cs="Arial"/>
        </w:rPr>
        <w:t>be</w:t>
      </w:r>
      <w:r w:rsidRPr="009C155D">
        <w:rPr>
          <w:rFonts w:ascii="Arial" w:eastAsia="Arial" w:hAnsi="Arial" w:cs="Arial"/>
          <w:spacing w:val="27"/>
        </w:rPr>
        <w:t xml:space="preserve"> </w:t>
      </w:r>
      <w:r w:rsidRPr="009C155D">
        <w:rPr>
          <w:rFonts w:ascii="Arial" w:eastAsia="Arial" w:hAnsi="Arial" w:cs="Arial"/>
        </w:rPr>
        <w:t xml:space="preserve">a </w:t>
      </w:r>
      <w:r w:rsidRPr="009C155D">
        <w:rPr>
          <w:rFonts w:ascii="Arial" w:eastAsia="Arial" w:hAnsi="Arial" w:cs="Arial"/>
          <w:spacing w:val="1"/>
        </w:rPr>
        <w:t>m</w:t>
      </w:r>
      <w:r w:rsidRPr="009C155D">
        <w:rPr>
          <w:rFonts w:ascii="Arial" w:eastAsia="Arial" w:hAnsi="Arial" w:cs="Arial"/>
          <w:spacing w:val="-1"/>
        </w:rPr>
        <w:t>i</w:t>
      </w:r>
      <w:r w:rsidRPr="009C155D">
        <w:rPr>
          <w:rFonts w:ascii="Arial" w:eastAsia="Arial" w:hAnsi="Arial" w:cs="Arial"/>
        </w:rPr>
        <w:t>n</w:t>
      </w:r>
      <w:r w:rsidRPr="009C155D">
        <w:rPr>
          <w:rFonts w:ascii="Arial" w:eastAsia="Arial" w:hAnsi="Arial" w:cs="Arial"/>
          <w:spacing w:val="-1"/>
        </w:rPr>
        <w:t>i</w:t>
      </w:r>
      <w:r w:rsidRPr="009C155D">
        <w:rPr>
          <w:rFonts w:ascii="Arial" w:eastAsia="Arial" w:hAnsi="Arial" w:cs="Arial"/>
          <w:spacing w:val="1"/>
        </w:rPr>
        <w:t>m</w:t>
      </w:r>
      <w:r w:rsidRPr="009C155D">
        <w:rPr>
          <w:rFonts w:ascii="Arial" w:eastAsia="Arial" w:hAnsi="Arial" w:cs="Arial"/>
        </w:rPr>
        <w:t>um</w:t>
      </w:r>
      <w:r w:rsidRPr="009C155D">
        <w:rPr>
          <w:rFonts w:ascii="Arial" w:eastAsia="Arial" w:hAnsi="Arial" w:cs="Arial"/>
          <w:spacing w:val="1"/>
        </w:rPr>
        <w:t xml:space="preserve"> </w:t>
      </w:r>
      <w:r w:rsidRPr="009C155D">
        <w:rPr>
          <w:rFonts w:ascii="Arial" w:eastAsia="Arial" w:hAnsi="Arial" w:cs="Arial"/>
          <w:spacing w:val="-3"/>
        </w:rPr>
        <w:t>o</w:t>
      </w:r>
      <w:r w:rsidRPr="009C155D">
        <w:rPr>
          <w:rFonts w:ascii="Arial" w:eastAsia="Arial" w:hAnsi="Arial" w:cs="Arial"/>
        </w:rPr>
        <w:t>f</w:t>
      </w:r>
      <w:r w:rsidRPr="009C155D">
        <w:rPr>
          <w:rFonts w:ascii="Arial" w:eastAsia="Arial" w:hAnsi="Arial" w:cs="Arial"/>
          <w:spacing w:val="4"/>
        </w:rPr>
        <w:t xml:space="preserve"> </w:t>
      </w:r>
      <w:r w:rsidRPr="009C155D">
        <w:rPr>
          <w:rFonts w:ascii="Arial" w:eastAsia="Arial" w:hAnsi="Arial" w:cs="Arial"/>
        </w:rPr>
        <w:t>2</w:t>
      </w:r>
      <w:r w:rsidRPr="009C155D">
        <w:rPr>
          <w:rFonts w:ascii="Arial" w:eastAsia="Arial" w:hAnsi="Arial" w:cs="Arial"/>
          <w:spacing w:val="3"/>
        </w:rPr>
        <w:t xml:space="preserve"> </w:t>
      </w:r>
      <w:r w:rsidRPr="009C155D">
        <w:rPr>
          <w:rFonts w:ascii="Arial" w:eastAsia="Arial" w:hAnsi="Arial" w:cs="Arial"/>
        </w:rPr>
        <w:t>ho</w:t>
      </w:r>
      <w:r w:rsidRPr="009C155D">
        <w:rPr>
          <w:rFonts w:ascii="Arial" w:eastAsia="Arial" w:hAnsi="Arial" w:cs="Arial"/>
          <w:spacing w:val="-3"/>
        </w:rPr>
        <w:t>u</w:t>
      </w:r>
      <w:r w:rsidRPr="009C155D">
        <w:rPr>
          <w:rFonts w:ascii="Arial" w:eastAsia="Arial" w:hAnsi="Arial" w:cs="Arial"/>
          <w:spacing w:val="1"/>
        </w:rPr>
        <w:t>r</w:t>
      </w:r>
      <w:r w:rsidRPr="009C155D">
        <w:rPr>
          <w:rFonts w:ascii="Arial" w:eastAsia="Arial" w:hAnsi="Arial" w:cs="Arial"/>
        </w:rPr>
        <w:t>s</w:t>
      </w:r>
      <w:r w:rsidRPr="009C155D">
        <w:rPr>
          <w:rFonts w:ascii="Arial" w:eastAsia="Arial" w:hAnsi="Arial" w:cs="Arial"/>
          <w:spacing w:val="3"/>
        </w:rPr>
        <w:t xml:space="preserve"> </w:t>
      </w:r>
      <w:r w:rsidRPr="009C155D">
        <w:rPr>
          <w:rFonts w:ascii="Arial" w:eastAsia="Arial" w:hAnsi="Arial" w:cs="Arial"/>
          <w:spacing w:val="-3"/>
        </w:rPr>
        <w:t>e</w:t>
      </w:r>
      <w:r w:rsidRPr="009C155D">
        <w:rPr>
          <w:rFonts w:ascii="Arial" w:eastAsia="Arial" w:hAnsi="Arial" w:cs="Arial"/>
          <w:spacing w:val="1"/>
        </w:rPr>
        <w:t>ff</w:t>
      </w:r>
      <w:r w:rsidRPr="009C155D">
        <w:rPr>
          <w:rFonts w:ascii="Arial" w:eastAsia="Arial" w:hAnsi="Arial" w:cs="Arial"/>
          <w:spacing w:val="-3"/>
        </w:rPr>
        <w:t>e</w:t>
      </w:r>
      <w:r w:rsidRPr="009C155D">
        <w:rPr>
          <w:rFonts w:ascii="Arial" w:eastAsia="Arial" w:hAnsi="Arial" w:cs="Arial"/>
        </w:rPr>
        <w:t>c</w:t>
      </w:r>
      <w:r w:rsidRPr="009C155D">
        <w:rPr>
          <w:rFonts w:ascii="Arial" w:eastAsia="Arial" w:hAnsi="Arial" w:cs="Arial"/>
          <w:spacing w:val="1"/>
        </w:rPr>
        <w:t>t</w:t>
      </w:r>
      <w:r w:rsidRPr="009C155D">
        <w:rPr>
          <w:rFonts w:ascii="Arial" w:eastAsia="Arial" w:hAnsi="Arial" w:cs="Arial"/>
          <w:spacing w:val="-1"/>
        </w:rPr>
        <w:t>i</w:t>
      </w:r>
      <w:r w:rsidRPr="009C155D">
        <w:rPr>
          <w:rFonts w:ascii="Arial" w:eastAsia="Arial" w:hAnsi="Arial" w:cs="Arial"/>
          <w:spacing w:val="-2"/>
        </w:rPr>
        <w:t>v</w:t>
      </w:r>
      <w:r w:rsidRPr="009C155D">
        <w:rPr>
          <w:rFonts w:ascii="Arial" w:eastAsia="Arial" w:hAnsi="Arial" w:cs="Arial"/>
        </w:rPr>
        <w:t>e</w:t>
      </w:r>
      <w:r w:rsidRPr="009C155D">
        <w:rPr>
          <w:rFonts w:ascii="Arial" w:eastAsia="Arial" w:hAnsi="Arial" w:cs="Arial"/>
          <w:spacing w:val="3"/>
        </w:rPr>
        <w:t xml:space="preserve"> </w:t>
      </w:r>
      <w:r w:rsidRPr="009C155D">
        <w:rPr>
          <w:rFonts w:ascii="Arial" w:eastAsia="Arial" w:hAnsi="Arial" w:cs="Arial"/>
          <w:spacing w:val="1"/>
        </w:rPr>
        <w:t>tr</w:t>
      </w:r>
      <w:r w:rsidRPr="009C155D">
        <w:rPr>
          <w:rFonts w:ascii="Arial" w:eastAsia="Arial" w:hAnsi="Arial" w:cs="Arial"/>
        </w:rPr>
        <w:t>a</w:t>
      </w:r>
      <w:r w:rsidRPr="009C155D">
        <w:rPr>
          <w:rFonts w:ascii="Arial" w:eastAsia="Arial" w:hAnsi="Arial" w:cs="Arial"/>
          <w:spacing w:val="-1"/>
        </w:rPr>
        <w:t>i</w:t>
      </w:r>
      <w:r w:rsidRPr="009C155D">
        <w:rPr>
          <w:rFonts w:ascii="Arial" w:eastAsia="Arial" w:hAnsi="Arial" w:cs="Arial"/>
        </w:rPr>
        <w:t>n</w:t>
      </w:r>
      <w:r w:rsidRPr="009C155D">
        <w:rPr>
          <w:rFonts w:ascii="Arial" w:eastAsia="Arial" w:hAnsi="Arial" w:cs="Arial"/>
          <w:spacing w:val="-1"/>
        </w:rPr>
        <w:t>i</w:t>
      </w:r>
      <w:r w:rsidRPr="009C155D">
        <w:rPr>
          <w:rFonts w:ascii="Arial" w:eastAsia="Arial" w:hAnsi="Arial" w:cs="Arial"/>
        </w:rPr>
        <w:t>ng</w:t>
      </w:r>
      <w:r w:rsidRPr="009C155D">
        <w:rPr>
          <w:rFonts w:ascii="Arial" w:eastAsia="Arial" w:hAnsi="Arial" w:cs="Arial"/>
          <w:spacing w:val="3"/>
        </w:rPr>
        <w:t xml:space="preserve"> </w:t>
      </w:r>
      <w:r w:rsidRPr="009C155D">
        <w:rPr>
          <w:rFonts w:ascii="Arial" w:eastAsia="Arial" w:hAnsi="Arial" w:cs="Arial"/>
          <w:spacing w:val="1"/>
        </w:rPr>
        <w:t>t</w:t>
      </w:r>
      <w:r w:rsidRPr="009C155D">
        <w:rPr>
          <w:rFonts w:ascii="Arial" w:eastAsia="Arial" w:hAnsi="Arial" w:cs="Arial"/>
          <w:spacing w:val="-4"/>
        </w:rPr>
        <w:t>i</w:t>
      </w:r>
      <w:r w:rsidRPr="009C155D">
        <w:rPr>
          <w:rFonts w:ascii="Arial" w:eastAsia="Arial" w:hAnsi="Arial" w:cs="Arial"/>
          <w:spacing w:val="1"/>
        </w:rPr>
        <w:t>m</w:t>
      </w:r>
      <w:r w:rsidRPr="009C155D">
        <w:rPr>
          <w:rFonts w:ascii="Arial" w:eastAsia="Arial" w:hAnsi="Arial" w:cs="Arial"/>
        </w:rPr>
        <w:t>e,</w:t>
      </w:r>
      <w:r w:rsidRPr="009C155D">
        <w:rPr>
          <w:rFonts w:ascii="Arial" w:eastAsia="Arial" w:hAnsi="Arial" w:cs="Arial"/>
          <w:spacing w:val="2"/>
        </w:rPr>
        <w:t xml:space="preserve"> </w:t>
      </w:r>
      <w:r w:rsidRPr="009C155D">
        <w:rPr>
          <w:rFonts w:ascii="Arial" w:eastAsia="Arial" w:hAnsi="Arial" w:cs="Arial"/>
          <w:spacing w:val="-1"/>
        </w:rPr>
        <w:t>i</w:t>
      </w:r>
      <w:r w:rsidRPr="009C155D">
        <w:rPr>
          <w:rFonts w:ascii="Arial" w:eastAsia="Arial" w:hAnsi="Arial" w:cs="Arial"/>
        </w:rPr>
        <w:t>nc</w:t>
      </w:r>
      <w:r w:rsidRPr="009C155D">
        <w:rPr>
          <w:rFonts w:ascii="Arial" w:eastAsia="Arial" w:hAnsi="Arial" w:cs="Arial"/>
          <w:spacing w:val="-1"/>
        </w:rPr>
        <w:t>l</w:t>
      </w:r>
      <w:r w:rsidRPr="009C155D">
        <w:rPr>
          <w:rFonts w:ascii="Arial" w:eastAsia="Arial" w:hAnsi="Arial" w:cs="Arial"/>
        </w:rPr>
        <w:t>ud</w:t>
      </w:r>
      <w:r w:rsidRPr="009C155D">
        <w:rPr>
          <w:rFonts w:ascii="Arial" w:eastAsia="Arial" w:hAnsi="Arial" w:cs="Arial"/>
          <w:spacing w:val="-1"/>
        </w:rPr>
        <w:t>i</w:t>
      </w:r>
      <w:r w:rsidRPr="009C155D">
        <w:rPr>
          <w:rFonts w:ascii="Arial" w:eastAsia="Arial" w:hAnsi="Arial" w:cs="Arial"/>
        </w:rPr>
        <w:t>ng</w:t>
      </w:r>
      <w:r w:rsidRPr="009C155D">
        <w:rPr>
          <w:rFonts w:ascii="Arial" w:eastAsia="Arial" w:hAnsi="Arial" w:cs="Arial"/>
          <w:spacing w:val="5"/>
        </w:rPr>
        <w:t xml:space="preserve"> </w:t>
      </w:r>
      <w:r w:rsidRPr="009C155D">
        <w:rPr>
          <w:rFonts w:ascii="Arial" w:eastAsia="Arial" w:hAnsi="Arial" w:cs="Arial"/>
          <w:spacing w:val="-3"/>
        </w:rPr>
        <w:t>b</w:t>
      </w:r>
      <w:r w:rsidRPr="009C155D">
        <w:rPr>
          <w:rFonts w:ascii="Arial" w:eastAsia="Arial" w:hAnsi="Arial" w:cs="Arial"/>
          <w:spacing w:val="1"/>
        </w:rPr>
        <w:t>r</w:t>
      </w:r>
      <w:r w:rsidRPr="009C155D">
        <w:rPr>
          <w:rFonts w:ascii="Arial" w:eastAsia="Arial" w:hAnsi="Arial" w:cs="Arial"/>
          <w:spacing w:val="-1"/>
        </w:rPr>
        <w:t>i</w:t>
      </w:r>
      <w:r w:rsidRPr="009C155D">
        <w:rPr>
          <w:rFonts w:ascii="Arial" w:eastAsia="Arial" w:hAnsi="Arial" w:cs="Arial"/>
          <w:spacing w:val="-3"/>
        </w:rPr>
        <w:t>e</w:t>
      </w:r>
      <w:r w:rsidRPr="009C155D">
        <w:rPr>
          <w:rFonts w:ascii="Arial" w:eastAsia="Arial" w:hAnsi="Arial" w:cs="Arial"/>
          <w:spacing w:val="3"/>
        </w:rPr>
        <w:t>f</w:t>
      </w:r>
      <w:r w:rsidRPr="009C155D">
        <w:rPr>
          <w:rFonts w:ascii="Arial" w:eastAsia="Arial" w:hAnsi="Arial" w:cs="Arial"/>
          <w:spacing w:val="-1"/>
        </w:rPr>
        <w:t>i</w:t>
      </w:r>
      <w:r w:rsidRPr="009C155D">
        <w:rPr>
          <w:rFonts w:ascii="Arial" w:eastAsia="Arial" w:hAnsi="Arial" w:cs="Arial"/>
        </w:rPr>
        <w:t>ng</w:t>
      </w:r>
      <w:r w:rsidRPr="009C155D">
        <w:rPr>
          <w:rFonts w:ascii="Arial" w:eastAsia="Arial" w:hAnsi="Arial" w:cs="Arial"/>
          <w:spacing w:val="3"/>
        </w:rPr>
        <w:t xml:space="preserve"> </w:t>
      </w:r>
      <w:r w:rsidRPr="009C155D">
        <w:rPr>
          <w:rFonts w:ascii="Arial" w:eastAsia="Arial" w:hAnsi="Arial" w:cs="Arial"/>
        </w:rPr>
        <w:t>and</w:t>
      </w:r>
      <w:r w:rsidRPr="009C155D">
        <w:rPr>
          <w:rFonts w:ascii="Arial" w:eastAsia="Arial" w:hAnsi="Arial" w:cs="Arial"/>
          <w:spacing w:val="3"/>
        </w:rPr>
        <w:t xml:space="preserve"> </w:t>
      </w:r>
      <w:r w:rsidRPr="009C155D">
        <w:rPr>
          <w:rFonts w:ascii="Arial" w:eastAsia="Arial" w:hAnsi="Arial" w:cs="Arial"/>
        </w:rPr>
        <w:t>de</w:t>
      </w:r>
      <w:r w:rsidRPr="009C155D">
        <w:rPr>
          <w:rFonts w:ascii="Arial" w:eastAsia="Arial" w:hAnsi="Arial" w:cs="Arial"/>
          <w:spacing w:val="-3"/>
        </w:rPr>
        <w:t>b</w:t>
      </w:r>
      <w:r w:rsidRPr="009C155D">
        <w:rPr>
          <w:rFonts w:ascii="Arial" w:eastAsia="Arial" w:hAnsi="Arial" w:cs="Arial"/>
          <w:spacing w:val="1"/>
        </w:rPr>
        <w:t>r</w:t>
      </w:r>
      <w:r w:rsidRPr="009C155D">
        <w:rPr>
          <w:rFonts w:ascii="Arial" w:eastAsia="Arial" w:hAnsi="Arial" w:cs="Arial"/>
          <w:spacing w:val="-1"/>
        </w:rPr>
        <w:t>i</w:t>
      </w:r>
      <w:r w:rsidRPr="009C155D">
        <w:rPr>
          <w:rFonts w:ascii="Arial" w:eastAsia="Arial" w:hAnsi="Arial" w:cs="Arial"/>
          <w:spacing w:val="-3"/>
        </w:rPr>
        <w:t>e</w:t>
      </w:r>
      <w:r w:rsidRPr="009C155D">
        <w:rPr>
          <w:rFonts w:ascii="Arial" w:eastAsia="Arial" w:hAnsi="Arial" w:cs="Arial"/>
          <w:spacing w:val="3"/>
        </w:rPr>
        <w:t>f</w:t>
      </w:r>
      <w:r w:rsidRPr="009C155D">
        <w:rPr>
          <w:rFonts w:ascii="Arial" w:eastAsia="Arial" w:hAnsi="Arial" w:cs="Arial"/>
          <w:spacing w:val="-1"/>
        </w:rPr>
        <w:t>i</w:t>
      </w:r>
      <w:r w:rsidRPr="009C155D">
        <w:rPr>
          <w:rFonts w:ascii="Arial" w:eastAsia="Arial" w:hAnsi="Arial" w:cs="Arial"/>
          <w:spacing w:val="-3"/>
        </w:rPr>
        <w:t>n</w:t>
      </w:r>
      <w:r w:rsidRPr="009C155D">
        <w:rPr>
          <w:rFonts w:ascii="Arial" w:eastAsia="Arial" w:hAnsi="Arial" w:cs="Arial"/>
        </w:rPr>
        <w:t>g.</w:t>
      </w:r>
      <w:r w:rsidRPr="009C155D">
        <w:rPr>
          <w:rFonts w:ascii="Arial" w:eastAsia="Arial" w:hAnsi="Arial" w:cs="Arial"/>
          <w:spacing w:val="1"/>
        </w:rPr>
        <w:t xml:space="preserve"> </w:t>
      </w:r>
      <w:r w:rsidRPr="009C155D">
        <w:rPr>
          <w:rFonts w:ascii="Arial" w:eastAsia="Arial" w:hAnsi="Arial" w:cs="Arial"/>
          <w:spacing w:val="2"/>
        </w:rPr>
        <w:t>T</w:t>
      </w:r>
      <w:r w:rsidRPr="009C155D">
        <w:rPr>
          <w:rFonts w:ascii="Arial" w:eastAsia="Arial" w:hAnsi="Arial" w:cs="Arial"/>
        </w:rPr>
        <w:t xml:space="preserve">he </w:t>
      </w:r>
      <w:r w:rsidRPr="009C155D">
        <w:rPr>
          <w:rFonts w:ascii="Arial" w:eastAsia="Arial" w:hAnsi="Arial" w:cs="Arial"/>
          <w:spacing w:val="-1"/>
        </w:rPr>
        <w:t>V</w:t>
      </w:r>
      <w:r w:rsidRPr="009C155D">
        <w:rPr>
          <w:rFonts w:ascii="Arial" w:eastAsia="Arial" w:hAnsi="Arial" w:cs="Arial"/>
          <w:spacing w:val="2"/>
        </w:rPr>
        <w:t>T</w:t>
      </w:r>
      <w:r w:rsidRPr="009C155D">
        <w:rPr>
          <w:rFonts w:ascii="Arial" w:eastAsia="Arial" w:hAnsi="Arial" w:cs="Arial"/>
          <w:spacing w:val="1"/>
        </w:rPr>
        <w:t>S-</w:t>
      </w:r>
      <w:r w:rsidRPr="009C155D">
        <w:rPr>
          <w:rFonts w:ascii="Arial" w:eastAsia="Arial" w:hAnsi="Arial" w:cs="Arial"/>
        </w:rPr>
        <w:t>au</w:t>
      </w:r>
      <w:r w:rsidRPr="009C155D">
        <w:rPr>
          <w:rFonts w:ascii="Arial" w:eastAsia="Arial" w:hAnsi="Arial" w:cs="Arial"/>
          <w:spacing w:val="1"/>
        </w:rPr>
        <w:t>t</w:t>
      </w:r>
      <w:r w:rsidRPr="009C155D">
        <w:rPr>
          <w:rFonts w:ascii="Arial" w:eastAsia="Arial" w:hAnsi="Arial" w:cs="Arial"/>
        </w:rPr>
        <w:t>h</w:t>
      </w:r>
      <w:r w:rsidRPr="009C155D">
        <w:rPr>
          <w:rFonts w:ascii="Arial" w:eastAsia="Arial" w:hAnsi="Arial" w:cs="Arial"/>
          <w:spacing w:val="-3"/>
        </w:rPr>
        <w:t>o</w:t>
      </w:r>
      <w:r w:rsidRPr="009C155D">
        <w:rPr>
          <w:rFonts w:ascii="Arial" w:eastAsia="Arial" w:hAnsi="Arial" w:cs="Arial"/>
          <w:spacing w:val="1"/>
        </w:rPr>
        <w:t>r</w:t>
      </w:r>
      <w:r w:rsidRPr="009C155D">
        <w:rPr>
          <w:rFonts w:ascii="Arial" w:eastAsia="Arial" w:hAnsi="Arial" w:cs="Arial"/>
          <w:spacing w:val="-1"/>
        </w:rPr>
        <w:t>i</w:t>
      </w:r>
      <w:r w:rsidRPr="009C155D">
        <w:rPr>
          <w:rFonts w:ascii="Arial" w:eastAsia="Arial" w:hAnsi="Arial" w:cs="Arial"/>
          <w:spacing w:val="1"/>
        </w:rPr>
        <w:t>t</w:t>
      </w:r>
      <w:r w:rsidRPr="009C155D">
        <w:rPr>
          <w:rFonts w:ascii="Arial" w:eastAsia="Arial" w:hAnsi="Arial" w:cs="Arial"/>
        </w:rPr>
        <w:t>y</w:t>
      </w:r>
      <w:r w:rsidRPr="009C155D">
        <w:rPr>
          <w:rFonts w:ascii="Arial" w:eastAsia="Arial" w:hAnsi="Arial" w:cs="Arial"/>
          <w:spacing w:val="1"/>
        </w:rPr>
        <w:t xml:space="preserve"> </w:t>
      </w:r>
      <w:r w:rsidRPr="009C155D">
        <w:rPr>
          <w:rFonts w:ascii="Arial" w:eastAsia="Arial" w:hAnsi="Arial" w:cs="Arial"/>
          <w:spacing w:val="-4"/>
        </w:rPr>
        <w:t>w</w:t>
      </w:r>
      <w:r w:rsidRPr="009C155D">
        <w:rPr>
          <w:rFonts w:ascii="Arial" w:eastAsia="Arial" w:hAnsi="Arial" w:cs="Arial"/>
          <w:spacing w:val="-1"/>
        </w:rPr>
        <w:t>i</w:t>
      </w:r>
      <w:r w:rsidRPr="009C155D">
        <w:rPr>
          <w:rFonts w:ascii="Arial" w:eastAsia="Arial" w:hAnsi="Arial" w:cs="Arial"/>
          <w:spacing w:val="1"/>
        </w:rPr>
        <w:t>l</w:t>
      </w:r>
      <w:r w:rsidRPr="009C155D">
        <w:rPr>
          <w:rFonts w:ascii="Arial" w:eastAsia="Arial" w:hAnsi="Arial" w:cs="Arial"/>
        </w:rPr>
        <w:t>l ha</w:t>
      </w:r>
      <w:r w:rsidRPr="009C155D">
        <w:rPr>
          <w:rFonts w:ascii="Arial" w:eastAsia="Arial" w:hAnsi="Arial" w:cs="Arial"/>
          <w:spacing w:val="-2"/>
        </w:rPr>
        <w:t>v</w:t>
      </w:r>
      <w:r w:rsidRPr="009C155D">
        <w:rPr>
          <w:rFonts w:ascii="Arial" w:eastAsia="Arial" w:hAnsi="Arial" w:cs="Arial"/>
        </w:rPr>
        <w:t>e</w:t>
      </w:r>
      <w:r w:rsidRPr="009C155D">
        <w:rPr>
          <w:rFonts w:ascii="Arial" w:eastAsia="Arial" w:hAnsi="Arial" w:cs="Arial"/>
          <w:spacing w:val="32"/>
        </w:rPr>
        <w:t xml:space="preserve"> </w:t>
      </w:r>
      <w:r w:rsidRPr="009C155D">
        <w:rPr>
          <w:rFonts w:ascii="Arial" w:eastAsia="Arial" w:hAnsi="Arial" w:cs="Arial"/>
        </w:rPr>
        <w:t>a</w:t>
      </w:r>
      <w:r w:rsidRPr="009C155D">
        <w:rPr>
          <w:rFonts w:ascii="Arial" w:eastAsia="Arial" w:hAnsi="Arial" w:cs="Arial"/>
          <w:spacing w:val="32"/>
        </w:rPr>
        <w:t xml:space="preserve"> </w:t>
      </w:r>
      <w:proofErr w:type="spellStart"/>
      <w:r w:rsidRPr="009C155D">
        <w:rPr>
          <w:rFonts w:ascii="Arial" w:eastAsia="Arial" w:hAnsi="Arial" w:cs="Arial"/>
        </w:rPr>
        <w:t>s</w:t>
      </w:r>
      <w:r w:rsidRPr="009C155D">
        <w:rPr>
          <w:rFonts w:ascii="Arial" w:eastAsia="Arial" w:hAnsi="Arial" w:cs="Arial"/>
          <w:spacing w:val="1"/>
        </w:rPr>
        <w:t>t</w:t>
      </w:r>
      <w:r w:rsidRPr="009C155D">
        <w:rPr>
          <w:rFonts w:ascii="Arial" w:eastAsia="Arial" w:hAnsi="Arial" w:cs="Arial"/>
        </w:rPr>
        <w:t>anda</w:t>
      </w:r>
      <w:r w:rsidRPr="009C155D">
        <w:rPr>
          <w:rFonts w:ascii="Arial" w:eastAsia="Arial" w:hAnsi="Arial" w:cs="Arial"/>
          <w:spacing w:val="1"/>
        </w:rPr>
        <w:t>r</w:t>
      </w:r>
      <w:r w:rsidRPr="009C155D">
        <w:rPr>
          <w:rFonts w:ascii="Arial" w:eastAsia="Arial" w:hAnsi="Arial" w:cs="Arial"/>
        </w:rPr>
        <w:t>d</w:t>
      </w:r>
      <w:r w:rsidRPr="009C155D">
        <w:rPr>
          <w:rFonts w:ascii="Arial" w:eastAsia="Arial" w:hAnsi="Arial" w:cs="Arial"/>
          <w:spacing w:val="-1"/>
        </w:rPr>
        <w:t>i</w:t>
      </w:r>
      <w:r w:rsidRPr="009C155D">
        <w:rPr>
          <w:rFonts w:ascii="Arial" w:eastAsia="Arial" w:hAnsi="Arial" w:cs="Arial"/>
        </w:rPr>
        <w:t>sed</w:t>
      </w:r>
      <w:proofErr w:type="spellEnd"/>
      <w:r w:rsidRPr="009C155D">
        <w:rPr>
          <w:rFonts w:ascii="Arial" w:eastAsia="Arial" w:hAnsi="Arial" w:cs="Arial"/>
          <w:spacing w:val="32"/>
        </w:rPr>
        <w:t xml:space="preserve"> </w:t>
      </w:r>
      <w:r w:rsidRPr="009C155D">
        <w:rPr>
          <w:rFonts w:ascii="Arial" w:eastAsia="Arial" w:hAnsi="Arial" w:cs="Arial"/>
        </w:rPr>
        <w:t>p</w:t>
      </w:r>
      <w:r w:rsidRPr="009C155D">
        <w:rPr>
          <w:rFonts w:ascii="Arial" w:eastAsia="Arial" w:hAnsi="Arial" w:cs="Arial"/>
          <w:spacing w:val="-2"/>
        </w:rPr>
        <w:t>r</w:t>
      </w:r>
      <w:r w:rsidRPr="009C155D">
        <w:rPr>
          <w:rFonts w:ascii="Arial" w:eastAsia="Arial" w:hAnsi="Arial" w:cs="Arial"/>
        </w:rPr>
        <w:t>og</w:t>
      </w:r>
      <w:r w:rsidRPr="009C155D">
        <w:rPr>
          <w:rFonts w:ascii="Arial" w:eastAsia="Arial" w:hAnsi="Arial" w:cs="Arial"/>
          <w:spacing w:val="1"/>
        </w:rPr>
        <w:t>r</w:t>
      </w:r>
      <w:r w:rsidRPr="009C155D">
        <w:rPr>
          <w:rFonts w:ascii="Arial" w:eastAsia="Arial" w:hAnsi="Arial" w:cs="Arial"/>
        </w:rPr>
        <w:t>a</w:t>
      </w:r>
      <w:r w:rsidRPr="009C155D">
        <w:rPr>
          <w:rFonts w:ascii="Arial" w:eastAsia="Arial" w:hAnsi="Arial" w:cs="Arial"/>
          <w:spacing w:val="-2"/>
        </w:rPr>
        <w:t>m</w:t>
      </w:r>
      <w:r w:rsidRPr="009C155D">
        <w:rPr>
          <w:rFonts w:ascii="Arial" w:eastAsia="Arial" w:hAnsi="Arial" w:cs="Arial"/>
          <w:spacing w:val="1"/>
        </w:rPr>
        <w:t>m</w:t>
      </w:r>
      <w:r w:rsidRPr="009C155D">
        <w:rPr>
          <w:rFonts w:ascii="Arial" w:eastAsia="Arial" w:hAnsi="Arial" w:cs="Arial"/>
        </w:rPr>
        <w:t>e</w:t>
      </w:r>
      <w:r w:rsidRPr="009C155D">
        <w:rPr>
          <w:rFonts w:ascii="Arial" w:eastAsia="Arial" w:hAnsi="Arial" w:cs="Arial"/>
          <w:spacing w:val="32"/>
        </w:rPr>
        <w:t xml:space="preserve"> </w:t>
      </w:r>
      <w:r w:rsidRPr="009C155D">
        <w:rPr>
          <w:rFonts w:ascii="Arial" w:eastAsia="Arial" w:hAnsi="Arial" w:cs="Arial"/>
        </w:rPr>
        <w:t>de</w:t>
      </w:r>
      <w:r w:rsidRPr="009C155D">
        <w:rPr>
          <w:rFonts w:ascii="Arial" w:eastAsia="Arial" w:hAnsi="Arial" w:cs="Arial"/>
          <w:spacing w:val="-2"/>
        </w:rPr>
        <w:t>v</w:t>
      </w:r>
      <w:r w:rsidRPr="009C155D">
        <w:rPr>
          <w:rFonts w:ascii="Arial" w:eastAsia="Arial" w:hAnsi="Arial" w:cs="Arial"/>
        </w:rPr>
        <w:t>e</w:t>
      </w:r>
      <w:r w:rsidRPr="009C155D">
        <w:rPr>
          <w:rFonts w:ascii="Arial" w:eastAsia="Arial" w:hAnsi="Arial" w:cs="Arial"/>
          <w:spacing w:val="-1"/>
        </w:rPr>
        <w:t>l</w:t>
      </w:r>
      <w:r w:rsidRPr="009C155D">
        <w:rPr>
          <w:rFonts w:ascii="Arial" w:eastAsia="Arial" w:hAnsi="Arial" w:cs="Arial"/>
        </w:rPr>
        <w:t>oped</w:t>
      </w:r>
      <w:r w:rsidRPr="009C155D">
        <w:rPr>
          <w:rFonts w:ascii="Arial" w:eastAsia="Arial" w:hAnsi="Arial" w:cs="Arial"/>
          <w:spacing w:val="32"/>
        </w:rPr>
        <w:t xml:space="preserve"> </w:t>
      </w:r>
      <w:r w:rsidRPr="009C155D">
        <w:rPr>
          <w:rFonts w:ascii="Arial" w:eastAsia="Arial" w:hAnsi="Arial" w:cs="Arial"/>
          <w:spacing w:val="3"/>
        </w:rPr>
        <w:t>f</w:t>
      </w:r>
      <w:r w:rsidRPr="009C155D">
        <w:rPr>
          <w:rFonts w:ascii="Arial" w:eastAsia="Arial" w:hAnsi="Arial" w:cs="Arial"/>
          <w:spacing w:val="-3"/>
        </w:rPr>
        <w:t>o</w:t>
      </w:r>
      <w:r w:rsidRPr="009C155D">
        <w:rPr>
          <w:rFonts w:ascii="Arial" w:eastAsia="Arial" w:hAnsi="Arial" w:cs="Arial"/>
        </w:rPr>
        <w:t>r</w:t>
      </w:r>
      <w:r w:rsidRPr="009C155D">
        <w:rPr>
          <w:rFonts w:ascii="Arial" w:eastAsia="Arial" w:hAnsi="Arial" w:cs="Arial"/>
          <w:spacing w:val="31"/>
        </w:rPr>
        <w:t xml:space="preserve"> </w:t>
      </w:r>
      <w:r w:rsidRPr="009C155D">
        <w:rPr>
          <w:rFonts w:ascii="Arial" w:eastAsia="Arial" w:hAnsi="Arial" w:cs="Arial"/>
        </w:rPr>
        <w:t>e</w:t>
      </w:r>
      <w:r w:rsidRPr="009C155D">
        <w:rPr>
          <w:rFonts w:ascii="Arial" w:eastAsia="Arial" w:hAnsi="Arial" w:cs="Arial"/>
          <w:spacing w:val="-2"/>
        </w:rPr>
        <w:t>v</w:t>
      </w:r>
      <w:r w:rsidRPr="009C155D">
        <w:rPr>
          <w:rFonts w:ascii="Arial" w:eastAsia="Arial" w:hAnsi="Arial" w:cs="Arial"/>
        </w:rPr>
        <w:t>e</w:t>
      </w:r>
      <w:r w:rsidRPr="009C155D">
        <w:rPr>
          <w:rFonts w:ascii="Arial" w:eastAsia="Arial" w:hAnsi="Arial" w:cs="Arial"/>
          <w:spacing w:val="1"/>
        </w:rPr>
        <w:t>r</w:t>
      </w:r>
      <w:r w:rsidRPr="009C155D">
        <w:rPr>
          <w:rFonts w:ascii="Arial" w:eastAsia="Arial" w:hAnsi="Arial" w:cs="Arial"/>
        </w:rPr>
        <w:t>y</w:t>
      </w:r>
      <w:r w:rsidRPr="009C155D">
        <w:rPr>
          <w:rFonts w:ascii="Arial" w:eastAsia="Arial" w:hAnsi="Arial" w:cs="Arial"/>
          <w:spacing w:val="30"/>
        </w:rPr>
        <w:t xml:space="preserve"> </w:t>
      </w:r>
      <w:r w:rsidRPr="009C155D">
        <w:rPr>
          <w:rFonts w:ascii="Arial" w:eastAsia="Arial" w:hAnsi="Arial" w:cs="Arial"/>
          <w:spacing w:val="-1"/>
        </w:rPr>
        <w:t>V</w:t>
      </w:r>
      <w:r w:rsidRPr="009C155D">
        <w:rPr>
          <w:rFonts w:ascii="Arial" w:eastAsia="Arial" w:hAnsi="Arial" w:cs="Arial"/>
          <w:spacing w:val="2"/>
        </w:rPr>
        <w:t>T</w:t>
      </w:r>
      <w:r w:rsidRPr="009C155D">
        <w:rPr>
          <w:rFonts w:ascii="Arial" w:eastAsia="Arial" w:hAnsi="Arial" w:cs="Arial"/>
          <w:spacing w:val="-1"/>
        </w:rPr>
        <w:t>S</w:t>
      </w:r>
      <w:r w:rsidRPr="009C155D">
        <w:rPr>
          <w:rFonts w:ascii="Arial" w:eastAsia="Arial" w:hAnsi="Arial" w:cs="Arial"/>
        </w:rPr>
        <w:t>O</w:t>
      </w:r>
      <w:r w:rsidRPr="009C155D">
        <w:rPr>
          <w:rFonts w:ascii="Arial" w:eastAsia="Arial" w:hAnsi="Arial" w:cs="Arial"/>
          <w:spacing w:val="33"/>
        </w:rPr>
        <w:t xml:space="preserve"> </w:t>
      </w:r>
      <w:r w:rsidRPr="009C155D">
        <w:rPr>
          <w:rFonts w:ascii="Arial" w:eastAsia="Arial" w:hAnsi="Arial" w:cs="Arial"/>
          <w:spacing w:val="1"/>
        </w:rPr>
        <w:t>t</w:t>
      </w:r>
      <w:r w:rsidRPr="009C155D">
        <w:rPr>
          <w:rFonts w:ascii="Arial" w:eastAsia="Arial" w:hAnsi="Arial" w:cs="Arial"/>
        </w:rPr>
        <w:t>h</w:t>
      </w:r>
      <w:r w:rsidRPr="009C155D">
        <w:rPr>
          <w:rFonts w:ascii="Arial" w:eastAsia="Arial" w:hAnsi="Arial" w:cs="Arial"/>
          <w:spacing w:val="-3"/>
        </w:rPr>
        <w:t>a</w:t>
      </w:r>
      <w:r w:rsidRPr="009C155D">
        <w:rPr>
          <w:rFonts w:ascii="Arial" w:eastAsia="Arial" w:hAnsi="Arial" w:cs="Arial"/>
        </w:rPr>
        <w:t>t</w:t>
      </w:r>
      <w:r w:rsidRPr="009C155D">
        <w:rPr>
          <w:rFonts w:ascii="Arial" w:eastAsia="Arial" w:hAnsi="Arial" w:cs="Arial"/>
          <w:spacing w:val="33"/>
        </w:rPr>
        <w:t xml:space="preserve"> </w:t>
      </w:r>
      <w:r w:rsidRPr="009C155D">
        <w:rPr>
          <w:rFonts w:ascii="Arial" w:eastAsia="Arial" w:hAnsi="Arial" w:cs="Arial"/>
          <w:spacing w:val="-2"/>
        </w:rPr>
        <w:t>y</w:t>
      </w:r>
      <w:r w:rsidRPr="009C155D">
        <w:rPr>
          <w:rFonts w:ascii="Arial" w:eastAsia="Arial" w:hAnsi="Arial" w:cs="Arial"/>
        </w:rPr>
        <w:t>ea</w:t>
      </w:r>
      <w:r w:rsidRPr="009C155D">
        <w:rPr>
          <w:rFonts w:ascii="Arial" w:eastAsia="Arial" w:hAnsi="Arial" w:cs="Arial"/>
          <w:spacing w:val="1"/>
        </w:rPr>
        <w:t>r</w:t>
      </w:r>
      <w:r w:rsidRPr="009C155D">
        <w:rPr>
          <w:rFonts w:ascii="Arial" w:eastAsia="Arial" w:hAnsi="Arial" w:cs="Arial"/>
        </w:rPr>
        <w:t>.</w:t>
      </w:r>
      <w:r w:rsidRPr="009C155D">
        <w:rPr>
          <w:rFonts w:ascii="Arial" w:eastAsia="Arial" w:hAnsi="Arial" w:cs="Arial"/>
          <w:spacing w:val="31"/>
        </w:rPr>
        <w:t xml:space="preserve"> </w:t>
      </w:r>
      <w:r w:rsidRPr="009C155D">
        <w:rPr>
          <w:rFonts w:ascii="Arial" w:eastAsia="Arial" w:hAnsi="Arial" w:cs="Arial"/>
          <w:spacing w:val="2"/>
        </w:rPr>
        <w:t>T</w:t>
      </w:r>
      <w:r w:rsidRPr="009C155D">
        <w:rPr>
          <w:rFonts w:ascii="Arial" w:eastAsia="Arial" w:hAnsi="Arial" w:cs="Arial"/>
        </w:rPr>
        <w:t>he</w:t>
      </w:r>
      <w:r w:rsidRPr="009C155D">
        <w:rPr>
          <w:rFonts w:ascii="Arial" w:eastAsia="Arial" w:hAnsi="Arial" w:cs="Arial"/>
          <w:spacing w:val="32"/>
        </w:rPr>
        <w:t xml:space="preserve"> </w:t>
      </w:r>
      <w:r w:rsidRPr="009C155D">
        <w:rPr>
          <w:rFonts w:ascii="Arial" w:eastAsia="Arial" w:hAnsi="Arial" w:cs="Arial"/>
        </w:rPr>
        <w:t>s</w:t>
      </w:r>
      <w:r w:rsidRPr="009C155D">
        <w:rPr>
          <w:rFonts w:ascii="Arial" w:eastAsia="Arial" w:hAnsi="Arial" w:cs="Arial"/>
          <w:spacing w:val="-4"/>
        </w:rPr>
        <w:t>i</w:t>
      </w:r>
      <w:r w:rsidRPr="009C155D">
        <w:rPr>
          <w:rFonts w:ascii="Arial" w:eastAsia="Arial" w:hAnsi="Arial" w:cs="Arial"/>
          <w:spacing w:val="1"/>
        </w:rPr>
        <w:t>m</w:t>
      </w:r>
      <w:r w:rsidRPr="009C155D">
        <w:rPr>
          <w:rFonts w:ascii="Arial" w:eastAsia="Arial" w:hAnsi="Arial" w:cs="Arial"/>
        </w:rPr>
        <w:t>u</w:t>
      </w:r>
      <w:r w:rsidRPr="009C155D">
        <w:rPr>
          <w:rFonts w:ascii="Arial" w:eastAsia="Arial" w:hAnsi="Arial" w:cs="Arial"/>
          <w:spacing w:val="-1"/>
        </w:rPr>
        <w:t>l</w:t>
      </w:r>
      <w:r w:rsidRPr="009C155D">
        <w:rPr>
          <w:rFonts w:ascii="Arial" w:eastAsia="Arial" w:hAnsi="Arial" w:cs="Arial"/>
        </w:rPr>
        <w:t>a</w:t>
      </w:r>
      <w:r w:rsidRPr="009C155D">
        <w:rPr>
          <w:rFonts w:ascii="Arial" w:eastAsia="Arial" w:hAnsi="Arial" w:cs="Arial"/>
          <w:spacing w:val="1"/>
        </w:rPr>
        <w:t>t</w:t>
      </w:r>
      <w:r w:rsidRPr="009C155D">
        <w:rPr>
          <w:rFonts w:ascii="Arial" w:eastAsia="Arial" w:hAnsi="Arial" w:cs="Arial"/>
        </w:rPr>
        <w:t>or</w:t>
      </w:r>
      <w:r w:rsidRPr="009C155D">
        <w:rPr>
          <w:rFonts w:ascii="Arial" w:eastAsia="Arial" w:hAnsi="Arial" w:cs="Arial"/>
          <w:spacing w:val="31"/>
        </w:rPr>
        <w:t xml:space="preserve"> </w:t>
      </w:r>
      <w:r w:rsidRPr="009C155D">
        <w:rPr>
          <w:rFonts w:ascii="Arial" w:eastAsia="Arial" w:hAnsi="Arial" w:cs="Arial"/>
        </w:rPr>
        <w:t>sess</w:t>
      </w:r>
      <w:r w:rsidRPr="009C155D">
        <w:rPr>
          <w:rFonts w:ascii="Arial" w:eastAsia="Arial" w:hAnsi="Arial" w:cs="Arial"/>
          <w:spacing w:val="-1"/>
        </w:rPr>
        <w:t>i</w:t>
      </w:r>
      <w:r w:rsidRPr="009C155D">
        <w:rPr>
          <w:rFonts w:ascii="Arial" w:eastAsia="Arial" w:hAnsi="Arial" w:cs="Arial"/>
        </w:rPr>
        <w:t>on</w:t>
      </w:r>
      <w:r w:rsidRPr="009C155D">
        <w:rPr>
          <w:rFonts w:ascii="Arial" w:eastAsia="Arial" w:hAnsi="Arial" w:cs="Arial"/>
          <w:spacing w:val="32"/>
        </w:rPr>
        <w:t xml:space="preserve"> </w:t>
      </w:r>
      <w:r w:rsidRPr="009C155D">
        <w:rPr>
          <w:rFonts w:ascii="Arial" w:eastAsia="Arial" w:hAnsi="Arial" w:cs="Arial"/>
          <w:spacing w:val="-1"/>
        </w:rPr>
        <w:t>i</w:t>
      </w:r>
      <w:r w:rsidRPr="009C155D">
        <w:rPr>
          <w:rFonts w:ascii="Arial" w:eastAsia="Arial" w:hAnsi="Arial" w:cs="Arial"/>
        </w:rPr>
        <w:t>s des</w:t>
      </w:r>
      <w:r w:rsidRPr="009C155D">
        <w:rPr>
          <w:rFonts w:ascii="Arial" w:eastAsia="Arial" w:hAnsi="Arial" w:cs="Arial"/>
          <w:spacing w:val="-1"/>
        </w:rPr>
        <w:t>i</w:t>
      </w:r>
      <w:r w:rsidRPr="009C155D">
        <w:rPr>
          <w:rFonts w:ascii="Arial" w:eastAsia="Arial" w:hAnsi="Arial" w:cs="Arial"/>
          <w:spacing w:val="2"/>
        </w:rPr>
        <w:t>g</w:t>
      </w:r>
      <w:r w:rsidRPr="009C155D">
        <w:rPr>
          <w:rFonts w:ascii="Arial" w:eastAsia="Arial" w:hAnsi="Arial" w:cs="Arial"/>
        </w:rPr>
        <w:t>ned</w:t>
      </w:r>
      <w:r w:rsidRPr="009C155D">
        <w:rPr>
          <w:rFonts w:ascii="Arial" w:eastAsia="Arial" w:hAnsi="Arial" w:cs="Arial"/>
          <w:spacing w:val="-2"/>
        </w:rPr>
        <w:t xml:space="preserve"> </w:t>
      </w:r>
      <w:r w:rsidRPr="009C155D">
        <w:rPr>
          <w:rFonts w:ascii="Arial" w:eastAsia="Arial" w:hAnsi="Arial" w:cs="Arial"/>
          <w:spacing w:val="1"/>
        </w:rPr>
        <w:t>t</w:t>
      </w:r>
      <w:r w:rsidRPr="009C155D">
        <w:rPr>
          <w:rFonts w:ascii="Arial" w:eastAsia="Arial" w:hAnsi="Arial" w:cs="Arial"/>
        </w:rPr>
        <w:t>o</w:t>
      </w:r>
      <w:r w:rsidRPr="009C155D">
        <w:rPr>
          <w:rFonts w:ascii="Arial" w:eastAsia="Arial" w:hAnsi="Arial" w:cs="Arial"/>
          <w:spacing w:val="-2"/>
        </w:rPr>
        <w:t xml:space="preserve"> </w:t>
      </w:r>
      <w:r w:rsidRPr="009C155D">
        <w:rPr>
          <w:rFonts w:ascii="Arial" w:eastAsia="Arial" w:hAnsi="Arial" w:cs="Arial"/>
        </w:rPr>
        <w:t>coach</w:t>
      </w:r>
      <w:r w:rsidRPr="009C155D">
        <w:rPr>
          <w:rFonts w:ascii="Arial" w:eastAsia="Arial" w:hAnsi="Arial" w:cs="Arial"/>
          <w:spacing w:val="-2"/>
        </w:rPr>
        <w:t xml:space="preserve"> </w:t>
      </w:r>
      <w:r w:rsidRPr="009C155D">
        <w:rPr>
          <w:rFonts w:ascii="Arial" w:eastAsia="Arial" w:hAnsi="Arial" w:cs="Arial"/>
          <w:spacing w:val="1"/>
        </w:rPr>
        <w:t>t</w:t>
      </w:r>
      <w:r w:rsidRPr="009C155D">
        <w:rPr>
          <w:rFonts w:ascii="Arial" w:eastAsia="Arial" w:hAnsi="Arial" w:cs="Arial"/>
        </w:rPr>
        <w:t>he</w:t>
      </w:r>
      <w:r w:rsidRPr="009C155D">
        <w:rPr>
          <w:rFonts w:ascii="Arial" w:eastAsia="Arial" w:hAnsi="Arial" w:cs="Arial"/>
          <w:spacing w:val="1"/>
        </w:rPr>
        <w:t xml:space="preserve"> </w:t>
      </w:r>
      <w:r w:rsidRPr="009C155D">
        <w:rPr>
          <w:rFonts w:ascii="Arial" w:eastAsia="Arial" w:hAnsi="Arial" w:cs="Arial"/>
          <w:spacing w:val="-3"/>
        </w:rPr>
        <w:t>V</w:t>
      </w:r>
      <w:r w:rsidRPr="009C155D">
        <w:rPr>
          <w:rFonts w:ascii="Arial" w:eastAsia="Arial" w:hAnsi="Arial" w:cs="Arial"/>
          <w:spacing w:val="2"/>
        </w:rPr>
        <w:t>T</w:t>
      </w:r>
      <w:r w:rsidRPr="009C155D">
        <w:rPr>
          <w:rFonts w:ascii="Arial" w:eastAsia="Arial" w:hAnsi="Arial" w:cs="Arial"/>
          <w:spacing w:val="-3"/>
        </w:rPr>
        <w:t>S</w:t>
      </w:r>
      <w:r w:rsidRPr="009C155D">
        <w:rPr>
          <w:rFonts w:ascii="Arial" w:eastAsia="Arial" w:hAnsi="Arial" w:cs="Arial"/>
          <w:spacing w:val="1"/>
        </w:rPr>
        <w:t>O</w:t>
      </w:r>
      <w:r w:rsidRPr="009C155D">
        <w:rPr>
          <w:rFonts w:ascii="Arial" w:eastAsia="Arial" w:hAnsi="Arial" w:cs="Arial"/>
        </w:rPr>
        <w:t>.</w:t>
      </w:r>
      <w:r w:rsidRPr="009C155D">
        <w:rPr>
          <w:rFonts w:ascii="Arial" w:eastAsia="Arial" w:hAnsi="Arial" w:cs="Arial"/>
          <w:spacing w:val="-2"/>
        </w:rPr>
        <w:t xml:space="preserve"> </w:t>
      </w:r>
      <w:r w:rsidRPr="009C155D">
        <w:rPr>
          <w:rFonts w:ascii="Arial" w:eastAsia="Arial" w:hAnsi="Arial" w:cs="Arial"/>
          <w:spacing w:val="2"/>
        </w:rPr>
        <w:t>T</w:t>
      </w:r>
      <w:r w:rsidRPr="009C155D">
        <w:rPr>
          <w:rFonts w:ascii="Arial" w:eastAsia="Arial" w:hAnsi="Arial" w:cs="Arial"/>
        </w:rPr>
        <w:t>he</w:t>
      </w:r>
      <w:r w:rsidRPr="009C155D">
        <w:rPr>
          <w:rFonts w:ascii="Arial" w:eastAsia="Arial" w:hAnsi="Arial" w:cs="Arial"/>
          <w:spacing w:val="1"/>
        </w:rPr>
        <w:t>r</w:t>
      </w:r>
      <w:r w:rsidRPr="009C155D">
        <w:rPr>
          <w:rFonts w:ascii="Arial" w:eastAsia="Arial" w:hAnsi="Arial" w:cs="Arial"/>
        </w:rPr>
        <w:t>e</w:t>
      </w:r>
      <w:r w:rsidRPr="009C155D">
        <w:rPr>
          <w:rFonts w:ascii="Arial" w:eastAsia="Arial" w:hAnsi="Arial" w:cs="Arial"/>
          <w:spacing w:val="-2"/>
        </w:rPr>
        <w:t xml:space="preserve"> </w:t>
      </w:r>
      <w:r w:rsidRPr="009C155D">
        <w:rPr>
          <w:rFonts w:ascii="Arial" w:eastAsia="Arial" w:hAnsi="Arial" w:cs="Arial"/>
          <w:spacing w:val="-1"/>
        </w:rPr>
        <w:t>i</w:t>
      </w:r>
      <w:r w:rsidRPr="009C155D">
        <w:rPr>
          <w:rFonts w:ascii="Arial" w:eastAsia="Arial" w:hAnsi="Arial" w:cs="Arial"/>
        </w:rPr>
        <w:t>s</w:t>
      </w:r>
      <w:r w:rsidRPr="009C155D">
        <w:rPr>
          <w:rFonts w:ascii="Arial" w:eastAsia="Arial" w:hAnsi="Arial" w:cs="Arial"/>
          <w:spacing w:val="1"/>
        </w:rPr>
        <w:t xml:space="preserve"> </w:t>
      </w:r>
      <w:r w:rsidRPr="009C155D">
        <w:rPr>
          <w:rFonts w:ascii="Arial" w:eastAsia="Arial" w:hAnsi="Arial" w:cs="Arial"/>
        </w:rPr>
        <w:t>no</w:t>
      </w:r>
      <w:r w:rsidRPr="009C155D">
        <w:rPr>
          <w:rFonts w:ascii="Arial" w:eastAsia="Arial" w:hAnsi="Arial" w:cs="Arial"/>
          <w:spacing w:val="-2"/>
        </w:rPr>
        <w:t xml:space="preserve"> </w:t>
      </w:r>
      <w:r w:rsidRPr="009C155D">
        <w:rPr>
          <w:rFonts w:ascii="Arial" w:eastAsia="Arial" w:hAnsi="Arial" w:cs="Arial"/>
        </w:rPr>
        <w:t>e</w:t>
      </w:r>
      <w:r w:rsidRPr="009C155D">
        <w:rPr>
          <w:rFonts w:ascii="Arial" w:eastAsia="Arial" w:hAnsi="Arial" w:cs="Arial"/>
          <w:spacing w:val="-2"/>
        </w:rPr>
        <w:t>x</w:t>
      </w:r>
      <w:r w:rsidRPr="009C155D">
        <w:rPr>
          <w:rFonts w:ascii="Arial" w:eastAsia="Arial" w:hAnsi="Arial" w:cs="Arial"/>
        </w:rPr>
        <w:t xml:space="preserve">am at </w:t>
      </w:r>
      <w:r w:rsidRPr="009C155D">
        <w:rPr>
          <w:rFonts w:ascii="Arial" w:eastAsia="Arial" w:hAnsi="Arial" w:cs="Arial"/>
          <w:spacing w:val="1"/>
        </w:rPr>
        <w:t>t</w:t>
      </w:r>
      <w:r w:rsidRPr="009C155D">
        <w:rPr>
          <w:rFonts w:ascii="Arial" w:eastAsia="Arial" w:hAnsi="Arial" w:cs="Arial"/>
        </w:rPr>
        <w:t>he</w:t>
      </w:r>
      <w:r w:rsidRPr="009C155D">
        <w:rPr>
          <w:rFonts w:ascii="Arial" w:eastAsia="Arial" w:hAnsi="Arial" w:cs="Arial"/>
          <w:spacing w:val="1"/>
        </w:rPr>
        <w:t xml:space="preserve"> </w:t>
      </w:r>
      <w:r w:rsidRPr="009C155D">
        <w:rPr>
          <w:rFonts w:ascii="Arial" w:eastAsia="Arial" w:hAnsi="Arial" w:cs="Arial"/>
        </w:rPr>
        <w:t>end</w:t>
      </w:r>
      <w:r w:rsidRPr="009C155D">
        <w:rPr>
          <w:rFonts w:ascii="Arial" w:eastAsia="Arial" w:hAnsi="Arial" w:cs="Arial"/>
          <w:spacing w:val="-2"/>
        </w:rPr>
        <w:t xml:space="preserve"> </w:t>
      </w:r>
      <w:r w:rsidRPr="009C155D">
        <w:rPr>
          <w:rFonts w:ascii="Arial" w:eastAsia="Arial" w:hAnsi="Arial" w:cs="Arial"/>
          <w:spacing w:val="-3"/>
        </w:rPr>
        <w:t>o</w:t>
      </w:r>
      <w:r w:rsidRPr="009C155D">
        <w:rPr>
          <w:rFonts w:ascii="Arial" w:eastAsia="Arial" w:hAnsi="Arial" w:cs="Arial"/>
        </w:rPr>
        <w:t>f</w:t>
      </w:r>
      <w:r w:rsidRPr="009C155D">
        <w:rPr>
          <w:rFonts w:ascii="Arial" w:eastAsia="Arial" w:hAnsi="Arial" w:cs="Arial"/>
          <w:spacing w:val="2"/>
        </w:rPr>
        <w:t xml:space="preserve"> </w:t>
      </w:r>
      <w:r w:rsidRPr="009C155D">
        <w:rPr>
          <w:rFonts w:ascii="Arial" w:eastAsia="Arial" w:hAnsi="Arial" w:cs="Arial"/>
          <w:spacing w:val="1"/>
        </w:rPr>
        <w:t>t</w:t>
      </w:r>
      <w:r w:rsidRPr="009C155D">
        <w:rPr>
          <w:rFonts w:ascii="Arial" w:eastAsia="Arial" w:hAnsi="Arial" w:cs="Arial"/>
        </w:rPr>
        <w:t>he</w:t>
      </w:r>
      <w:r w:rsidRPr="009C155D">
        <w:rPr>
          <w:rFonts w:ascii="Arial" w:eastAsia="Arial" w:hAnsi="Arial" w:cs="Arial"/>
          <w:spacing w:val="-2"/>
        </w:rPr>
        <w:t xml:space="preserve"> </w:t>
      </w:r>
      <w:proofErr w:type="gramStart"/>
      <w:r w:rsidRPr="009C155D">
        <w:rPr>
          <w:rFonts w:ascii="Arial" w:eastAsia="Arial" w:hAnsi="Arial" w:cs="Arial"/>
        </w:rPr>
        <w:t>sess</w:t>
      </w:r>
      <w:r w:rsidRPr="009C155D">
        <w:rPr>
          <w:rFonts w:ascii="Arial" w:eastAsia="Arial" w:hAnsi="Arial" w:cs="Arial"/>
          <w:spacing w:val="-1"/>
        </w:rPr>
        <w:t>i</w:t>
      </w:r>
      <w:r w:rsidRPr="009C155D">
        <w:rPr>
          <w:rFonts w:ascii="Arial" w:eastAsia="Arial" w:hAnsi="Arial" w:cs="Arial"/>
        </w:rPr>
        <w:t>o</w:t>
      </w:r>
      <w:r w:rsidRPr="009C155D">
        <w:rPr>
          <w:rFonts w:ascii="Arial" w:eastAsia="Arial" w:hAnsi="Arial" w:cs="Arial"/>
          <w:spacing w:val="-2"/>
        </w:rPr>
        <w:t>n</w:t>
      </w:r>
      <w:r w:rsidRPr="009C155D">
        <w:rPr>
          <w:rFonts w:ascii="Arial" w:eastAsia="Arial" w:hAnsi="Arial" w:cs="Arial"/>
          <w:spacing w:val="1"/>
          <w:sz w:val="16"/>
          <w:szCs w:val="16"/>
        </w:rPr>
        <w:t>[</w:t>
      </w:r>
      <w:commentRangeStart w:id="333"/>
      <w:proofErr w:type="gramEnd"/>
      <w:r w:rsidRPr="009C155D">
        <w:rPr>
          <w:rFonts w:ascii="Arial" w:eastAsia="Arial" w:hAnsi="Arial" w:cs="Arial"/>
          <w:spacing w:val="1"/>
          <w:sz w:val="16"/>
          <w:szCs w:val="16"/>
        </w:rPr>
        <w:t>PS</w:t>
      </w:r>
      <w:r w:rsidRPr="009C155D">
        <w:rPr>
          <w:rFonts w:ascii="Arial" w:eastAsia="Arial" w:hAnsi="Arial" w:cs="Arial"/>
          <w:spacing w:val="-1"/>
          <w:sz w:val="16"/>
          <w:szCs w:val="16"/>
        </w:rPr>
        <w:t>11</w:t>
      </w:r>
      <w:commentRangeEnd w:id="333"/>
      <w:r w:rsidR="009C155D">
        <w:rPr>
          <w:rStyle w:val="CommentReference"/>
        </w:rPr>
        <w:commentReference w:id="333"/>
      </w:r>
      <w:r w:rsidRPr="009C155D">
        <w:rPr>
          <w:rFonts w:ascii="Arial" w:eastAsia="Arial" w:hAnsi="Arial" w:cs="Arial"/>
          <w:spacing w:val="1"/>
          <w:sz w:val="16"/>
          <w:szCs w:val="16"/>
        </w:rPr>
        <w:t>]</w:t>
      </w:r>
      <w:r w:rsidRPr="009C155D">
        <w:rPr>
          <w:rFonts w:ascii="Arial" w:eastAsia="Arial" w:hAnsi="Arial" w:cs="Arial"/>
        </w:rPr>
        <w:t>.</w:t>
      </w:r>
    </w:p>
    <w:p w:rsidR="00514D7B" w:rsidRDefault="00514D7B" w:rsidP="008C65AB">
      <w:pPr>
        <w:spacing w:after="0" w:line="220" w:lineRule="exact"/>
      </w:pPr>
    </w:p>
    <w:p w:rsidR="00514D7B" w:rsidRPr="008C65AB" w:rsidRDefault="007B3FBD" w:rsidP="008C65AB">
      <w:pPr>
        <w:pStyle w:val="ListParagraph"/>
        <w:numPr>
          <w:ilvl w:val="0"/>
          <w:numId w:val="3"/>
        </w:numPr>
        <w:spacing w:before="37" w:after="0" w:line="252" w:lineRule="exact"/>
        <w:ind w:left="873" w:right="78"/>
        <w:jc w:val="both"/>
        <w:rPr>
          <w:rFonts w:ascii="Arial" w:eastAsia="Arial" w:hAnsi="Arial" w:cs="Arial"/>
        </w:rPr>
      </w:pPr>
      <w:r w:rsidRPr="008C65AB">
        <w:rPr>
          <w:rFonts w:ascii="Arial" w:eastAsia="Arial" w:hAnsi="Arial" w:cs="Arial"/>
          <w:spacing w:val="2"/>
        </w:rPr>
        <w:t>T</w:t>
      </w:r>
      <w:r w:rsidRPr="008C65AB">
        <w:rPr>
          <w:rFonts w:ascii="Arial" w:eastAsia="Arial" w:hAnsi="Arial" w:cs="Arial"/>
        </w:rPr>
        <w:t>he</w:t>
      </w:r>
      <w:r w:rsidRPr="008C65AB">
        <w:rPr>
          <w:rFonts w:ascii="Arial" w:eastAsia="Arial" w:hAnsi="Arial" w:cs="Arial"/>
          <w:spacing w:val="1"/>
        </w:rPr>
        <w:t xml:space="preserve"> </w:t>
      </w:r>
      <w:r w:rsidRPr="008C65AB">
        <w:rPr>
          <w:rFonts w:ascii="Arial" w:eastAsia="Arial" w:hAnsi="Arial" w:cs="Arial"/>
        </w:rPr>
        <w:t>second</w:t>
      </w:r>
      <w:r w:rsidRPr="008C65AB">
        <w:rPr>
          <w:rFonts w:ascii="Arial" w:eastAsia="Arial" w:hAnsi="Arial" w:cs="Arial"/>
          <w:spacing w:val="3"/>
        </w:rPr>
        <w:t xml:space="preserve"> </w:t>
      </w:r>
      <w:r w:rsidRPr="008C65AB">
        <w:rPr>
          <w:rFonts w:ascii="Arial" w:eastAsia="Arial" w:hAnsi="Arial" w:cs="Arial"/>
        </w:rPr>
        <w:t>p</w:t>
      </w:r>
      <w:r w:rsidRPr="008C65AB">
        <w:rPr>
          <w:rFonts w:ascii="Arial" w:eastAsia="Arial" w:hAnsi="Arial" w:cs="Arial"/>
          <w:spacing w:val="-3"/>
        </w:rPr>
        <w:t>a</w:t>
      </w:r>
      <w:r w:rsidRPr="008C65AB">
        <w:rPr>
          <w:rFonts w:ascii="Arial" w:eastAsia="Arial" w:hAnsi="Arial" w:cs="Arial"/>
          <w:spacing w:val="1"/>
        </w:rPr>
        <w:t>r</w:t>
      </w:r>
      <w:r w:rsidRPr="008C65AB">
        <w:rPr>
          <w:rFonts w:ascii="Arial" w:eastAsia="Arial" w:hAnsi="Arial" w:cs="Arial"/>
        </w:rPr>
        <w:t>t</w:t>
      </w:r>
      <w:r w:rsidRPr="008C65AB">
        <w:rPr>
          <w:rFonts w:ascii="Arial" w:eastAsia="Arial" w:hAnsi="Arial" w:cs="Arial"/>
          <w:spacing w:val="2"/>
        </w:rPr>
        <w:t xml:space="preserve"> 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</w:rPr>
        <w:t>s</w:t>
      </w:r>
      <w:r w:rsidRPr="008C65AB">
        <w:rPr>
          <w:rFonts w:ascii="Arial" w:eastAsia="Arial" w:hAnsi="Arial" w:cs="Arial"/>
          <w:spacing w:val="4"/>
        </w:rPr>
        <w:t xml:space="preserve"> </w:t>
      </w:r>
      <w:r w:rsidRPr="008C65AB">
        <w:rPr>
          <w:rFonts w:ascii="Arial" w:eastAsia="Arial" w:hAnsi="Arial" w:cs="Arial"/>
        </w:rPr>
        <w:t>an</w:t>
      </w:r>
      <w:r w:rsidRPr="008C65AB">
        <w:rPr>
          <w:rFonts w:ascii="Arial" w:eastAsia="Arial" w:hAnsi="Arial" w:cs="Arial"/>
          <w:spacing w:val="1"/>
        </w:rPr>
        <w:t xml:space="preserve"> </w:t>
      </w:r>
      <w:r w:rsidRPr="008C65AB">
        <w:rPr>
          <w:rFonts w:ascii="Arial" w:eastAsia="Arial" w:hAnsi="Arial" w:cs="Arial"/>
          <w:spacing w:val="-3"/>
        </w:rPr>
        <w:t>u</w:t>
      </w:r>
      <w:r w:rsidRPr="008C65AB">
        <w:rPr>
          <w:rFonts w:ascii="Arial" w:eastAsia="Arial" w:hAnsi="Arial" w:cs="Arial"/>
        </w:rPr>
        <w:t>pda</w:t>
      </w:r>
      <w:r w:rsidRPr="008C65AB">
        <w:rPr>
          <w:rFonts w:ascii="Arial" w:eastAsia="Arial" w:hAnsi="Arial" w:cs="Arial"/>
          <w:spacing w:val="1"/>
        </w:rPr>
        <w:t>t</w:t>
      </w:r>
      <w:r w:rsidRPr="008C65AB">
        <w:rPr>
          <w:rFonts w:ascii="Arial" w:eastAsia="Arial" w:hAnsi="Arial" w:cs="Arial"/>
        </w:rPr>
        <w:t>e</w:t>
      </w:r>
      <w:r w:rsidRPr="008C65AB">
        <w:rPr>
          <w:rFonts w:ascii="Arial" w:eastAsia="Arial" w:hAnsi="Arial" w:cs="Arial"/>
          <w:spacing w:val="3"/>
        </w:rPr>
        <w:t xml:space="preserve"> 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</w:rPr>
        <w:t>n</w:t>
      </w:r>
      <w:r w:rsidRPr="008C65AB">
        <w:rPr>
          <w:rFonts w:ascii="Arial" w:eastAsia="Arial" w:hAnsi="Arial" w:cs="Arial"/>
          <w:spacing w:val="1"/>
        </w:rPr>
        <w:t xml:space="preserve"> t</w:t>
      </w:r>
      <w:r w:rsidRPr="008C65AB">
        <w:rPr>
          <w:rFonts w:ascii="Arial" w:eastAsia="Arial" w:hAnsi="Arial" w:cs="Arial"/>
        </w:rPr>
        <w:t>heo</w:t>
      </w:r>
      <w:r w:rsidRPr="008C65AB">
        <w:rPr>
          <w:rFonts w:ascii="Arial" w:eastAsia="Arial" w:hAnsi="Arial" w:cs="Arial"/>
          <w:spacing w:val="1"/>
        </w:rPr>
        <w:t>r</w:t>
      </w:r>
      <w:r w:rsidRPr="008C65AB">
        <w:rPr>
          <w:rFonts w:ascii="Arial" w:eastAsia="Arial" w:hAnsi="Arial" w:cs="Arial"/>
          <w:spacing w:val="-2"/>
        </w:rPr>
        <w:t>y</w:t>
      </w:r>
      <w:r w:rsidRPr="008C65AB">
        <w:rPr>
          <w:rFonts w:ascii="Arial" w:eastAsia="Arial" w:hAnsi="Arial" w:cs="Arial"/>
        </w:rPr>
        <w:t>,</w:t>
      </w:r>
      <w:r w:rsidRPr="008C65AB">
        <w:rPr>
          <w:rFonts w:ascii="Arial" w:eastAsia="Arial" w:hAnsi="Arial" w:cs="Arial"/>
          <w:spacing w:val="5"/>
        </w:rPr>
        <w:t xml:space="preserve"> </w:t>
      </w:r>
      <w:r w:rsidRPr="008C65AB">
        <w:rPr>
          <w:rFonts w:ascii="Arial" w:eastAsia="Arial" w:hAnsi="Arial" w:cs="Arial"/>
        </w:rPr>
        <w:t>e</w:t>
      </w:r>
      <w:r w:rsidRPr="008C65AB">
        <w:rPr>
          <w:rFonts w:ascii="Arial" w:eastAsia="Arial" w:hAnsi="Arial" w:cs="Arial"/>
          <w:spacing w:val="-4"/>
        </w:rPr>
        <w:t>i</w:t>
      </w:r>
      <w:r w:rsidRPr="008C65AB">
        <w:rPr>
          <w:rFonts w:ascii="Arial" w:eastAsia="Arial" w:hAnsi="Arial" w:cs="Arial"/>
          <w:spacing w:val="1"/>
        </w:rPr>
        <w:t>t</w:t>
      </w:r>
      <w:r w:rsidRPr="008C65AB">
        <w:rPr>
          <w:rFonts w:ascii="Arial" w:eastAsia="Arial" w:hAnsi="Arial" w:cs="Arial"/>
        </w:rPr>
        <w:t>her</w:t>
      </w:r>
      <w:r w:rsidRPr="008C65AB">
        <w:rPr>
          <w:rFonts w:ascii="Arial" w:eastAsia="Arial" w:hAnsi="Arial" w:cs="Arial"/>
          <w:spacing w:val="2"/>
        </w:rPr>
        <w:t xml:space="preserve"> </w:t>
      </w:r>
      <w:r w:rsidRPr="008C65AB">
        <w:rPr>
          <w:rFonts w:ascii="Arial" w:eastAsia="Arial" w:hAnsi="Arial" w:cs="Arial"/>
          <w:spacing w:val="-3"/>
        </w:rPr>
        <w:t>o</w:t>
      </w:r>
      <w:r w:rsidRPr="008C65AB">
        <w:rPr>
          <w:rFonts w:ascii="Arial" w:eastAsia="Arial" w:hAnsi="Arial" w:cs="Arial"/>
        </w:rPr>
        <w:t>n</w:t>
      </w:r>
      <w:r w:rsidRPr="008C65AB">
        <w:rPr>
          <w:rFonts w:ascii="Arial" w:eastAsia="Arial" w:hAnsi="Arial" w:cs="Arial"/>
          <w:spacing w:val="3"/>
        </w:rPr>
        <w:t xml:space="preserve"> </w:t>
      </w:r>
      <w:r w:rsidRPr="008C65AB">
        <w:rPr>
          <w:rFonts w:ascii="Arial" w:eastAsia="Arial" w:hAnsi="Arial" w:cs="Arial"/>
        </w:rPr>
        <w:t>paper</w:t>
      </w:r>
      <w:r w:rsidRPr="008C65AB">
        <w:rPr>
          <w:rFonts w:ascii="Arial" w:eastAsia="Arial" w:hAnsi="Arial" w:cs="Arial"/>
          <w:spacing w:val="5"/>
        </w:rPr>
        <w:t xml:space="preserve"> </w:t>
      </w:r>
      <w:r w:rsidRPr="008C65AB">
        <w:rPr>
          <w:rFonts w:ascii="Arial" w:eastAsia="Arial" w:hAnsi="Arial" w:cs="Arial"/>
          <w:spacing w:val="-3"/>
        </w:rPr>
        <w:t>o</w:t>
      </w:r>
      <w:r w:rsidRPr="008C65AB">
        <w:rPr>
          <w:rFonts w:ascii="Arial" w:eastAsia="Arial" w:hAnsi="Arial" w:cs="Arial"/>
        </w:rPr>
        <w:t>r</w:t>
      </w:r>
      <w:r w:rsidRPr="008C65AB">
        <w:rPr>
          <w:rFonts w:ascii="Arial" w:eastAsia="Arial" w:hAnsi="Arial" w:cs="Arial"/>
          <w:spacing w:val="5"/>
        </w:rPr>
        <w:t xml:space="preserve"> </w:t>
      </w:r>
      <w:r w:rsidRPr="008C65AB">
        <w:rPr>
          <w:rFonts w:ascii="Arial" w:eastAsia="Arial" w:hAnsi="Arial" w:cs="Arial"/>
        </w:rPr>
        <w:t>e</w:t>
      </w:r>
      <w:r w:rsidRPr="008C65AB">
        <w:rPr>
          <w:rFonts w:ascii="Arial" w:eastAsia="Arial" w:hAnsi="Arial" w:cs="Arial"/>
          <w:spacing w:val="1"/>
        </w:rPr>
        <w:t>-</w:t>
      </w:r>
      <w:r w:rsidRPr="008C65AB">
        <w:rPr>
          <w:rFonts w:ascii="Arial" w:eastAsia="Arial" w:hAnsi="Arial" w:cs="Arial"/>
          <w:spacing w:val="-1"/>
        </w:rPr>
        <w:t>l</w:t>
      </w:r>
      <w:r w:rsidRPr="008C65AB">
        <w:rPr>
          <w:rFonts w:ascii="Arial" w:eastAsia="Arial" w:hAnsi="Arial" w:cs="Arial"/>
        </w:rPr>
        <w:t>ea</w:t>
      </w:r>
      <w:r w:rsidRPr="008C65AB">
        <w:rPr>
          <w:rFonts w:ascii="Arial" w:eastAsia="Arial" w:hAnsi="Arial" w:cs="Arial"/>
          <w:spacing w:val="1"/>
        </w:rPr>
        <w:t>r</w:t>
      </w:r>
      <w:r w:rsidRPr="008C65AB">
        <w:rPr>
          <w:rFonts w:ascii="Arial" w:eastAsia="Arial" w:hAnsi="Arial" w:cs="Arial"/>
        </w:rPr>
        <w:t>n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  <w:spacing w:val="-3"/>
        </w:rPr>
        <w:t>n</w:t>
      </w:r>
      <w:r w:rsidRPr="008C65AB">
        <w:rPr>
          <w:rFonts w:ascii="Arial" w:eastAsia="Arial" w:hAnsi="Arial" w:cs="Arial"/>
          <w:spacing w:val="2"/>
        </w:rPr>
        <w:t>g</w:t>
      </w:r>
      <w:ins w:id="334" w:author="Kerrie Abercrombie" w:date="2016-02-24T16:11:00Z">
        <w:r w:rsidR="008C65AB" w:rsidRPr="008C65AB">
          <w:rPr>
            <w:rFonts w:ascii="Arial" w:eastAsia="Arial" w:hAnsi="Arial" w:cs="Arial"/>
            <w:spacing w:val="2"/>
          </w:rPr>
          <w:t xml:space="preserve"> or through </w:t>
        </w:r>
        <w:proofErr w:type="spellStart"/>
        <w:r w:rsidR="008C65AB" w:rsidRPr="008C65AB">
          <w:rPr>
            <w:highlight w:val="green"/>
          </w:rPr>
          <w:t>through</w:t>
        </w:r>
        <w:proofErr w:type="spellEnd"/>
        <w:r w:rsidR="008C65AB" w:rsidRPr="008C65AB">
          <w:rPr>
            <w:highlight w:val="green"/>
          </w:rPr>
          <w:t xml:space="preserve"> industry publications/newsletters</w:t>
        </w:r>
      </w:ins>
      <w:r w:rsidRPr="008C65AB">
        <w:rPr>
          <w:rFonts w:ascii="Arial" w:eastAsia="Arial" w:hAnsi="Arial" w:cs="Arial"/>
        </w:rPr>
        <w:t>. The</w:t>
      </w:r>
      <w:r w:rsidRPr="008C65AB">
        <w:rPr>
          <w:rFonts w:ascii="Arial" w:eastAsia="Arial" w:hAnsi="Arial" w:cs="Arial"/>
          <w:spacing w:val="3"/>
        </w:rPr>
        <w:t xml:space="preserve"> </w:t>
      </w:r>
      <w:r w:rsidRPr="008C65AB">
        <w:rPr>
          <w:rFonts w:ascii="Arial" w:eastAsia="Arial" w:hAnsi="Arial" w:cs="Arial"/>
          <w:spacing w:val="1"/>
        </w:rPr>
        <w:t>t</w:t>
      </w:r>
      <w:r w:rsidRPr="008C65AB">
        <w:rPr>
          <w:rFonts w:ascii="Arial" w:eastAsia="Arial" w:hAnsi="Arial" w:cs="Arial"/>
        </w:rPr>
        <w:t>op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</w:rPr>
        <w:t>c</w:t>
      </w:r>
      <w:r w:rsidRPr="008C65AB">
        <w:rPr>
          <w:rFonts w:ascii="Arial" w:eastAsia="Arial" w:hAnsi="Arial" w:cs="Arial"/>
          <w:spacing w:val="4"/>
        </w:rPr>
        <w:t xml:space="preserve"> 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</w:rPr>
        <w:t>s</w:t>
      </w:r>
      <w:r w:rsidRPr="008C65AB">
        <w:rPr>
          <w:rFonts w:ascii="Arial" w:eastAsia="Arial" w:hAnsi="Arial" w:cs="Arial"/>
          <w:spacing w:val="1"/>
        </w:rPr>
        <w:t xml:space="preserve"> t</w:t>
      </w:r>
      <w:r w:rsidRPr="008C65AB">
        <w:rPr>
          <w:rFonts w:ascii="Arial" w:eastAsia="Arial" w:hAnsi="Arial" w:cs="Arial"/>
        </w:rPr>
        <w:t>o</w:t>
      </w:r>
      <w:r w:rsidRPr="008C65AB">
        <w:rPr>
          <w:rFonts w:ascii="Arial" w:eastAsia="Arial" w:hAnsi="Arial" w:cs="Arial"/>
          <w:spacing w:val="1"/>
        </w:rPr>
        <w:t xml:space="preserve"> t</w:t>
      </w:r>
      <w:r w:rsidRPr="008C65AB">
        <w:rPr>
          <w:rFonts w:ascii="Arial" w:eastAsia="Arial" w:hAnsi="Arial" w:cs="Arial"/>
        </w:rPr>
        <w:t>he</w:t>
      </w:r>
      <w:r w:rsidRPr="008C65AB">
        <w:rPr>
          <w:rFonts w:ascii="Arial" w:eastAsia="Arial" w:hAnsi="Arial" w:cs="Arial"/>
          <w:spacing w:val="1"/>
        </w:rPr>
        <w:t xml:space="preserve"> </w:t>
      </w:r>
      <w:r w:rsidRPr="008C65AB">
        <w:rPr>
          <w:rFonts w:ascii="Arial" w:eastAsia="Arial" w:hAnsi="Arial" w:cs="Arial"/>
        </w:rPr>
        <w:t>cho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</w:rPr>
        <w:t>ce</w:t>
      </w:r>
      <w:r w:rsidRPr="008C65AB">
        <w:rPr>
          <w:rFonts w:ascii="Arial" w:eastAsia="Arial" w:hAnsi="Arial" w:cs="Arial"/>
          <w:spacing w:val="1"/>
        </w:rPr>
        <w:t xml:space="preserve"> </w:t>
      </w:r>
      <w:r w:rsidRPr="008C65AB">
        <w:rPr>
          <w:rFonts w:ascii="Arial" w:eastAsia="Arial" w:hAnsi="Arial" w:cs="Arial"/>
          <w:spacing w:val="-3"/>
        </w:rPr>
        <w:t>o</w:t>
      </w:r>
      <w:r w:rsidRPr="008C65AB">
        <w:rPr>
          <w:rFonts w:ascii="Arial" w:eastAsia="Arial" w:hAnsi="Arial" w:cs="Arial"/>
        </w:rPr>
        <w:t xml:space="preserve">f </w:t>
      </w:r>
      <w:r w:rsidRPr="008C65AB">
        <w:rPr>
          <w:rFonts w:ascii="Arial" w:eastAsia="Arial" w:hAnsi="Arial" w:cs="Arial"/>
          <w:spacing w:val="1"/>
        </w:rPr>
        <w:t>t</w:t>
      </w:r>
      <w:r w:rsidRPr="008C65AB">
        <w:rPr>
          <w:rFonts w:ascii="Arial" w:eastAsia="Arial" w:hAnsi="Arial" w:cs="Arial"/>
        </w:rPr>
        <w:t>he</w:t>
      </w:r>
      <w:r w:rsidRPr="008C65AB">
        <w:rPr>
          <w:rFonts w:ascii="Arial" w:eastAsia="Arial" w:hAnsi="Arial" w:cs="Arial"/>
          <w:spacing w:val="3"/>
        </w:rPr>
        <w:t xml:space="preserve"> </w:t>
      </w:r>
      <w:r w:rsidRPr="008C65AB">
        <w:rPr>
          <w:rFonts w:ascii="Arial" w:eastAsia="Arial" w:hAnsi="Arial" w:cs="Arial"/>
          <w:spacing w:val="-3"/>
        </w:rPr>
        <w:t>V</w:t>
      </w:r>
      <w:r w:rsidRPr="008C65AB">
        <w:rPr>
          <w:rFonts w:ascii="Arial" w:eastAsia="Arial" w:hAnsi="Arial" w:cs="Arial"/>
          <w:spacing w:val="2"/>
        </w:rPr>
        <w:t>T</w:t>
      </w:r>
      <w:r w:rsidRPr="008C65AB">
        <w:rPr>
          <w:rFonts w:ascii="Arial" w:eastAsia="Arial" w:hAnsi="Arial" w:cs="Arial"/>
          <w:spacing w:val="-1"/>
        </w:rPr>
        <w:t>S</w:t>
      </w:r>
      <w:r w:rsidRPr="008C65AB">
        <w:rPr>
          <w:rFonts w:ascii="Arial" w:eastAsia="Arial" w:hAnsi="Arial" w:cs="Arial"/>
          <w:spacing w:val="1"/>
        </w:rPr>
        <w:t>-</w:t>
      </w:r>
      <w:r w:rsidRPr="008C65AB">
        <w:rPr>
          <w:rFonts w:ascii="Arial" w:eastAsia="Arial" w:hAnsi="Arial" w:cs="Arial"/>
        </w:rPr>
        <w:t>au</w:t>
      </w:r>
      <w:r w:rsidRPr="008C65AB">
        <w:rPr>
          <w:rFonts w:ascii="Arial" w:eastAsia="Arial" w:hAnsi="Arial" w:cs="Arial"/>
          <w:spacing w:val="1"/>
        </w:rPr>
        <w:t>t</w:t>
      </w:r>
      <w:r w:rsidRPr="008C65AB">
        <w:rPr>
          <w:rFonts w:ascii="Arial" w:eastAsia="Arial" w:hAnsi="Arial" w:cs="Arial"/>
        </w:rPr>
        <w:t>h</w:t>
      </w:r>
      <w:r w:rsidRPr="008C65AB">
        <w:rPr>
          <w:rFonts w:ascii="Arial" w:eastAsia="Arial" w:hAnsi="Arial" w:cs="Arial"/>
          <w:spacing w:val="-3"/>
        </w:rPr>
        <w:t>o</w:t>
      </w:r>
      <w:r w:rsidRPr="008C65AB">
        <w:rPr>
          <w:rFonts w:ascii="Arial" w:eastAsia="Arial" w:hAnsi="Arial" w:cs="Arial"/>
          <w:spacing w:val="1"/>
        </w:rPr>
        <w:t>r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  <w:spacing w:val="1"/>
        </w:rPr>
        <w:t>t</w:t>
      </w:r>
      <w:r w:rsidRPr="008C65AB">
        <w:rPr>
          <w:rFonts w:ascii="Arial" w:eastAsia="Arial" w:hAnsi="Arial" w:cs="Arial"/>
          <w:spacing w:val="-2"/>
        </w:rPr>
        <w:t>y</w:t>
      </w:r>
      <w:r w:rsidRPr="008C65AB">
        <w:rPr>
          <w:rFonts w:ascii="Arial" w:eastAsia="Arial" w:hAnsi="Arial" w:cs="Arial"/>
        </w:rPr>
        <w:t>,</w:t>
      </w:r>
      <w:r w:rsidRPr="008C65AB">
        <w:rPr>
          <w:rFonts w:ascii="Arial" w:eastAsia="Arial" w:hAnsi="Arial" w:cs="Arial"/>
          <w:spacing w:val="5"/>
        </w:rPr>
        <w:t xml:space="preserve"> </w:t>
      </w:r>
      <w:proofErr w:type="spellStart"/>
      <w:r w:rsidRPr="008C65AB">
        <w:rPr>
          <w:rFonts w:ascii="Arial" w:eastAsia="Arial" w:hAnsi="Arial" w:cs="Arial"/>
          <w:spacing w:val="-3"/>
        </w:rPr>
        <w:t>e</w:t>
      </w:r>
      <w:r w:rsidRPr="008C65AB">
        <w:rPr>
          <w:rFonts w:ascii="Arial" w:eastAsia="Arial" w:hAnsi="Arial" w:cs="Arial"/>
          <w:spacing w:val="2"/>
        </w:rPr>
        <w:t>g</w:t>
      </w:r>
      <w:proofErr w:type="spellEnd"/>
      <w:r w:rsidRPr="008C65AB">
        <w:rPr>
          <w:rFonts w:ascii="Arial" w:eastAsia="Arial" w:hAnsi="Arial" w:cs="Arial"/>
        </w:rPr>
        <w:t xml:space="preserve">. </w:t>
      </w:r>
      <w:r w:rsidRPr="008C65AB">
        <w:rPr>
          <w:rFonts w:ascii="Arial" w:eastAsia="Arial" w:hAnsi="Arial" w:cs="Arial"/>
          <w:spacing w:val="-1"/>
        </w:rPr>
        <w:t>C</w:t>
      </w:r>
      <w:r w:rsidRPr="008C65AB">
        <w:rPr>
          <w:rFonts w:ascii="Arial" w:eastAsia="Arial" w:hAnsi="Arial" w:cs="Arial"/>
        </w:rPr>
        <w:t>han</w:t>
      </w:r>
      <w:r w:rsidRPr="008C65AB">
        <w:rPr>
          <w:rFonts w:ascii="Arial" w:eastAsia="Arial" w:hAnsi="Arial" w:cs="Arial"/>
          <w:spacing w:val="2"/>
        </w:rPr>
        <w:t>g</w:t>
      </w:r>
      <w:r w:rsidRPr="008C65AB">
        <w:rPr>
          <w:rFonts w:ascii="Arial" w:eastAsia="Arial" w:hAnsi="Arial" w:cs="Arial"/>
        </w:rPr>
        <w:t>es</w:t>
      </w:r>
      <w:r w:rsidRPr="008C65AB">
        <w:rPr>
          <w:rFonts w:ascii="Arial" w:eastAsia="Arial" w:hAnsi="Arial" w:cs="Arial"/>
          <w:spacing w:val="4"/>
        </w:rPr>
        <w:t xml:space="preserve"> 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</w:rPr>
        <w:t>n</w:t>
      </w:r>
      <w:r w:rsidRPr="008C65AB">
        <w:rPr>
          <w:rFonts w:ascii="Arial" w:eastAsia="Arial" w:hAnsi="Arial" w:cs="Arial"/>
          <w:spacing w:val="3"/>
        </w:rPr>
        <w:t xml:space="preserve"> </w:t>
      </w:r>
      <w:r w:rsidRPr="008C65AB">
        <w:rPr>
          <w:rFonts w:ascii="Arial" w:eastAsia="Arial" w:hAnsi="Arial" w:cs="Arial"/>
        </w:rPr>
        <w:t>en</w:t>
      </w:r>
      <w:r w:rsidRPr="008C65AB">
        <w:rPr>
          <w:rFonts w:ascii="Arial" w:eastAsia="Arial" w:hAnsi="Arial" w:cs="Arial"/>
          <w:spacing w:val="-2"/>
        </w:rPr>
        <w:t>v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  <w:spacing w:val="1"/>
        </w:rPr>
        <w:t>r</w:t>
      </w:r>
      <w:r w:rsidRPr="008C65AB">
        <w:rPr>
          <w:rFonts w:ascii="Arial" w:eastAsia="Arial" w:hAnsi="Arial" w:cs="Arial"/>
        </w:rPr>
        <w:t>on</w:t>
      </w:r>
      <w:r w:rsidRPr="008C65AB">
        <w:rPr>
          <w:rFonts w:ascii="Arial" w:eastAsia="Arial" w:hAnsi="Arial" w:cs="Arial"/>
          <w:spacing w:val="1"/>
        </w:rPr>
        <w:t>m</w:t>
      </w:r>
      <w:r w:rsidRPr="008C65AB">
        <w:rPr>
          <w:rFonts w:ascii="Arial" w:eastAsia="Arial" w:hAnsi="Arial" w:cs="Arial"/>
        </w:rPr>
        <w:t>e</w:t>
      </w:r>
      <w:r w:rsidRPr="008C65AB">
        <w:rPr>
          <w:rFonts w:ascii="Arial" w:eastAsia="Arial" w:hAnsi="Arial" w:cs="Arial"/>
          <w:spacing w:val="-3"/>
        </w:rPr>
        <w:t>n</w:t>
      </w:r>
      <w:r w:rsidRPr="008C65AB">
        <w:rPr>
          <w:rFonts w:ascii="Arial" w:eastAsia="Arial" w:hAnsi="Arial" w:cs="Arial"/>
          <w:spacing w:val="1"/>
        </w:rPr>
        <w:t>t</w:t>
      </w:r>
      <w:r w:rsidRPr="008C65AB">
        <w:rPr>
          <w:rFonts w:ascii="Arial" w:eastAsia="Arial" w:hAnsi="Arial" w:cs="Arial"/>
        </w:rPr>
        <w:t>,</w:t>
      </w:r>
      <w:r w:rsidRPr="008C65AB">
        <w:rPr>
          <w:rFonts w:ascii="Arial" w:eastAsia="Arial" w:hAnsi="Arial" w:cs="Arial"/>
          <w:spacing w:val="2"/>
        </w:rPr>
        <w:t xml:space="preserve"> </w:t>
      </w:r>
      <w:r w:rsidRPr="008C65AB">
        <w:rPr>
          <w:rFonts w:ascii="Arial" w:eastAsia="Arial" w:hAnsi="Arial" w:cs="Arial"/>
          <w:spacing w:val="1"/>
        </w:rPr>
        <w:t>r</w:t>
      </w:r>
      <w:r w:rsidRPr="008C65AB">
        <w:rPr>
          <w:rFonts w:ascii="Arial" w:eastAsia="Arial" w:hAnsi="Arial" w:cs="Arial"/>
        </w:rPr>
        <w:t>u</w:t>
      </w:r>
      <w:r w:rsidRPr="008C65AB">
        <w:rPr>
          <w:rFonts w:ascii="Arial" w:eastAsia="Arial" w:hAnsi="Arial" w:cs="Arial"/>
          <w:spacing w:val="-1"/>
        </w:rPr>
        <w:t>l</w:t>
      </w:r>
      <w:r w:rsidRPr="008C65AB">
        <w:rPr>
          <w:rFonts w:ascii="Arial" w:eastAsia="Arial" w:hAnsi="Arial" w:cs="Arial"/>
        </w:rPr>
        <w:t>es</w:t>
      </w:r>
      <w:r w:rsidRPr="008C65AB">
        <w:rPr>
          <w:rFonts w:ascii="Arial" w:eastAsia="Arial" w:hAnsi="Arial" w:cs="Arial"/>
          <w:spacing w:val="4"/>
        </w:rPr>
        <w:t xml:space="preserve"> </w:t>
      </w:r>
      <w:r w:rsidRPr="008C65AB">
        <w:rPr>
          <w:rFonts w:ascii="Arial" w:eastAsia="Arial" w:hAnsi="Arial" w:cs="Arial"/>
        </w:rPr>
        <w:t>and</w:t>
      </w:r>
      <w:r w:rsidRPr="008C65AB">
        <w:rPr>
          <w:rFonts w:ascii="Arial" w:eastAsia="Arial" w:hAnsi="Arial" w:cs="Arial"/>
          <w:spacing w:val="3"/>
        </w:rPr>
        <w:t xml:space="preserve"> </w:t>
      </w:r>
      <w:r w:rsidRPr="008C65AB">
        <w:rPr>
          <w:rFonts w:ascii="Arial" w:eastAsia="Arial" w:hAnsi="Arial" w:cs="Arial"/>
          <w:spacing w:val="1"/>
        </w:rPr>
        <w:t>r</w:t>
      </w:r>
      <w:r w:rsidRPr="008C65AB">
        <w:rPr>
          <w:rFonts w:ascii="Arial" w:eastAsia="Arial" w:hAnsi="Arial" w:cs="Arial"/>
          <w:spacing w:val="-3"/>
        </w:rPr>
        <w:t>e</w:t>
      </w:r>
      <w:r w:rsidRPr="008C65AB">
        <w:rPr>
          <w:rFonts w:ascii="Arial" w:eastAsia="Arial" w:hAnsi="Arial" w:cs="Arial"/>
          <w:spacing w:val="2"/>
        </w:rPr>
        <w:t>g</w:t>
      </w:r>
      <w:r w:rsidRPr="008C65AB">
        <w:rPr>
          <w:rFonts w:ascii="Arial" w:eastAsia="Arial" w:hAnsi="Arial" w:cs="Arial"/>
        </w:rPr>
        <w:t>u</w:t>
      </w:r>
      <w:r w:rsidRPr="008C65AB">
        <w:rPr>
          <w:rFonts w:ascii="Arial" w:eastAsia="Arial" w:hAnsi="Arial" w:cs="Arial"/>
          <w:spacing w:val="-1"/>
        </w:rPr>
        <w:t>l</w:t>
      </w:r>
      <w:r w:rsidRPr="008C65AB">
        <w:rPr>
          <w:rFonts w:ascii="Arial" w:eastAsia="Arial" w:hAnsi="Arial" w:cs="Arial"/>
        </w:rPr>
        <w:t>a</w:t>
      </w:r>
      <w:r w:rsidRPr="008C65AB">
        <w:rPr>
          <w:rFonts w:ascii="Arial" w:eastAsia="Arial" w:hAnsi="Arial" w:cs="Arial"/>
          <w:spacing w:val="1"/>
        </w:rPr>
        <w:t>t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</w:rPr>
        <w:t>on</w:t>
      </w:r>
      <w:r w:rsidRPr="008C65AB">
        <w:rPr>
          <w:rFonts w:ascii="Arial" w:eastAsia="Arial" w:hAnsi="Arial" w:cs="Arial"/>
          <w:spacing w:val="-2"/>
        </w:rPr>
        <w:t>s</w:t>
      </w:r>
      <w:r w:rsidRPr="008C65AB">
        <w:rPr>
          <w:rFonts w:ascii="Arial" w:eastAsia="Arial" w:hAnsi="Arial" w:cs="Arial"/>
        </w:rPr>
        <w:t>,</w:t>
      </w:r>
      <w:r w:rsidRPr="008C65AB">
        <w:rPr>
          <w:rFonts w:ascii="Arial" w:eastAsia="Arial" w:hAnsi="Arial" w:cs="Arial"/>
          <w:spacing w:val="2"/>
        </w:rPr>
        <w:t xml:space="preserve"> </w:t>
      </w:r>
      <w:r w:rsidRPr="008C65AB">
        <w:rPr>
          <w:rFonts w:ascii="Arial" w:eastAsia="Arial" w:hAnsi="Arial" w:cs="Arial"/>
        </w:rPr>
        <w:t>hu</w:t>
      </w:r>
      <w:r w:rsidRPr="008C65AB">
        <w:rPr>
          <w:rFonts w:ascii="Arial" w:eastAsia="Arial" w:hAnsi="Arial" w:cs="Arial"/>
          <w:spacing w:val="1"/>
        </w:rPr>
        <w:t>m</w:t>
      </w:r>
      <w:r w:rsidRPr="008C65AB">
        <w:rPr>
          <w:rFonts w:ascii="Arial" w:eastAsia="Arial" w:hAnsi="Arial" w:cs="Arial"/>
        </w:rPr>
        <w:t>an</w:t>
      </w:r>
      <w:r w:rsidRPr="008C65AB">
        <w:rPr>
          <w:rFonts w:ascii="Arial" w:eastAsia="Arial" w:hAnsi="Arial" w:cs="Arial"/>
          <w:spacing w:val="1"/>
        </w:rPr>
        <w:t xml:space="preserve"> </w:t>
      </w:r>
      <w:r w:rsidRPr="008C65AB">
        <w:rPr>
          <w:rFonts w:ascii="Arial" w:eastAsia="Arial" w:hAnsi="Arial" w:cs="Arial"/>
          <w:spacing w:val="3"/>
        </w:rPr>
        <w:t>f</w:t>
      </w:r>
      <w:r w:rsidRPr="008C65AB">
        <w:rPr>
          <w:rFonts w:ascii="Arial" w:eastAsia="Arial" w:hAnsi="Arial" w:cs="Arial"/>
          <w:spacing w:val="-3"/>
        </w:rPr>
        <w:t>a</w:t>
      </w:r>
      <w:r w:rsidRPr="008C65AB">
        <w:rPr>
          <w:rFonts w:ascii="Arial" w:eastAsia="Arial" w:hAnsi="Arial" w:cs="Arial"/>
        </w:rPr>
        <w:t>c</w:t>
      </w:r>
      <w:r w:rsidRPr="008C65AB">
        <w:rPr>
          <w:rFonts w:ascii="Arial" w:eastAsia="Arial" w:hAnsi="Arial" w:cs="Arial"/>
          <w:spacing w:val="1"/>
        </w:rPr>
        <w:t>t</w:t>
      </w:r>
      <w:r w:rsidRPr="008C65AB">
        <w:rPr>
          <w:rFonts w:ascii="Arial" w:eastAsia="Arial" w:hAnsi="Arial" w:cs="Arial"/>
          <w:spacing w:val="-3"/>
        </w:rPr>
        <w:t>o</w:t>
      </w:r>
      <w:r w:rsidRPr="008C65AB">
        <w:rPr>
          <w:rFonts w:ascii="Arial" w:eastAsia="Arial" w:hAnsi="Arial" w:cs="Arial"/>
          <w:spacing w:val="1"/>
        </w:rPr>
        <w:t>r</w:t>
      </w:r>
      <w:r w:rsidRPr="008C65AB">
        <w:rPr>
          <w:rFonts w:ascii="Arial" w:eastAsia="Arial" w:hAnsi="Arial" w:cs="Arial"/>
        </w:rPr>
        <w:t>s,</w:t>
      </w:r>
      <w:r w:rsidRPr="008C65AB">
        <w:rPr>
          <w:rFonts w:ascii="Arial" w:eastAsia="Arial" w:hAnsi="Arial" w:cs="Arial"/>
          <w:spacing w:val="5"/>
        </w:rPr>
        <w:t xml:space="preserve"> </w:t>
      </w:r>
      <w:r w:rsidRPr="008C65AB">
        <w:rPr>
          <w:rFonts w:ascii="Arial" w:eastAsia="Arial" w:hAnsi="Arial" w:cs="Arial"/>
          <w:spacing w:val="-3"/>
        </w:rPr>
        <w:t>S</w:t>
      </w:r>
      <w:r w:rsidRPr="008C65AB">
        <w:rPr>
          <w:rFonts w:ascii="Arial" w:eastAsia="Arial" w:hAnsi="Arial" w:cs="Arial"/>
          <w:spacing w:val="1"/>
        </w:rPr>
        <w:t>O</w:t>
      </w:r>
      <w:r w:rsidRPr="008C65AB">
        <w:rPr>
          <w:rFonts w:ascii="Arial" w:eastAsia="Arial" w:hAnsi="Arial" w:cs="Arial"/>
          <w:spacing w:val="-1"/>
        </w:rPr>
        <w:t>P’</w:t>
      </w:r>
      <w:r w:rsidRPr="008C65AB">
        <w:rPr>
          <w:rFonts w:ascii="Arial" w:eastAsia="Arial" w:hAnsi="Arial" w:cs="Arial"/>
        </w:rPr>
        <w:t xml:space="preserve">s, </w:t>
      </w:r>
      <w:r w:rsidRPr="008C65AB">
        <w:rPr>
          <w:rFonts w:ascii="Arial" w:eastAsia="Arial" w:hAnsi="Arial" w:cs="Arial"/>
          <w:spacing w:val="-1"/>
        </w:rPr>
        <w:t>l</w:t>
      </w:r>
      <w:r w:rsidRPr="008C65AB">
        <w:rPr>
          <w:rFonts w:ascii="Arial" w:eastAsia="Arial" w:hAnsi="Arial" w:cs="Arial"/>
        </w:rPr>
        <w:t>an</w:t>
      </w:r>
      <w:r w:rsidRPr="008C65AB">
        <w:rPr>
          <w:rFonts w:ascii="Arial" w:eastAsia="Arial" w:hAnsi="Arial" w:cs="Arial"/>
          <w:spacing w:val="2"/>
        </w:rPr>
        <w:t>g</w:t>
      </w:r>
      <w:r w:rsidRPr="008C65AB">
        <w:rPr>
          <w:rFonts w:ascii="Arial" w:eastAsia="Arial" w:hAnsi="Arial" w:cs="Arial"/>
        </w:rPr>
        <w:t>u</w:t>
      </w:r>
      <w:r w:rsidRPr="008C65AB">
        <w:rPr>
          <w:rFonts w:ascii="Arial" w:eastAsia="Arial" w:hAnsi="Arial" w:cs="Arial"/>
          <w:spacing w:val="-3"/>
        </w:rPr>
        <w:t>a</w:t>
      </w:r>
      <w:r w:rsidRPr="008C65AB">
        <w:rPr>
          <w:rFonts w:ascii="Arial" w:eastAsia="Arial" w:hAnsi="Arial" w:cs="Arial"/>
          <w:spacing w:val="2"/>
        </w:rPr>
        <w:t>g</w:t>
      </w:r>
      <w:r w:rsidRPr="008C65AB">
        <w:rPr>
          <w:rFonts w:ascii="Arial" w:eastAsia="Arial" w:hAnsi="Arial" w:cs="Arial"/>
        </w:rPr>
        <w:t>e</w:t>
      </w:r>
      <w:r w:rsidRPr="008C65AB">
        <w:rPr>
          <w:rFonts w:ascii="Arial" w:eastAsia="Arial" w:hAnsi="Arial" w:cs="Arial"/>
          <w:spacing w:val="1"/>
        </w:rPr>
        <w:t xml:space="preserve"> </w:t>
      </w:r>
      <w:r w:rsidRPr="008C65AB">
        <w:rPr>
          <w:rFonts w:ascii="Arial" w:eastAsia="Arial" w:hAnsi="Arial" w:cs="Arial"/>
          <w:spacing w:val="-3"/>
        </w:rPr>
        <w:t>e</w:t>
      </w:r>
      <w:r w:rsidRPr="008C65AB">
        <w:rPr>
          <w:rFonts w:ascii="Arial" w:eastAsia="Arial" w:hAnsi="Arial" w:cs="Arial"/>
          <w:spacing w:val="1"/>
        </w:rPr>
        <w:t>t</w:t>
      </w:r>
      <w:r w:rsidRPr="008C65AB">
        <w:rPr>
          <w:rFonts w:ascii="Arial" w:eastAsia="Arial" w:hAnsi="Arial" w:cs="Arial"/>
          <w:spacing w:val="-2"/>
        </w:rPr>
        <w:t>c</w:t>
      </w:r>
      <w:r w:rsidRPr="008C65AB">
        <w:rPr>
          <w:rFonts w:ascii="Arial" w:eastAsia="Arial" w:hAnsi="Arial" w:cs="Arial"/>
        </w:rPr>
        <w:t>.</w:t>
      </w:r>
    </w:p>
    <w:p w:rsidR="00514D7B" w:rsidRPr="008C65AB" w:rsidRDefault="007B3FBD" w:rsidP="008C65AB">
      <w:pPr>
        <w:pStyle w:val="ListParagraph"/>
        <w:numPr>
          <w:ilvl w:val="0"/>
          <w:numId w:val="3"/>
        </w:numPr>
        <w:spacing w:before="2" w:after="0" w:line="252" w:lineRule="exact"/>
        <w:ind w:left="873" w:right="75"/>
        <w:jc w:val="both"/>
        <w:rPr>
          <w:rFonts w:ascii="Arial" w:eastAsia="Arial" w:hAnsi="Arial" w:cs="Arial"/>
        </w:rPr>
      </w:pPr>
      <w:r w:rsidRPr="008C65AB">
        <w:rPr>
          <w:rFonts w:ascii="Arial" w:eastAsia="Arial" w:hAnsi="Arial" w:cs="Arial"/>
          <w:spacing w:val="2"/>
        </w:rPr>
        <w:t>T</w:t>
      </w:r>
      <w:r w:rsidRPr="008C65AB">
        <w:rPr>
          <w:rFonts w:ascii="Arial" w:eastAsia="Arial" w:hAnsi="Arial" w:cs="Arial"/>
        </w:rPr>
        <w:t>he</w:t>
      </w:r>
      <w:r w:rsidRPr="008C65AB">
        <w:rPr>
          <w:rFonts w:ascii="Arial" w:eastAsia="Arial" w:hAnsi="Arial" w:cs="Arial"/>
          <w:spacing w:val="2"/>
        </w:rPr>
        <w:t xml:space="preserve"> </w:t>
      </w:r>
      <w:r w:rsidRPr="008C65AB">
        <w:rPr>
          <w:rFonts w:ascii="Arial" w:eastAsia="Arial" w:hAnsi="Arial" w:cs="Arial"/>
          <w:spacing w:val="1"/>
        </w:rPr>
        <w:t>t</w:t>
      </w:r>
      <w:r w:rsidRPr="008C65AB">
        <w:rPr>
          <w:rFonts w:ascii="Arial" w:eastAsia="Arial" w:hAnsi="Arial" w:cs="Arial"/>
        </w:rPr>
        <w:t>h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  <w:spacing w:val="1"/>
        </w:rPr>
        <w:t>r</w:t>
      </w:r>
      <w:r w:rsidRPr="008C65AB">
        <w:rPr>
          <w:rFonts w:ascii="Arial" w:eastAsia="Arial" w:hAnsi="Arial" w:cs="Arial"/>
        </w:rPr>
        <w:t>d</w:t>
      </w:r>
      <w:r w:rsidRPr="008C65AB">
        <w:rPr>
          <w:rFonts w:ascii="Arial" w:eastAsia="Arial" w:hAnsi="Arial" w:cs="Arial"/>
          <w:spacing w:val="2"/>
        </w:rPr>
        <w:t xml:space="preserve"> </w:t>
      </w:r>
      <w:r w:rsidRPr="008C65AB">
        <w:rPr>
          <w:rFonts w:ascii="Arial" w:eastAsia="Arial" w:hAnsi="Arial" w:cs="Arial"/>
        </w:rPr>
        <w:t>p</w:t>
      </w:r>
      <w:r w:rsidRPr="008C65AB">
        <w:rPr>
          <w:rFonts w:ascii="Arial" w:eastAsia="Arial" w:hAnsi="Arial" w:cs="Arial"/>
          <w:spacing w:val="-3"/>
        </w:rPr>
        <w:t>a</w:t>
      </w:r>
      <w:r w:rsidRPr="008C65AB">
        <w:rPr>
          <w:rFonts w:ascii="Arial" w:eastAsia="Arial" w:hAnsi="Arial" w:cs="Arial"/>
          <w:spacing w:val="1"/>
        </w:rPr>
        <w:t>r</w:t>
      </w:r>
      <w:r w:rsidRPr="008C65AB">
        <w:rPr>
          <w:rFonts w:ascii="Arial" w:eastAsia="Arial" w:hAnsi="Arial" w:cs="Arial"/>
        </w:rPr>
        <w:t>t</w:t>
      </w:r>
      <w:r w:rsidRPr="008C65AB">
        <w:rPr>
          <w:rFonts w:ascii="Arial" w:eastAsia="Arial" w:hAnsi="Arial" w:cs="Arial"/>
          <w:spacing w:val="3"/>
        </w:rPr>
        <w:t xml:space="preserve"> 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</w:rPr>
        <w:t>s</w:t>
      </w:r>
      <w:r w:rsidRPr="008C65AB">
        <w:rPr>
          <w:rFonts w:ascii="Arial" w:eastAsia="Arial" w:hAnsi="Arial" w:cs="Arial"/>
          <w:spacing w:val="2"/>
        </w:rPr>
        <w:t xml:space="preserve"> </w:t>
      </w:r>
      <w:del w:id="335" w:author="Kerrie Abercrombie" w:date="2016-02-24T16:12:00Z">
        <w:r w:rsidRPr="008C65AB" w:rsidDel="008C65AB">
          <w:rPr>
            <w:rFonts w:ascii="Arial" w:eastAsia="Arial" w:hAnsi="Arial" w:cs="Arial"/>
          </w:rPr>
          <w:delText>so</w:delText>
        </w:r>
        <w:r w:rsidRPr="008C65AB" w:rsidDel="008C65AB">
          <w:rPr>
            <w:rFonts w:ascii="Arial" w:eastAsia="Arial" w:hAnsi="Arial" w:cs="Arial"/>
            <w:spacing w:val="1"/>
          </w:rPr>
          <w:delText>m</w:delText>
        </w:r>
        <w:r w:rsidRPr="008C65AB" w:rsidDel="008C65AB">
          <w:rPr>
            <w:rFonts w:ascii="Arial" w:eastAsia="Arial" w:hAnsi="Arial" w:cs="Arial"/>
          </w:rPr>
          <w:delText>e</w:delText>
        </w:r>
        <w:r w:rsidRPr="008C65AB" w:rsidDel="008C65AB">
          <w:rPr>
            <w:rFonts w:ascii="Arial" w:eastAsia="Arial" w:hAnsi="Arial" w:cs="Arial"/>
            <w:spacing w:val="2"/>
          </w:rPr>
          <w:delText xml:space="preserve"> </w:delText>
        </w:r>
      </w:del>
      <w:r w:rsidRPr="008C65AB">
        <w:rPr>
          <w:rFonts w:ascii="Arial" w:eastAsia="Arial" w:hAnsi="Arial" w:cs="Arial"/>
          <w:spacing w:val="-3"/>
        </w:rPr>
        <w:t>p</w:t>
      </w:r>
      <w:r w:rsidRPr="008C65AB">
        <w:rPr>
          <w:rFonts w:ascii="Arial" w:eastAsia="Arial" w:hAnsi="Arial" w:cs="Arial"/>
          <w:spacing w:val="-2"/>
        </w:rPr>
        <w:t>r</w:t>
      </w:r>
      <w:r w:rsidRPr="008C65AB">
        <w:rPr>
          <w:rFonts w:ascii="Arial" w:eastAsia="Arial" w:hAnsi="Arial" w:cs="Arial"/>
        </w:rPr>
        <w:t>ac</w:t>
      </w:r>
      <w:r w:rsidRPr="008C65AB">
        <w:rPr>
          <w:rFonts w:ascii="Arial" w:eastAsia="Arial" w:hAnsi="Arial" w:cs="Arial"/>
          <w:spacing w:val="1"/>
        </w:rPr>
        <w:t>t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</w:rPr>
        <w:t>cal</w:t>
      </w:r>
      <w:r w:rsidRPr="008C65AB">
        <w:rPr>
          <w:rFonts w:ascii="Arial" w:eastAsia="Arial" w:hAnsi="Arial" w:cs="Arial"/>
          <w:spacing w:val="1"/>
        </w:rPr>
        <w:t xml:space="preserve"> </w:t>
      </w:r>
      <w:r w:rsidRPr="008C65AB">
        <w:rPr>
          <w:rFonts w:ascii="Arial" w:eastAsia="Arial" w:hAnsi="Arial" w:cs="Arial"/>
        </w:rPr>
        <w:t>ac</w:t>
      </w:r>
      <w:r w:rsidRPr="008C65AB">
        <w:rPr>
          <w:rFonts w:ascii="Arial" w:eastAsia="Arial" w:hAnsi="Arial" w:cs="Arial"/>
          <w:spacing w:val="1"/>
        </w:rPr>
        <w:t>t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  <w:spacing w:val="-2"/>
        </w:rPr>
        <w:t>v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  <w:spacing w:val="1"/>
        </w:rPr>
        <w:t>t</w:t>
      </w:r>
      <w:r w:rsidRPr="008C65AB">
        <w:rPr>
          <w:rFonts w:ascii="Arial" w:eastAsia="Arial" w:hAnsi="Arial" w:cs="Arial"/>
          <w:spacing w:val="-2"/>
        </w:rPr>
        <w:t>y</w:t>
      </w:r>
      <w:r w:rsidRPr="008C65AB">
        <w:rPr>
          <w:rFonts w:ascii="Arial" w:eastAsia="Arial" w:hAnsi="Arial" w:cs="Arial"/>
        </w:rPr>
        <w:t>.</w:t>
      </w:r>
      <w:r w:rsidRPr="008C65AB">
        <w:rPr>
          <w:rFonts w:ascii="Arial" w:eastAsia="Arial" w:hAnsi="Arial" w:cs="Arial"/>
          <w:spacing w:val="3"/>
        </w:rPr>
        <w:t xml:space="preserve"> </w:t>
      </w:r>
      <w:r w:rsidRPr="008C65AB">
        <w:rPr>
          <w:rFonts w:ascii="Arial" w:eastAsia="Arial" w:hAnsi="Arial" w:cs="Arial"/>
          <w:spacing w:val="2"/>
        </w:rPr>
        <w:t>T</w:t>
      </w:r>
      <w:r w:rsidRPr="008C65AB">
        <w:rPr>
          <w:rFonts w:ascii="Arial" w:eastAsia="Arial" w:hAnsi="Arial" w:cs="Arial"/>
        </w:rPr>
        <w:t>he</w:t>
      </w:r>
      <w:r w:rsidRPr="008C65AB">
        <w:rPr>
          <w:rFonts w:ascii="Arial" w:eastAsia="Arial" w:hAnsi="Arial" w:cs="Arial"/>
          <w:spacing w:val="2"/>
        </w:rPr>
        <w:t xml:space="preserve"> g</w:t>
      </w:r>
      <w:r w:rsidRPr="008C65AB">
        <w:rPr>
          <w:rFonts w:ascii="Arial" w:eastAsia="Arial" w:hAnsi="Arial" w:cs="Arial"/>
        </w:rPr>
        <w:t>oal</w:t>
      </w:r>
      <w:r w:rsidRPr="008C65AB">
        <w:rPr>
          <w:rFonts w:ascii="Arial" w:eastAsia="Arial" w:hAnsi="Arial" w:cs="Arial"/>
          <w:spacing w:val="1"/>
        </w:rPr>
        <w:t xml:space="preserve"> </w:t>
      </w:r>
      <w:r w:rsidRPr="008C65AB">
        <w:rPr>
          <w:rFonts w:ascii="Arial" w:eastAsia="Arial" w:hAnsi="Arial" w:cs="Arial"/>
          <w:spacing w:val="-3"/>
        </w:rPr>
        <w:t>o</w:t>
      </w:r>
      <w:r w:rsidRPr="008C65AB">
        <w:rPr>
          <w:rFonts w:ascii="Arial" w:eastAsia="Arial" w:hAnsi="Arial" w:cs="Arial"/>
        </w:rPr>
        <w:t>f</w:t>
      </w:r>
      <w:r w:rsidRPr="008C65AB">
        <w:rPr>
          <w:rFonts w:ascii="Arial" w:eastAsia="Arial" w:hAnsi="Arial" w:cs="Arial"/>
          <w:spacing w:val="6"/>
        </w:rPr>
        <w:t xml:space="preserve"> </w:t>
      </w:r>
      <w:r w:rsidRPr="008C65AB">
        <w:rPr>
          <w:rFonts w:ascii="Arial" w:eastAsia="Arial" w:hAnsi="Arial" w:cs="Arial"/>
          <w:spacing w:val="1"/>
        </w:rPr>
        <w:t>t</w:t>
      </w:r>
      <w:r w:rsidRPr="008C65AB">
        <w:rPr>
          <w:rFonts w:ascii="Arial" w:eastAsia="Arial" w:hAnsi="Arial" w:cs="Arial"/>
        </w:rPr>
        <w:t>h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</w:rPr>
        <w:t>s</w:t>
      </w:r>
      <w:r w:rsidRPr="008C65AB">
        <w:rPr>
          <w:rFonts w:ascii="Arial" w:eastAsia="Arial" w:hAnsi="Arial" w:cs="Arial"/>
          <w:spacing w:val="2"/>
        </w:rPr>
        <w:t xml:space="preserve"> </w:t>
      </w:r>
      <w:r w:rsidRPr="008C65AB">
        <w:rPr>
          <w:rFonts w:ascii="Arial" w:eastAsia="Arial" w:hAnsi="Arial" w:cs="Arial"/>
        </w:rPr>
        <w:t>ac</w:t>
      </w:r>
      <w:r w:rsidRPr="008C65AB">
        <w:rPr>
          <w:rFonts w:ascii="Arial" w:eastAsia="Arial" w:hAnsi="Arial" w:cs="Arial"/>
          <w:spacing w:val="1"/>
        </w:rPr>
        <w:t>t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  <w:spacing w:val="-2"/>
        </w:rPr>
        <w:t>v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  <w:spacing w:val="1"/>
        </w:rPr>
        <w:t>t</w:t>
      </w:r>
      <w:r w:rsidRPr="008C65AB">
        <w:rPr>
          <w:rFonts w:ascii="Arial" w:eastAsia="Arial" w:hAnsi="Arial" w:cs="Arial"/>
        </w:rPr>
        <w:t xml:space="preserve">y 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</w:rPr>
        <w:t>s</w:t>
      </w:r>
      <w:r w:rsidRPr="008C65AB">
        <w:rPr>
          <w:rFonts w:ascii="Arial" w:eastAsia="Arial" w:hAnsi="Arial" w:cs="Arial"/>
          <w:spacing w:val="2"/>
        </w:rPr>
        <w:t xml:space="preserve"> </w:t>
      </w:r>
      <w:r w:rsidRPr="008C65AB">
        <w:rPr>
          <w:rFonts w:ascii="Arial" w:eastAsia="Arial" w:hAnsi="Arial" w:cs="Arial"/>
          <w:spacing w:val="1"/>
        </w:rPr>
        <w:t>t</w:t>
      </w:r>
      <w:r w:rsidRPr="008C65AB">
        <w:rPr>
          <w:rFonts w:ascii="Arial" w:eastAsia="Arial" w:hAnsi="Arial" w:cs="Arial"/>
        </w:rPr>
        <w:t>o</w:t>
      </w:r>
      <w:r w:rsidRPr="008C65AB">
        <w:rPr>
          <w:rFonts w:ascii="Arial" w:eastAsia="Arial" w:hAnsi="Arial" w:cs="Arial"/>
          <w:spacing w:val="2"/>
        </w:rPr>
        <w:t xml:space="preserve"> g</w:t>
      </w:r>
      <w:r w:rsidRPr="008C65AB">
        <w:rPr>
          <w:rFonts w:ascii="Arial" w:eastAsia="Arial" w:hAnsi="Arial" w:cs="Arial"/>
        </w:rPr>
        <w:t>a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</w:rPr>
        <w:t>n</w:t>
      </w:r>
      <w:r w:rsidRPr="008C65AB">
        <w:rPr>
          <w:rFonts w:ascii="Arial" w:eastAsia="Arial" w:hAnsi="Arial" w:cs="Arial"/>
          <w:spacing w:val="4"/>
        </w:rPr>
        <w:t xml:space="preserve"> </w:t>
      </w:r>
      <w:r w:rsidRPr="008C65AB">
        <w:rPr>
          <w:rFonts w:ascii="Arial" w:eastAsia="Arial" w:hAnsi="Arial" w:cs="Arial"/>
        </w:rPr>
        <w:t>add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  <w:spacing w:val="1"/>
        </w:rPr>
        <w:t>t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</w:rPr>
        <w:t>onal</w:t>
      </w:r>
      <w:r w:rsidRPr="008C65AB">
        <w:rPr>
          <w:rFonts w:ascii="Arial" w:eastAsia="Arial" w:hAnsi="Arial" w:cs="Arial"/>
          <w:spacing w:val="1"/>
        </w:rPr>
        <w:t xml:space="preserve"> </w:t>
      </w:r>
      <w:r w:rsidRPr="008C65AB">
        <w:rPr>
          <w:rFonts w:ascii="Arial" w:eastAsia="Arial" w:hAnsi="Arial" w:cs="Arial"/>
          <w:spacing w:val="2"/>
        </w:rPr>
        <w:t>k</w:t>
      </w:r>
      <w:r w:rsidRPr="008C65AB">
        <w:rPr>
          <w:rFonts w:ascii="Arial" w:eastAsia="Arial" w:hAnsi="Arial" w:cs="Arial"/>
        </w:rPr>
        <w:t>no</w:t>
      </w:r>
      <w:r w:rsidRPr="008C65AB">
        <w:rPr>
          <w:rFonts w:ascii="Arial" w:eastAsia="Arial" w:hAnsi="Arial" w:cs="Arial"/>
          <w:spacing w:val="-4"/>
        </w:rPr>
        <w:t>w</w:t>
      </w:r>
      <w:r w:rsidRPr="008C65AB">
        <w:rPr>
          <w:rFonts w:ascii="Arial" w:eastAsia="Arial" w:hAnsi="Arial" w:cs="Arial"/>
          <w:spacing w:val="-1"/>
        </w:rPr>
        <w:t>l</w:t>
      </w:r>
      <w:r w:rsidRPr="008C65AB">
        <w:rPr>
          <w:rFonts w:ascii="Arial" w:eastAsia="Arial" w:hAnsi="Arial" w:cs="Arial"/>
        </w:rPr>
        <w:t>ed</w:t>
      </w:r>
      <w:r w:rsidRPr="008C65AB">
        <w:rPr>
          <w:rFonts w:ascii="Arial" w:eastAsia="Arial" w:hAnsi="Arial" w:cs="Arial"/>
          <w:spacing w:val="2"/>
        </w:rPr>
        <w:t>g</w:t>
      </w:r>
      <w:r w:rsidRPr="008C65AB">
        <w:rPr>
          <w:rFonts w:ascii="Arial" w:eastAsia="Arial" w:hAnsi="Arial" w:cs="Arial"/>
        </w:rPr>
        <w:t>e</w:t>
      </w:r>
      <w:r w:rsidRPr="008C65AB">
        <w:rPr>
          <w:rFonts w:ascii="Arial" w:eastAsia="Arial" w:hAnsi="Arial" w:cs="Arial"/>
          <w:spacing w:val="2"/>
        </w:rPr>
        <w:t xml:space="preserve"> </w:t>
      </w:r>
      <w:r w:rsidRPr="008C65AB">
        <w:rPr>
          <w:rFonts w:ascii="Arial" w:eastAsia="Arial" w:hAnsi="Arial" w:cs="Arial"/>
          <w:spacing w:val="-3"/>
        </w:rPr>
        <w:t>o</w:t>
      </w:r>
      <w:r w:rsidRPr="008C65AB">
        <w:rPr>
          <w:rFonts w:ascii="Arial" w:eastAsia="Arial" w:hAnsi="Arial" w:cs="Arial"/>
        </w:rPr>
        <w:t xml:space="preserve">f </w:t>
      </w:r>
      <w:r w:rsidRPr="008C65AB">
        <w:rPr>
          <w:rFonts w:ascii="Arial" w:eastAsia="Arial" w:hAnsi="Arial" w:cs="Arial"/>
          <w:spacing w:val="1"/>
        </w:rPr>
        <w:t>t</w:t>
      </w:r>
      <w:r w:rsidRPr="008C65AB">
        <w:rPr>
          <w:rFonts w:ascii="Arial" w:eastAsia="Arial" w:hAnsi="Arial" w:cs="Arial"/>
        </w:rPr>
        <w:t>he</w:t>
      </w:r>
      <w:r w:rsidRPr="008C65AB">
        <w:rPr>
          <w:rFonts w:ascii="Arial" w:eastAsia="Arial" w:hAnsi="Arial" w:cs="Arial"/>
          <w:spacing w:val="10"/>
        </w:rPr>
        <w:t xml:space="preserve"> </w:t>
      </w:r>
      <w:r w:rsidRPr="008C65AB">
        <w:rPr>
          <w:rFonts w:ascii="Arial" w:eastAsia="Arial" w:hAnsi="Arial" w:cs="Arial"/>
        </w:rPr>
        <w:t>en</w:t>
      </w:r>
      <w:r w:rsidRPr="008C65AB">
        <w:rPr>
          <w:rFonts w:ascii="Arial" w:eastAsia="Arial" w:hAnsi="Arial" w:cs="Arial"/>
          <w:spacing w:val="-2"/>
        </w:rPr>
        <w:t>v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  <w:spacing w:val="1"/>
        </w:rPr>
        <w:t>r</w:t>
      </w:r>
      <w:r w:rsidRPr="008C65AB">
        <w:rPr>
          <w:rFonts w:ascii="Arial" w:eastAsia="Arial" w:hAnsi="Arial" w:cs="Arial"/>
        </w:rPr>
        <w:t>on</w:t>
      </w:r>
      <w:r w:rsidRPr="008C65AB">
        <w:rPr>
          <w:rFonts w:ascii="Arial" w:eastAsia="Arial" w:hAnsi="Arial" w:cs="Arial"/>
          <w:spacing w:val="1"/>
        </w:rPr>
        <w:t>m</w:t>
      </w:r>
      <w:r w:rsidRPr="008C65AB">
        <w:rPr>
          <w:rFonts w:ascii="Arial" w:eastAsia="Arial" w:hAnsi="Arial" w:cs="Arial"/>
        </w:rPr>
        <w:t>e</w:t>
      </w:r>
      <w:r w:rsidRPr="008C65AB">
        <w:rPr>
          <w:rFonts w:ascii="Arial" w:eastAsia="Arial" w:hAnsi="Arial" w:cs="Arial"/>
          <w:spacing w:val="-3"/>
        </w:rPr>
        <w:t>n</w:t>
      </w:r>
      <w:r w:rsidRPr="008C65AB">
        <w:rPr>
          <w:rFonts w:ascii="Arial" w:eastAsia="Arial" w:hAnsi="Arial" w:cs="Arial"/>
        </w:rPr>
        <w:t>t</w:t>
      </w:r>
      <w:r w:rsidRPr="008C65AB">
        <w:rPr>
          <w:rFonts w:ascii="Arial" w:eastAsia="Arial" w:hAnsi="Arial" w:cs="Arial"/>
          <w:spacing w:val="12"/>
        </w:rPr>
        <w:t xml:space="preserve"> </w:t>
      </w:r>
      <w:r w:rsidRPr="008C65AB">
        <w:rPr>
          <w:rFonts w:ascii="Arial" w:eastAsia="Arial" w:hAnsi="Arial" w:cs="Arial"/>
          <w:spacing w:val="1"/>
        </w:rPr>
        <w:t>t</w:t>
      </w:r>
      <w:r w:rsidRPr="008C65AB">
        <w:rPr>
          <w:rFonts w:ascii="Arial" w:eastAsia="Arial" w:hAnsi="Arial" w:cs="Arial"/>
        </w:rPr>
        <w:t>he</w:t>
      </w:r>
      <w:r w:rsidRPr="008C65AB">
        <w:rPr>
          <w:rFonts w:ascii="Arial" w:eastAsia="Arial" w:hAnsi="Arial" w:cs="Arial"/>
          <w:spacing w:val="8"/>
        </w:rPr>
        <w:t xml:space="preserve"> </w:t>
      </w:r>
      <w:r w:rsidRPr="008C65AB">
        <w:rPr>
          <w:rFonts w:ascii="Arial" w:eastAsia="Arial" w:hAnsi="Arial" w:cs="Arial"/>
          <w:spacing w:val="-3"/>
        </w:rPr>
        <w:t>V</w:t>
      </w:r>
      <w:r w:rsidRPr="008C65AB">
        <w:rPr>
          <w:rFonts w:ascii="Arial" w:eastAsia="Arial" w:hAnsi="Arial" w:cs="Arial"/>
        </w:rPr>
        <w:t>T</w:t>
      </w:r>
      <w:r w:rsidRPr="008C65AB">
        <w:rPr>
          <w:rFonts w:ascii="Arial" w:eastAsia="Arial" w:hAnsi="Arial" w:cs="Arial"/>
          <w:spacing w:val="-1"/>
        </w:rPr>
        <w:t>S</w:t>
      </w:r>
      <w:r w:rsidRPr="008C65AB">
        <w:rPr>
          <w:rFonts w:ascii="Arial" w:eastAsia="Arial" w:hAnsi="Arial" w:cs="Arial"/>
        </w:rPr>
        <w:t>O</w:t>
      </w:r>
      <w:r w:rsidRPr="008C65AB">
        <w:rPr>
          <w:rFonts w:ascii="Arial" w:eastAsia="Arial" w:hAnsi="Arial" w:cs="Arial"/>
          <w:spacing w:val="12"/>
        </w:rPr>
        <w:t xml:space="preserve"> 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</w:rPr>
        <w:t>s</w:t>
      </w:r>
      <w:r w:rsidRPr="008C65AB">
        <w:rPr>
          <w:rFonts w:ascii="Arial" w:eastAsia="Arial" w:hAnsi="Arial" w:cs="Arial"/>
          <w:spacing w:val="11"/>
        </w:rPr>
        <w:t xml:space="preserve"> </w:t>
      </w:r>
      <w:r w:rsidRPr="008C65AB">
        <w:rPr>
          <w:rFonts w:ascii="Arial" w:eastAsia="Arial" w:hAnsi="Arial" w:cs="Arial"/>
          <w:spacing w:val="-4"/>
        </w:rPr>
        <w:t>w</w:t>
      </w:r>
      <w:r w:rsidRPr="008C65AB">
        <w:rPr>
          <w:rFonts w:ascii="Arial" w:eastAsia="Arial" w:hAnsi="Arial" w:cs="Arial"/>
        </w:rPr>
        <w:t>o</w:t>
      </w:r>
      <w:r w:rsidRPr="008C65AB">
        <w:rPr>
          <w:rFonts w:ascii="Arial" w:eastAsia="Arial" w:hAnsi="Arial" w:cs="Arial"/>
          <w:spacing w:val="-2"/>
        </w:rPr>
        <w:t>r</w:t>
      </w:r>
      <w:r w:rsidRPr="008C65AB">
        <w:rPr>
          <w:rFonts w:ascii="Arial" w:eastAsia="Arial" w:hAnsi="Arial" w:cs="Arial"/>
          <w:spacing w:val="2"/>
        </w:rPr>
        <w:t>k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</w:rPr>
        <w:t>ng</w:t>
      </w:r>
      <w:r w:rsidRPr="008C65AB">
        <w:rPr>
          <w:rFonts w:ascii="Arial" w:eastAsia="Arial" w:hAnsi="Arial" w:cs="Arial"/>
          <w:spacing w:val="10"/>
        </w:rPr>
        <w:t xml:space="preserve"> 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</w:rPr>
        <w:t>n.</w:t>
      </w:r>
      <w:r w:rsidRPr="008C65AB">
        <w:rPr>
          <w:rFonts w:ascii="Arial" w:eastAsia="Arial" w:hAnsi="Arial" w:cs="Arial"/>
          <w:spacing w:val="12"/>
        </w:rPr>
        <w:t xml:space="preserve"> </w:t>
      </w:r>
      <w:r w:rsidRPr="008C65AB">
        <w:rPr>
          <w:rFonts w:ascii="Arial" w:eastAsia="Arial" w:hAnsi="Arial" w:cs="Arial"/>
          <w:spacing w:val="-1"/>
        </w:rPr>
        <w:t>E</w:t>
      </w:r>
      <w:r w:rsidRPr="008C65AB">
        <w:rPr>
          <w:rFonts w:ascii="Arial" w:eastAsia="Arial" w:hAnsi="Arial" w:cs="Arial"/>
          <w:spacing w:val="-2"/>
        </w:rPr>
        <w:t>x</w:t>
      </w:r>
      <w:r w:rsidRPr="008C65AB">
        <w:rPr>
          <w:rFonts w:ascii="Arial" w:eastAsia="Arial" w:hAnsi="Arial" w:cs="Arial"/>
        </w:rPr>
        <w:t>a</w:t>
      </w:r>
      <w:r w:rsidRPr="008C65AB">
        <w:rPr>
          <w:rFonts w:ascii="Arial" w:eastAsia="Arial" w:hAnsi="Arial" w:cs="Arial"/>
          <w:spacing w:val="1"/>
        </w:rPr>
        <w:t>m</w:t>
      </w:r>
      <w:r w:rsidRPr="008C65AB">
        <w:rPr>
          <w:rFonts w:ascii="Arial" w:eastAsia="Arial" w:hAnsi="Arial" w:cs="Arial"/>
          <w:spacing w:val="-3"/>
        </w:rPr>
        <w:t>p</w:t>
      </w:r>
      <w:r w:rsidRPr="008C65AB">
        <w:rPr>
          <w:rFonts w:ascii="Arial" w:eastAsia="Arial" w:hAnsi="Arial" w:cs="Arial"/>
          <w:spacing w:val="-1"/>
        </w:rPr>
        <w:t>l</w:t>
      </w:r>
      <w:r w:rsidRPr="008C65AB">
        <w:rPr>
          <w:rFonts w:ascii="Arial" w:eastAsia="Arial" w:hAnsi="Arial" w:cs="Arial"/>
        </w:rPr>
        <w:t>es</w:t>
      </w:r>
      <w:r w:rsidRPr="008C65AB">
        <w:rPr>
          <w:rFonts w:ascii="Arial" w:eastAsia="Arial" w:hAnsi="Arial" w:cs="Arial"/>
          <w:spacing w:val="11"/>
        </w:rPr>
        <w:t xml:space="preserve"> </w:t>
      </w:r>
      <w:r w:rsidRPr="008C65AB">
        <w:rPr>
          <w:rFonts w:ascii="Arial" w:eastAsia="Arial" w:hAnsi="Arial" w:cs="Arial"/>
        </w:rPr>
        <w:t>a</w:t>
      </w:r>
      <w:r w:rsidRPr="008C65AB">
        <w:rPr>
          <w:rFonts w:ascii="Arial" w:eastAsia="Arial" w:hAnsi="Arial" w:cs="Arial"/>
          <w:spacing w:val="1"/>
        </w:rPr>
        <w:t>r</w:t>
      </w:r>
      <w:r w:rsidRPr="008C65AB">
        <w:rPr>
          <w:rFonts w:ascii="Arial" w:eastAsia="Arial" w:hAnsi="Arial" w:cs="Arial"/>
        </w:rPr>
        <w:t>e:</w:t>
      </w:r>
      <w:r w:rsidRPr="008C65AB">
        <w:rPr>
          <w:rFonts w:ascii="Arial" w:eastAsia="Arial" w:hAnsi="Arial" w:cs="Arial"/>
          <w:spacing w:val="9"/>
        </w:rPr>
        <w:t xml:space="preserve"> </w:t>
      </w:r>
      <w:r w:rsidRPr="008C65AB">
        <w:rPr>
          <w:rFonts w:ascii="Arial" w:eastAsia="Arial" w:hAnsi="Arial" w:cs="Arial"/>
          <w:spacing w:val="-2"/>
        </w:rPr>
        <w:t>v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</w:rPr>
        <w:t>s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  <w:spacing w:val="1"/>
        </w:rPr>
        <w:t>t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</w:rPr>
        <w:t>ng</w:t>
      </w:r>
      <w:r w:rsidRPr="008C65AB">
        <w:rPr>
          <w:rFonts w:ascii="Arial" w:eastAsia="Arial" w:hAnsi="Arial" w:cs="Arial"/>
          <w:spacing w:val="13"/>
        </w:rPr>
        <w:t xml:space="preserve"> </w:t>
      </w:r>
      <w:r w:rsidRPr="008C65AB">
        <w:rPr>
          <w:rFonts w:ascii="Arial" w:eastAsia="Arial" w:hAnsi="Arial" w:cs="Arial"/>
        </w:rPr>
        <w:t>ano</w:t>
      </w:r>
      <w:r w:rsidRPr="008C65AB">
        <w:rPr>
          <w:rFonts w:ascii="Arial" w:eastAsia="Arial" w:hAnsi="Arial" w:cs="Arial"/>
          <w:spacing w:val="1"/>
        </w:rPr>
        <w:t>t</w:t>
      </w:r>
      <w:r w:rsidRPr="008C65AB">
        <w:rPr>
          <w:rFonts w:ascii="Arial" w:eastAsia="Arial" w:hAnsi="Arial" w:cs="Arial"/>
        </w:rPr>
        <w:t>h</w:t>
      </w:r>
      <w:r w:rsidRPr="008C65AB">
        <w:rPr>
          <w:rFonts w:ascii="Arial" w:eastAsia="Arial" w:hAnsi="Arial" w:cs="Arial"/>
          <w:spacing w:val="-3"/>
        </w:rPr>
        <w:t>e</w:t>
      </w:r>
      <w:r w:rsidRPr="008C65AB">
        <w:rPr>
          <w:rFonts w:ascii="Arial" w:eastAsia="Arial" w:hAnsi="Arial" w:cs="Arial"/>
        </w:rPr>
        <w:t>r</w:t>
      </w:r>
      <w:r w:rsidRPr="008C65AB">
        <w:rPr>
          <w:rFonts w:ascii="Arial" w:eastAsia="Arial" w:hAnsi="Arial" w:cs="Arial"/>
          <w:spacing w:val="9"/>
        </w:rPr>
        <w:t xml:space="preserve"> </w:t>
      </w:r>
      <w:r w:rsidRPr="008C65AB">
        <w:rPr>
          <w:rFonts w:ascii="Arial" w:eastAsia="Arial" w:hAnsi="Arial" w:cs="Arial"/>
          <w:spacing w:val="-1"/>
        </w:rPr>
        <w:t>V</w:t>
      </w:r>
      <w:r w:rsidRPr="008C65AB">
        <w:rPr>
          <w:rFonts w:ascii="Arial" w:eastAsia="Arial" w:hAnsi="Arial" w:cs="Arial"/>
          <w:spacing w:val="2"/>
        </w:rPr>
        <w:t>TS</w:t>
      </w:r>
      <w:r w:rsidRPr="008C65AB">
        <w:rPr>
          <w:rFonts w:ascii="Arial" w:eastAsia="Arial" w:hAnsi="Arial" w:cs="Arial"/>
          <w:spacing w:val="1"/>
        </w:rPr>
        <w:t>-</w:t>
      </w:r>
      <w:proofErr w:type="spellStart"/>
      <w:r w:rsidRPr="008C65AB">
        <w:rPr>
          <w:rFonts w:ascii="Arial" w:eastAsia="Arial" w:hAnsi="Arial" w:cs="Arial"/>
        </w:rPr>
        <w:t>ce</w:t>
      </w:r>
      <w:r w:rsidRPr="008C65AB">
        <w:rPr>
          <w:rFonts w:ascii="Arial" w:eastAsia="Arial" w:hAnsi="Arial" w:cs="Arial"/>
          <w:spacing w:val="-3"/>
        </w:rPr>
        <w:t>n</w:t>
      </w:r>
      <w:r w:rsidRPr="008C65AB">
        <w:rPr>
          <w:rFonts w:ascii="Arial" w:eastAsia="Arial" w:hAnsi="Arial" w:cs="Arial"/>
          <w:spacing w:val="1"/>
        </w:rPr>
        <w:t>tr</w:t>
      </w:r>
      <w:r w:rsidRPr="008C65AB">
        <w:rPr>
          <w:rFonts w:ascii="Arial" w:eastAsia="Arial" w:hAnsi="Arial" w:cs="Arial"/>
          <w:spacing w:val="-3"/>
        </w:rPr>
        <w:t>e</w:t>
      </w:r>
      <w:proofErr w:type="spellEnd"/>
      <w:r w:rsidRPr="008C65AB">
        <w:rPr>
          <w:rFonts w:ascii="Arial" w:eastAsia="Arial" w:hAnsi="Arial" w:cs="Arial"/>
        </w:rPr>
        <w:t>,</w:t>
      </w:r>
      <w:r w:rsidRPr="008C65AB">
        <w:rPr>
          <w:rFonts w:ascii="Arial" w:eastAsia="Arial" w:hAnsi="Arial" w:cs="Arial"/>
          <w:spacing w:val="9"/>
        </w:rPr>
        <w:t xml:space="preserve"> </w:t>
      </w:r>
      <w:r w:rsidRPr="008C65AB">
        <w:rPr>
          <w:rFonts w:ascii="Arial" w:eastAsia="Arial" w:hAnsi="Arial" w:cs="Arial"/>
          <w:spacing w:val="1"/>
        </w:rPr>
        <w:t>m</w:t>
      </w:r>
      <w:r w:rsidRPr="008C65AB">
        <w:rPr>
          <w:rFonts w:ascii="Arial" w:eastAsia="Arial" w:hAnsi="Arial" w:cs="Arial"/>
          <w:spacing w:val="-3"/>
        </w:rPr>
        <w:t>a</w:t>
      </w:r>
      <w:r w:rsidRPr="008C65AB">
        <w:rPr>
          <w:rFonts w:ascii="Arial" w:eastAsia="Arial" w:hAnsi="Arial" w:cs="Arial"/>
          <w:spacing w:val="2"/>
        </w:rPr>
        <w:t>k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  <w:spacing w:val="-3"/>
        </w:rPr>
        <w:t>n</w:t>
      </w:r>
      <w:r w:rsidRPr="008C65AB">
        <w:rPr>
          <w:rFonts w:ascii="Arial" w:eastAsia="Arial" w:hAnsi="Arial" w:cs="Arial"/>
        </w:rPr>
        <w:t>g</w:t>
      </w:r>
      <w:r w:rsidRPr="008C65AB">
        <w:rPr>
          <w:rFonts w:ascii="Arial" w:eastAsia="Arial" w:hAnsi="Arial" w:cs="Arial"/>
          <w:spacing w:val="13"/>
        </w:rPr>
        <w:t xml:space="preserve"> </w:t>
      </w:r>
      <w:r w:rsidRPr="008C65AB">
        <w:rPr>
          <w:rFonts w:ascii="Arial" w:eastAsia="Arial" w:hAnsi="Arial" w:cs="Arial"/>
        </w:rPr>
        <w:t>a</w:t>
      </w:r>
      <w:r w:rsidRPr="008C65AB">
        <w:rPr>
          <w:rFonts w:ascii="Arial" w:eastAsia="Arial" w:hAnsi="Arial" w:cs="Arial"/>
          <w:spacing w:val="8"/>
        </w:rPr>
        <w:t xml:space="preserve"> </w:t>
      </w:r>
      <w:r w:rsidRPr="008C65AB">
        <w:rPr>
          <w:rFonts w:ascii="Arial" w:eastAsia="Arial" w:hAnsi="Arial" w:cs="Arial"/>
          <w:spacing w:val="-1"/>
        </w:rPr>
        <w:t>t</w:t>
      </w:r>
      <w:r w:rsidRPr="008C65AB">
        <w:rPr>
          <w:rFonts w:ascii="Arial" w:eastAsia="Arial" w:hAnsi="Arial" w:cs="Arial"/>
          <w:spacing w:val="1"/>
        </w:rPr>
        <w:t>r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</w:rPr>
        <w:t>p</w:t>
      </w:r>
      <w:r w:rsidR="008C65AB" w:rsidRPr="008C65AB">
        <w:rPr>
          <w:rFonts w:ascii="Arial" w:eastAsia="Arial" w:hAnsi="Arial" w:cs="Arial"/>
        </w:rPr>
        <w:t xml:space="preserve"> </w:t>
      </w:r>
      <w:r w:rsidR="008C65AB">
        <w:rPr>
          <w:rFonts w:ascii="Arial" w:eastAsia="Arial" w:hAnsi="Arial" w:cs="Arial"/>
        </w:rPr>
        <w:t>on</w:t>
      </w:r>
      <w:r w:rsidR="008C65AB">
        <w:rPr>
          <w:rFonts w:ascii="Arial" w:eastAsia="Arial" w:hAnsi="Arial" w:cs="Arial"/>
          <w:spacing w:val="1"/>
        </w:rPr>
        <w:t xml:space="preserve"> </w:t>
      </w:r>
      <w:r w:rsidR="008C65AB">
        <w:rPr>
          <w:rFonts w:ascii="Arial" w:eastAsia="Arial" w:hAnsi="Arial" w:cs="Arial"/>
        </w:rPr>
        <w:t>a</w:t>
      </w:r>
      <w:r w:rsidR="008C65AB">
        <w:rPr>
          <w:rFonts w:ascii="Arial" w:eastAsia="Arial" w:hAnsi="Arial" w:cs="Arial"/>
          <w:spacing w:val="1"/>
        </w:rPr>
        <w:t xml:space="preserve"> </w:t>
      </w:r>
      <w:r w:rsidR="008C65AB">
        <w:rPr>
          <w:rFonts w:ascii="Arial" w:eastAsia="Arial" w:hAnsi="Arial" w:cs="Arial"/>
          <w:spacing w:val="-2"/>
        </w:rPr>
        <w:t>v</w:t>
      </w:r>
      <w:r w:rsidR="008C65AB">
        <w:rPr>
          <w:rFonts w:ascii="Arial" w:eastAsia="Arial" w:hAnsi="Arial" w:cs="Arial"/>
        </w:rPr>
        <w:t>essel and</w:t>
      </w:r>
      <w:r w:rsidR="008C65AB">
        <w:rPr>
          <w:rFonts w:ascii="Arial" w:eastAsia="Arial" w:hAnsi="Arial" w:cs="Arial"/>
          <w:spacing w:val="-2"/>
        </w:rPr>
        <w:t xml:space="preserve"> </w:t>
      </w:r>
      <w:r w:rsidR="008C65AB">
        <w:rPr>
          <w:rFonts w:ascii="Arial" w:eastAsia="Arial" w:hAnsi="Arial" w:cs="Arial"/>
        </w:rPr>
        <w:t>so</w:t>
      </w:r>
      <w:r w:rsidR="008C65AB">
        <w:rPr>
          <w:rFonts w:ascii="Arial" w:eastAsia="Arial" w:hAnsi="Arial" w:cs="Arial"/>
          <w:spacing w:val="-2"/>
        </w:rPr>
        <w:t xml:space="preserve"> </w:t>
      </w:r>
      <w:r w:rsidR="008C65AB">
        <w:rPr>
          <w:rFonts w:ascii="Arial" w:eastAsia="Arial" w:hAnsi="Arial" w:cs="Arial"/>
          <w:spacing w:val="1"/>
        </w:rPr>
        <w:t>f</w:t>
      </w:r>
      <w:r w:rsidR="008C65AB">
        <w:rPr>
          <w:rFonts w:ascii="Arial" w:eastAsia="Arial" w:hAnsi="Arial" w:cs="Arial"/>
        </w:rPr>
        <w:t>o</w:t>
      </w:r>
      <w:r w:rsidR="008C65AB">
        <w:rPr>
          <w:rFonts w:ascii="Arial" w:eastAsia="Arial" w:hAnsi="Arial" w:cs="Arial"/>
          <w:spacing w:val="-2"/>
        </w:rPr>
        <w:t>r</w:t>
      </w:r>
      <w:r w:rsidR="008C65AB">
        <w:rPr>
          <w:rFonts w:ascii="Arial" w:eastAsia="Arial" w:hAnsi="Arial" w:cs="Arial"/>
          <w:spacing w:val="1"/>
        </w:rPr>
        <w:t>t</w:t>
      </w:r>
      <w:r w:rsidR="008C65AB">
        <w:rPr>
          <w:rFonts w:ascii="Arial" w:eastAsia="Arial" w:hAnsi="Arial" w:cs="Arial"/>
        </w:rPr>
        <w:t>h.</w:t>
      </w:r>
    </w:p>
    <w:p w:rsidR="00514D7B" w:rsidRDefault="00514D7B">
      <w:pPr>
        <w:spacing w:after="0" w:line="251" w:lineRule="exact"/>
        <w:ind w:left="153" w:right="7322"/>
        <w:jc w:val="both"/>
        <w:rPr>
          <w:rFonts w:ascii="Arial" w:eastAsia="Arial" w:hAnsi="Arial" w:cs="Arial"/>
        </w:rPr>
      </w:pPr>
    </w:p>
    <w:p w:rsidR="00514D7B" w:rsidRDefault="00514D7B">
      <w:pPr>
        <w:spacing w:after="0" w:line="252" w:lineRule="exact"/>
        <w:ind w:left="153" w:right="77"/>
        <w:jc w:val="both"/>
        <w:rPr>
          <w:rFonts w:ascii="Arial" w:eastAsia="Arial" w:hAnsi="Arial" w:cs="Arial"/>
        </w:rPr>
      </w:pPr>
    </w:p>
    <w:p w:rsidR="00514D7B" w:rsidRPr="008C65AB" w:rsidRDefault="008C65AB" w:rsidP="008C65AB">
      <w:pPr>
        <w:pStyle w:val="ListParagraph"/>
        <w:numPr>
          <w:ilvl w:val="0"/>
          <w:numId w:val="5"/>
        </w:numPr>
        <w:spacing w:before="2" w:after="0" w:line="248" w:lineRule="exact"/>
        <w:ind w:left="153" w:right="82"/>
        <w:jc w:val="both"/>
        <w:rPr>
          <w:rFonts w:ascii="Arial" w:eastAsia="Arial" w:hAnsi="Arial" w:cs="Arial"/>
        </w:rPr>
      </w:pPr>
      <w:r w:rsidRPr="008C65AB">
        <w:rPr>
          <w:rFonts w:ascii="Arial" w:eastAsia="Arial" w:hAnsi="Arial" w:cs="Arial"/>
          <w:spacing w:val="2"/>
        </w:rPr>
        <w:t>T</w:t>
      </w:r>
      <w:r w:rsidRPr="008C65AB">
        <w:rPr>
          <w:rFonts w:ascii="Arial" w:eastAsia="Arial" w:hAnsi="Arial" w:cs="Arial"/>
        </w:rPr>
        <w:t>he</w:t>
      </w:r>
      <w:r w:rsidRPr="008C65AB">
        <w:rPr>
          <w:rFonts w:ascii="Arial" w:eastAsia="Arial" w:hAnsi="Arial" w:cs="Arial"/>
          <w:spacing w:val="46"/>
        </w:rPr>
        <w:t xml:space="preserve"> </w:t>
      </w:r>
      <w:r w:rsidRPr="008C65AB">
        <w:rPr>
          <w:rFonts w:ascii="Arial" w:eastAsia="Arial" w:hAnsi="Arial" w:cs="Arial"/>
          <w:spacing w:val="1"/>
        </w:rPr>
        <w:t>f</w:t>
      </w:r>
      <w:r w:rsidRPr="008C65AB">
        <w:rPr>
          <w:rFonts w:ascii="Arial" w:eastAsia="Arial" w:hAnsi="Arial" w:cs="Arial"/>
        </w:rPr>
        <w:t>ou</w:t>
      </w:r>
      <w:r w:rsidRPr="008C65AB">
        <w:rPr>
          <w:rFonts w:ascii="Arial" w:eastAsia="Arial" w:hAnsi="Arial" w:cs="Arial"/>
          <w:spacing w:val="-2"/>
        </w:rPr>
        <w:t>r</w:t>
      </w:r>
      <w:r w:rsidRPr="008C65AB">
        <w:rPr>
          <w:rFonts w:ascii="Arial" w:eastAsia="Arial" w:hAnsi="Arial" w:cs="Arial"/>
          <w:spacing w:val="1"/>
        </w:rPr>
        <w:t>t</w:t>
      </w:r>
      <w:r w:rsidRPr="008C65AB">
        <w:rPr>
          <w:rFonts w:ascii="Arial" w:eastAsia="Arial" w:hAnsi="Arial" w:cs="Arial"/>
        </w:rPr>
        <w:t>h</w:t>
      </w:r>
      <w:r w:rsidRPr="008C65AB">
        <w:rPr>
          <w:rFonts w:ascii="Arial" w:eastAsia="Arial" w:hAnsi="Arial" w:cs="Arial"/>
          <w:spacing w:val="49"/>
        </w:rPr>
        <w:t xml:space="preserve"> </w:t>
      </w:r>
      <w:r w:rsidRPr="008C65AB">
        <w:rPr>
          <w:rFonts w:ascii="Arial" w:eastAsia="Arial" w:hAnsi="Arial" w:cs="Arial"/>
        </w:rPr>
        <w:t>pa</w:t>
      </w:r>
      <w:r w:rsidRPr="008C65AB">
        <w:rPr>
          <w:rFonts w:ascii="Arial" w:eastAsia="Arial" w:hAnsi="Arial" w:cs="Arial"/>
          <w:spacing w:val="-2"/>
        </w:rPr>
        <w:t>r</w:t>
      </w:r>
      <w:r w:rsidRPr="008C65AB">
        <w:rPr>
          <w:rFonts w:ascii="Arial" w:eastAsia="Arial" w:hAnsi="Arial" w:cs="Arial"/>
        </w:rPr>
        <w:t>t</w:t>
      </w:r>
      <w:r w:rsidRPr="008C65AB">
        <w:rPr>
          <w:rFonts w:ascii="Arial" w:eastAsia="Arial" w:hAnsi="Arial" w:cs="Arial"/>
          <w:spacing w:val="50"/>
        </w:rPr>
        <w:t xml:space="preserve"> 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</w:rPr>
        <w:t>s</w:t>
      </w:r>
      <w:r w:rsidRPr="008C65AB">
        <w:rPr>
          <w:rFonts w:ascii="Arial" w:eastAsia="Arial" w:hAnsi="Arial" w:cs="Arial"/>
          <w:spacing w:val="49"/>
        </w:rPr>
        <w:t xml:space="preserve"> </w:t>
      </w:r>
      <w:r w:rsidRPr="008C65AB">
        <w:rPr>
          <w:rFonts w:ascii="Arial" w:eastAsia="Arial" w:hAnsi="Arial" w:cs="Arial"/>
          <w:spacing w:val="1"/>
        </w:rPr>
        <w:t>m</w:t>
      </w:r>
      <w:r w:rsidRPr="008C65AB">
        <w:rPr>
          <w:rFonts w:ascii="Arial" w:eastAsia="Arial" w:hAnsi="Arial" w:cs="Arial"/>
        </w:rPr>
        <w:t>on</w:t>
      </w:r>
      <w:r w:rsidRPr="008C65AB">
        <w:rPr>
          <w:rFonts w:ascii="Arial" w:eastAsia="Arial" w:hAnsi="Arial" w:cs="Arial"/>
          <w:spacing w:val="-4"/>
        </w:rPr>
        <w:t>i</w:t>
      </w:r>
      <w:r w:rsidRPr="008C65AB">
        <w:rPr>
          <w:rFonts w:ascii="Arial" w:eastAsia="Arial" w:hAnsi="Arial" w:cs="Arial"/>
          <w:spacing w:val="1"/>
        </w:rPr>
        <w:t>t</w:t>
      </w:r>
      <w:r w:rsidRPr="008C65AB">
        <w:rPr>
          <w:rFonts w:ascii="Arial" w:eastAsia="Arial" w:hAnsi="Arial" w:cs="Arial"/>
        </w:rPr>
        <w:t>o</w:t>
      </w:r>
      <w:r w:rsidRPr="008C65AB">
        <w:rPr>
          <w:rFonts w:ascii="Arial" w:eastAsia="Arial" w:hAnsi="Arial" w:cs="Arial"/>
          <w:spacing w:val="1"/>
        </w:rPr>
        <w:t>r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  <w:spacing w:val="-3"/>
        </w:rPr>
        <w:t>n</w:t>
      </w:r>
      <w:r w:rsidRPr="008C65AB">
        <w:rPr>
          <w:rFonts w:ascii="Arial" w:eastAsia="Arial" w:hAnsi="Arial" w:cs="Arial"/>
          <w:spacing w:val="2"/>
        </w:rPr>
        <w:t>g</w:t>
      </w:r>
      <w:r w:rsidRPr="008C65AB">
        <w:rPr>
          <w:rFonts w:ascii="Arial" w:eastAsia="Arial" w:hAnsi="Arial" w:cs="Arial"/>
        </w:rPr>
        <w:t>.</w:t>
      </w:r>
      <w:r w:rsidRPr="008C65AB">
        <w:rPr>
          <w:rFonts w:ascii="Arial" w:eastAsia="Arial" w:hAnsi="Arial" w:cs="Arial"/>
          <w:spacing w:val="48"/>
        </w:rPr>
        <w:t xml:space="preserve"> </w:t>
      </w:r>
      <w:r w:rsidRPr="008C65AB">
        <w:rPr>
          <w:rFonts w:ascii="Arial" w:eastAsia="Arial" w:hAnsi="Arial" w:cs="Arial"/>
          <w:spacing w:val="1"/>
        </w:rPr>
        <w:t>O</w:t>
      </w:r>
      <w:r w:rsidRPr="008C65AB">
        <w:rPr>
          <w:rFonts w:ascii="Arial" w:eastAsia="Arial" w:hAnsi="Arial" w:cs="Arial"/>
        </w:rPr>
        <w:t>pe</w:t>
      </w:r>
      <w:r w:rsidRPr="008C65AB">
        <w:rPr>
          <w:rFonts w:ascii="Arial" w:eastAsia="Arial" w:hAnsi="Arial" w:cs="Arial"/>
          <w:spacing w:val="1"/>
        </w:rPr>
        <w:t>r</w:t>
      </w:r>
      <w:r w:rsidRPr="008C65AB">
        <w:rPr>
          <w:rFonts w:ascii="Arial" w:eastAsia="Arial" w:hAnsi="Arial" w:cs="Arial"/>
          <w:spacing w:val="-3"/>
        </w:rPr>
        <w:t>a</w:t>
      </w:r>
      <w:r w:rsidRPr="008C65AB">
        <w:rPr>
          <w:rFonts w:ascii="Arial" w:eastAsia="Arial" w:hAnsi="Arial" w:cs="Arial"/>
          <w:spacing w:val="1"/>
        </w:rPr>
        <w:t>t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</w:rPr>
        <w:t>onal</w:t>
      </w:r>
      <w:r w:rsidRPr="008C65AB">
        <w:rPr>
          <w:rFonts w:ascii="Arial" w:eastAsia="Arial" w:hAnsi="Arial" w:cs="Arial"/>
          <w:spacing w:val="48"/>
        </w:rPr>
        <w:t xml:space="preserve"> </w:t>
      </w:r>
      <w:r w:rsidRPr="008C65AB">
        <w:rPr>
          <w:rFonts w:ascii="Arial" w:eastAsia="Arial" w:hAnsi="Arial" w:cs="Arial"/>
        </w:rPr>
        <w:t>pe</w:t>
      </w:r>
      <w:r w:rsidRPr="008C65AB">
        <w:rPr>
          <w:rFonts w:ascii="Arial" w:eastAsia="Arial" w:hAnsi="Arial" w:cs="Arial"/>
          <w:spacing w:val="-2"/>
        </w:rPr>
        <w:t>r</w:t>
      </w:r>
      <w:r w:rsidRPr="008C65AB">
        <w:rPr>
          <w:rFonts w:ascii="Arial" w:eastAsia="Arial" w:hAnsi="Arial" w:cs="Arial"/>
          <w:spacing w:val="1"/>
        </w:rPr>
        <w:t>f</w:t>
      </w:r>
      <w:r w:rsidRPr="008C65AB">
        <w:rPr>
          <w:rFonts w:ascii="Arial" w:eastAsia="Arial" w:hAnsi="Arial" w:cs="Arial"/>
        </w:rPr>
        <w:t>o</w:t>
      </w:r>
      <w:r w:rsidRPr="008C65AB">
        <w:rPr>
          <w:rFonts w:ascii="Arial" w:eastAsia="Arial" w:hAnsi="Arial" w:cs="Arial"/>
          <w:spacing w:val="1"/>
        </w:rPr>
        <w:t>rm</w:t>
      </w:r>
      <w:r w:rsidRPr="008C65AB">
        <w:rPr>
          <w:rFonts w:ascii="Arial" w:eastAsia="Arial" w:hAnsi="Arial" w:cs="Arial"/>
        </w:rPr>
        <w:t>ance</w:t>
      </w:r>
      <w:r w:rsidRPr="008C65AB">
        <w:rPr>
          <w:rFonts w:ascii="Arial" w:eastAsia="Arial" w:hAnsi="Arial" w:cs="Arial"/>
          <w:spacing w:val="49"/>
        </w:rPr>
        <w:t xml:space="preserve"> </w:t>
      </w:r>
      <w:r w:rsidRPr="008C65AB">
        <w:rPr>
          <w:rFonts w:ascii="Arial" w:eastAsia="Arial" w:hAnsi="Arial" w:cs="Arial"/>
          <w:spacing w:val="-3"/>
        </w:rPr>
        <w:t>o</w:t>
      </w:r>
      <w:r w:rsidRPr="008C65AB">
        <w:rPr>
          <w:rFonts w:ascii="Arial" w:eastAsia="Arial" w:hAnsi="Arial" w:cs="Arial"/>
        </w:rPr>
        <w:t>f</w:t>
      </w:r>
      <w:r w:rsidRPr="008C65AB">
        <w:rPr>
          <w:rFonts w:ascii="Arial" w:eastAsia="Arial" w:hAnsi="Arial" w:cs="Arial"/>
          <w:spacing w:val="50"/>
        </w:rPr>
        <w:t xml:space="preserve"> </w:t>
      </w:r>
      <w:r w:rsidRPr="008C65AB">
        <w:rPr>
          <w:rFonts w:ascii="Arial" w:eastAsia="Arial" w:hAnsi="Arial" w:cs="Arial"/>
          <w:spacing w:val="1"/>
        </w:rPr>
        <w:t>r</w:t>
      </w:r>
      <w:r w:rsidRPr="008C65AB">
        <w:rPr>
          <w:rFonts w:ascii="Arial" w:eastAsia="Arial" w:hAnsi="Arial" w:cs="Arial"/>
          <w:spacing w:val="-3"/>
        </w:rPr>
        <w:t>o</w:t>
      </w:r>
      <w:r w:rsidRPr="008C65AB">
        <w:rPr>
          <w:rFonts w:ascii="Arial" w:eastAsia="Arial" w:hAnsi="Arial" w:cs="Arial"/>
        </w:rPr>
        <w:t>u</w:t>
      </w:r>
      <w:r w:rsidRPr="008C65AB">
        <w:rPr>
          <w:rFonts w:ascii="Arial" w:eastAsia="Arial" w:hAnsi="Arial" w:cs="Arial"/>
          <w:spacing w:val="1"/>
        </w:rPr>
        <w:t>t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</w:rPr>
        <w:t>ne</w:t>
      </w:r>
      <w:r w:rsidRPr="008C65AB">
        <w:rPr>
          <w:rFonts w:ascii="Arial" w:eastAsia="Arial" w:hAnsi="Arial" w:cs="Arial"/>
          <w:spacing w:val="49"/>
        </w:rPr>
        <w:t xml:space="preserve"> </w:t>
      </w:r>
      <w:r w:rsidRPr="008C65AB">
        <w:rPr>
          <w:rFonts w:ascii="Arial" w:eastAsia="Arial" w:hAnsi="Arial" w:cs="Arial"/>
        </w:rPr>
        <w:t>s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  <w:spacing w:val="1"/>
        </w:rPr>
        <w:t>t</w:t>
      </w:r>
      <w:r w:rsidRPr="008C65AB">
        <w:rPr>
          <w:rFonts w:ascii="Arial" w:eastAsia="Arial" w:hAnsi="Arial" w:cs="Arial"/>
          <w:spacing w:val="-3"/>
        </w:rPr>
        <w:t>u</w:t>
      </w:r>
      <w:r w:rsidRPr="008C65AB">
        <w:rPr>
          <w:rFonts w:ascii="Arial" w:eastAsia="Arial" w:hAnsi="Arial" w:cs="Arial"/>
        </w:rPr>
        <w:t>a</w:t>
      </w:r>
      <w:r w:rsidRPr="008C65AB">
        <w:rPr>
          <w:rFonts w:ascii="Arial" w:eastAsia="Arial" w:hAnsi="Arial" w:cs="Arial"/>
          <w:spacing w:val="1"/>
        </w:rPr>
        <w:t>t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</w:rPr>
        <w:t>ons</w:t>
      </w:r>
      <w:r w:rsidRPr="008C65AB">
        <w:rPr>
          <w:rFonts w:ascii="Arial" w:eastAsia="Arial" w:hAnsi="Arial" w:cs="Arial"/>
          <w:spacing w:val="49"/>
        </w:rPr>
        <w:t xml:space="preserve"> </w:t>
      </w:r>
      <w:r w:rsidRPr="008C65AB">
        <w:rPr>
          <w:rFonts w:ascii="Arial" w:eastAsia="Arial" w:hAnsi="Arial" w:cs="Arial"/>
        </w:rPr>
        <w:t>and</w:t>
      </w:r>
      <w:r w:rsidRPr="008C65AB">
        <w:rPr>
          <w:rFonts w:ascii="Arial" w:eastAsia="Arial" w:hAnsi="Arial" w:cs="Arial"/>
          <w:spacing w:val="49"/>
        </w:rPr>
        <w:t xml:space="preserve"> </w:t>
      </w:r>
      <w:r w:rsidRPr="008C65AB">
        <w:rPr>
          <w:rFonts w:ascii="Arial" w:eastAsia="Arial" w:hAnsi="Arial" w:cs="Arial"/>
        </w:rPr>
        <w:t>adhe</w:t>
      </w:r>
      <w:r w:rsidRPr="008C65AB">
        <w:rPr>
          <w:rFonts w:ascii="Arial" w:eastAsia="Arial" w:hAnsi="Arial" w:cs="Arial"/>
          <w:spacing w:val="1"/>
        </w:rPr>
        <w:t>r</w:t>
      </w:r>
      <w:r w:rsidRPr="008C65AB">
        <w:rPr>
          <w:rFonts w:ascii="Arial" w:eastAsia="Arial" w:hAnsi="Arial" w:cs="Arial"/>
        </w:rPr>
        <w:t>ence</w:t>
      </w:r>
      <w:r w:rsidRPr="008C65AB">
        <w:rPr>
          <w:rFonts w:ascii="Arial" w:eastAsia="Arial" w:hAnsi="Arial" w:cs="Arial"/>
          <w:spacing w:val="46"/>
        </w:rPr>
        <w:t xml:space="preserve"> </w:t>
      </w:r>
      <w:r w:rsidRPr="008C65AB">
        <w:rPr>
          <w:rFonts w:ascii="Arial" w:eastAsia="Arial" w:hAnsi="Arial" w:cs="Arial"/>
          <w:spacing w:val="-1"/>
        </w:rPr>
        <w:t>t</w:t>
      </w:r>
      <w:r w:rsidRPr="008C65AB">
        <w:rPr>
          <w:rFonts w:ascii="Arial" w:eastAsia="Arial" w:hAnsi="Arial" w:cs="Arial"/>
        </w:rPr>
        <w:t>o</w:t>
      </w:r>
      <w:r w:rsidRPr="008C65AB">
        <w:rPr>
          <w:rFonts w:ascii="Arial" w:eastAsia="Arial" w:hAnsi="Arial" w:cs="Arial"/>
          <w:spacing w:val="-1"/>
        </w:rPr>
        <w:t xml:space="preserve"> </w:t>
      </w:r>
      <w:r w:rsidR="007B3FBD" w:rsidRPr="008C65AB">
        <w:rPr>
          <w:rFonts w:ascii="Arial" w:eastAsia="Arial" w:hAnsi="Arial" w:cs="Arial"/>
          <w:spacing w:val="-1"/>
        </w:rPr>
        <w:t>S</w:t>
      </w:r>
      <w:r w:rsidR="007B3FBD" w:rsidRPr="008C65AB">
        <w:rPr>
          <w:rFonts w:ascii="Arial" w:eastAsia="Arial" w:hAnsi="Arial" w:cs="Arial"/>
          <w:spacing w:val="1"/>
        </w:rPr>
        <w:t>O</w:t>
      </w:r>
      <w:r w:rsidR="007B3FBD" w:rsidRPr="008C65AB">
        <w:rPr>
          <w:rFonts w:ascii="Arial" w:eastAsia="Arial" w:hAnsi="Arial" w:cs="Arial"/>
          <w:spacing w:val="-1"/>
        </w:rPr>
        <w:t>P’</w:t>
      </w:r>
      <w:r w:rsidR="007B3FBD" w:rsidRPr="008C65AB">
        <w:rPr>
          <w:rFonts w:ascii="Arial" w:eastAsia="Arial" w:hAnsi="Arial" w:cs="Arial"/>
        </w:rPr>
        <w:t>s</w:t>
      </w:r>
      <w:r w:rsidR="007B3FBD" w:rsidRPr="008C65AB">
        <w:rPr>
          <w:rFonts w:ascii="Arial" w:eastAsia="Arial" w:hAnsi="Arial" w:cs="Arial"/>
          <w:spacing w:val="25"/>
        </w:rPr>
        <w:t xml:space="preserve"> </w:t>
      </w:r>
      <w:r w:rsidR="007B3FBD" w:rsidRPr="008C65AB">
        <w:rPr>
          <w:rFonts w:ascii="Arial" w:eastAsia="Arial" w:hAnsi="Arial" w:cs="Arial"/>
          <w:spacing w:val="-1"/>
        </w:rPr>
        <w:t>i</w:t>
      </w:r>
      <w:r w:rsidR="007B3FBD" w:rsidRPr="008C65AB">
        <w:rPr>
          <w:rFonts w:ascii="Arial" w:eastAsia="Arial" w:hAnsi="Arial" w:cs="Arial"/>
        </w:rPr>
        <w:t>s</w:t>
      </w:r>
      <w:r w:rsidR="007B3FBD" w:rsidRPr="008C65AB">
        <w:rPr>
          <w:rFonts w:ascii="Arial" w:eastAsia="Arial" w:hAnsi="Arial" w:cs="Arial"/>
          <w:spacing w:val="25"/>
        </w:rPr>
        <w:t xml:space="preserve"> </w:t>
      </w:r>
      <w:r w:rsidR="007B3FBD" w:rsidRPr="008C65AB">
        <w:rPr>
          <w:rFonts w:ascii="Arial" w:eastAsia="Arial" w:hAnsi="Arial" w:cs="Arial"/>
        </w:rPr>
        <w:t>best</w:t>
      </w:r>
      <w:r w:rsidR="007B3FBD" w:rsidRPr="008C65AB">
        <w:rPr>
          <w:rFonts w:ascii="Arial" w:eastAsia="Arial" w:hAnsi="Arial" w:cs="Arial"/>
          <w:spacing w:val="24"/>
        </w:rPr>
        <w:t xml:space="preserve"> </w:t>
      </w:r>
      <w:r w:rsidR="007B3FBD" w:rsidRPr="008C65AB">
        <w:rPr>
          <w:rFonts w:ascii="Arial" w:eastAsia="Arial" w:hAnsi="Arial" w:cs="Arial"/>
        </w:rPr>
        <w:t>che</w:t>
      </w:r>
      <w:r w:rsidR="007B3FBD" w:rsidRPr="008C65AB">
        <w:rPr>
          <w:rFonts w:ascii="Arial" w:eastAsia="Arial" w:hAnsi="Arial" w:cs="Arial"/>
          <w:spacing w:val="-2"/>
        </w:rPr>
        <w:t>c</w:t>
      </w:r>
      <w:r w:rsidR="007B3FBD" w:rsidRPr="008C65AB">
        <w:rPr>
          <w:rFonts w:ascii="Arial" w:eastAsia="Arial" w:hAnsi="Arial" w:cs="Arial"/>
          <w:spacing w:val="2"/>
        </w:rPr>
        <w:t>k</w:t>
      </w:r>
      <w:r w:rsidR="007B3FBD" w:rsidRPr="008C65AB">
        <w:rPr>
          <w:rFonts w:ascii="Arial" w:eastAsia="Arial" w:hAnsi="Arial" w:cs="Arial"/>
        </w:rPr>
        <w:t>ed</w:t>
      </w:r>
      <w:r w:rsidR="007B3FBD" w:rsidRPr="008C65AB">
        <w:rPr>
          <w:rFonts w:ascii="Arial" w:eastAsia="Arial" w:hAnsi="Arial" w:cs="Arial"/>
          <w:spacing w:val="22"/>
        </w:rPr>
        <w:t xml:space="preserve"> </w:t>
      </w:r>
      <w:r w:rsidR="007B3FBD" w:rsidRPr="008C65AB">
        <w:rPr>
          <w:rFonts w:ascii="Arial" w:eastAsia="Arial" w:hAnsi="Arial" w:cs="Arial"/>
        </w:rPr>
        <w:t>by</w:t>
      </w:r>
      <w:r w:rsidR="007B3FBD" w:rsidRPr="008C65AB">
        <w:rPr>
          <w:rFonts w:ascii="Arial" w:eastAsia="Arial" w:hAnsi="Arial" w:cs="Arial"/>
          <w:spacing w:val="23"/>
        </w:rPr>
        <w:t xml:space="preserve"> </w:t>
      </w:r>
      <w:r w:rsidR="007B3FBD" w:rsidRPr="008C65AB">
        <w:rPr>
          <w:rFonts w:ascii="Arial" w:eastAsia="Arial" w:hAnsi="Arial" w:cs="Arial"/>
          <w:spacing w:val="1"/>
        </w:rPr>
        <w:t>m</w:t>
      </w:r>
      <w:r w:rsidR="007B3FBD" w:rsidRPr="008C65AB">
        <w:rPr>
          <w:rFonts w:ascii="Arial" w:eastAsia="Arial" w:hAnsi="Arial" w:cs="Arial"/>
        </w:rPr>
        <w:t>eans</w:t>
      </w:r>
      <w:r w:rsidR="007B3FBD" w:rsidRPr="008C65AB">
        <w:rPr>
          <w:rFonts w:ascii="Arial" w:eastAsia="Arial" w:hAnsi="Arial" w:cs="Arial"/>
          <w:spacing w:val="25"/>
        </w:rPr>
        <w:t xml:space="preserve"> </w:t>
      </w:r>
      <w:r w:rsidR="007B3FBD" w:rsidRPr="008C65AB">
        <w:rPr>
          <w:rFonts w:ascii="Arial" w:eastAsia="Arial" w:hAnsi="Arial" w:cs="Arial"/>
          <w:spacing w:val="-3"/>
        </w:rPr>
        <w:t>o</w:t>
      </w:r>
      <w:r w:rsidR="007B3FBD" w:rsidRPr="008C65AB">
        <w:rPr>
          <w:rFonts w:ascii="Arial" w:eastAsia="Arial" w:hAnsi="Arial" w:cs="Arial"/>
        </w:rPr>
        <w:t>f</w:t>
      </w:r>
      <w:r w:rsidR="007B3FBD" w:rsidRPr="008C65AB">
        <w:rPr>
          <w:rFonts w:ascii="Arial" w:eastAsia="Arial" w:hAnsi="Arial" w:cs="Arial"/>
          <w:spacing w:val="26"/>
        </w:rPr>
        <w:t xml:space="preserve"> </w:t>
      </w:r>
      <w:r w:rsidR="007B3FBD" w:rsidRPr="008C65AB">
        <w:rPr>
          <w:rFonts w:ascii="Arial" w:eastAsia="Arial" w:hAnsi="Arial" w:cs="Arial"/>
          <w:spacing w:val="1"/>
        </w:rPr>
        <w:t>m</w:t>
      </w:r>
      <w:r w:rsidR="007B3FBD" w:rsidRPr="008C65AB">
        <w:rPr>
          <w:rFonts w:ascii="Arial" w:eastAsia="Arial" w:hAnsi="Arial" w:cs="Arial"/>
        </w:rPr>
        <w:t>on</w:t>
      </w:r>
      <w:r w:rsidR="007B3FBD" w:rsidRPr="008C65AB">
        <w:rPr>
          <w:rFonts w:ascii="Arial" w:eastAsia="Arial" w:hAnsi="Arial" w:cs="Arial"/>
          <w:spacing w:val="-1"/>
        </w:rPr>
        <w:t>i</w:t>
      </w:r>
      <w:r w:rsidR="007B3FBD" w:rsidRPr="008C65AB">
        <w:rPr>
          <w:rFonts w:ascii="Arial" w:eastAsia="Arial" w:hAnsi="Arial" w:cs="Arial"/>
          <w:spacing w:val="1"/>
        </w:rPr>
        <w:t>t</w:t>
      </w:r>
      <w:r w:rsidR="007B3FBD" w:rsidRPr="008C65AB">
        <w:rPr>
          <w:rFonts w:ascii="Arial" w:eastAsia="Arial" w:hAnsi="Arial" w:cs="Arial"/>
          <w:spacing w:val="-3"/>
        </w:rPr>
        <w:t>o</w:t>
      </w:r>
      <w:r w:rsidR="007B3FBD" w:rsidRPr="008C65AB">
        <w:rPr>
          <w:rFonts w:ascii="Arial" w:eastAsia="Arial" w:hAnsi="Arial" w:cs="Arial"/>
          <w:spacing w:val="1"/>
        </w:rPr>
        <w:t>r</w:t>
      </w:r>
      <w:r w:rsidR="007B3FBD" w:rsidRPr="008C65AB">
        <w:rPr>
          <w:rFonts w:ascii="Arial" w:eastAsia="Arial" w:hAnsi="Arial" w:cs="Arial"/>
          <w:spacing w:val="-1"/>
        </w:rPr>
        <w:t>i</w:t>
      </w:r>
      <w:r w:rsidR="007B3FBD" w:rsidRPr="008C65AB">
        <w:rPr>
          <w:rFonts w:ascii="Arial" w:eastAsia="Arial" w:hAnsi="Arial" w:cs="Arial"/>
        </w:rPr>
        <w:t>ng.</w:t>
      </w:r>
      <w:r w:rsidR="007B3FBD" w:rsidRPr="008C65AB">
        <w:rPr>
          <w:rFonts w:ascii="Arial" w:eastAsia="Arial" w:hAnsi="Arial" w:cs="Arial"/>
          <w:spacing w:val="24"/>
        </w:rPr>
        <w:t xml:space="preserve"> </w:t>
      </w:r>
      <w:r w:rsidR="007B3FBD" w:rsidRPr="008C65AB">
        <w:rPr>
          <w:rFonts w:ascii="Arial" w:eastAsia="Arial" w:hAnsi="Arial" w:cs="Arial"/>
          <w:spacing w:val="2"/>
        </w:rPr>
        <w:t>T</w:t>
      </w:r>
      <w:r w:rsidR="007B3FBD" w:rsidRPr="008C65AB">
        <w:rPr>
          <w:rFonts w:ascii="Arial" w:eastAsia="Arial" w:hAnsi="Arial" w:cs="Arial"/>
        </w:rPr>
        <w:t>he</w:t>
      </w:r>
      <w:r w:rsidR="007B3FBD" w:rsidRPr="008C65AB">
        <w:rPr>
          <w:rFonts w:ascii="Arial" w:eastAsia="Arial" w:hAnsi="Arial" w:cs="Arial"/>
          <w:spacing w:val="22"/>
        </w:rPr>
        <w:t xml:space="preserve"> </w:t>
      </w:r>
      <w:r w:rsidR="007B3FBD" w:rsidRPr="008C65AB">
        <w:rPr>
          <w:rFonts w:ascii="Arial" w:eastAsia="Arial" w:hAnsi="Arial" w:cs="Arial"/>
          <w:spacing w:val="-1"/>
        </w:rPr>
        <w:t>V</w:t>
      </w:r>
      <w:r w:rsidR="007B3FBD" w:rsidRPr="008C65AB">
        <w:rPr>
          <w:rFonts w:ascii="Arial" w:eastAsia="Arial" w:hAnsi="Arial" w:cs="Arial"/>
          <w:spacing w:val="2"/>
        </w:rPr>
        <w:t>T</w:t>
      </w:r>
      <w:r w:rsidR="007B3FBD" w:rsidRPr="008C65AB">
        <w:rPr>
          <w:rFonts w:ascii="Arial" w:eastAsia="Arial" w:hAnsi="Arial" w:cs="Arial"/>
          <w:spacing w:val="-1"/>
        </w:rPr>
        <w:t>S</w:t>
      </w:r>
      <w:r w:rsidR="007B3FBD" w:rsidRPr="008C65AB">
        <w:rPr>
          <w:rFonts w:ascii="Arial" w:eastAsia="Arial" w:hAnsi="Arial" w:cs="Arial"/>
          <w:spacing w:val="1"/>
        </w:rPr>
        <w:t>-</w:t>
      </w:r>
      <w:r w:rsidR="007B3FBD" w:rsidRPr="008C65AB">
        <w:rPr>
          <w:rFonts w:ascii="Arial" w:eastAsia="Arial" w:hAnsi="Arial" w:cs="Arial"/>
        </w:rPr>
        <w:t>au</w:t>
      </w:r>
      <w:r w:rsidR="007B3FBD" w:rsidRPr="008C65AB">
        <w:rPr>
          <w:rFonts w:ascii="Arial" w:eastAsia="Arial" w:hAnsi="Arial" w:cs="Arial"/>
          <w:spacing w:val="1"/>
        </w:rPr>
        <w:t>t</w:t>
      </w:r>
      <w:r w:rsidR="007B3FBD" w:rsidRPr="008C65AB">
        <w:rPr>
          <w:rFonts w:ascii="Arial" w:eastAsia="Arial" w:hAnsi="Arial" w:cs="Arial"/>
        </w:rPr>
        <w:t>h</w:t>
      </w:r>
      <w:r w:rsidR="007B3FBD" w:rsidRPr="008C65AB">
        <w:rPr>
          <w:rFonts w:ascii="Arial" w:eastAsia="Arial" w:hAnsi="Arial" w:cs="Arial"/>
          <w:spacing w:val="-3"/>
        </w:rPr>
        <w:t>o</w:t>
      </w:r>
      <w:r w:rsidR="007B3FBD" w:rsidRPr="008C65AB">
        <w:rPr>
          <w:rFonts w:ascii="Arial" w:eastAsia="Arial" w:hAnsi="Arial" w:cs="Arial"/>
          <w:spacing w:val="1"/>
        </w:rPr>
        <w:t>r</w:t>
      </w:r>
      <w:r w:rsidR="007B3FBD" w:rsidRPr="008C65AB">
        <w:rPr>
          <w:rFonts w:ascii="Arial" w:eastAsia="Arial" w:hAnsi="Arial" w:cs="Arial"/>
          <w:spacing w:val="-1"/>
        </w:rPr>
        <w:t>i</w:t>
      </w:r>
      <w:r w:rsidR="007B3FBD" w:rsidRPr="008C65AB">
        <w:rPr>
          <w:rFonts w:ascii="Arial" w:eastAsia="Arial" w:hAnsi="Arial" w:cs="Arial"/>
          <w:spacing w:val="1"/>
        </w:rPr>
        <w:t>t</w:t>
      </w:r>
      <w:r w:rsidR="007B3FBD" w:rsidRPr="008C65AB">
        <w:rPr>
          <w:rFonts w:ascii="Arial" w:eastAsia="Arial" w:hAnsi="Arial" w:cs="Arial"/>
        </w:rPr>
        <w:t>y</w:t>
      </w:r>
      <w:r w:rsidR="007B3FBD" w:rsidRPr="008C65AB">
        <w:rPr>
          <w:rFonts w:ascii="Arial" w:eastAsia="Arial" w:hAnsi="Arial" w:cs="Arial"/>
          <w:spacing w:val="23"/>
        </w:rPr>
        <w:t xml:space="preserve"> </w:t>
      </w:r>
      <w:r w:rsidR="007B3FBD" w:rsidRPr="008C65AB">
        <w:rPr>
          <w:rFonts w:ascii="Arial" w:eastAsia="Arial" w:hAnsi="Arial" w:cs="Arial"/>
          <w:spacing w:val="1"/>
        </w:rPr>
        <w:t>t</w:t>
      </w:r>
      <w:r w:rsidR="007B3FBD" w:rsidRPr="008C65AB">
        <w:rPr>
          <w:rFonts w:ascii="Arial" w:eastAsia="Arial" w:hAnsi="Arial" w:cs="Arial"/>
        </w:rPr>
        <w:t>ap</w:t>
      </w:r>
      <w:r w:rsidR="007B3FBD" w:rsidRPr="008C65AB">
        <w:rPr>
          <w:rFonts w:ascii="Arial" w:eastAsia="Arial" w:hAnsi="Arial" w:cs="Arial"/>
          <w:spacing w:val="-3"/>
        </w:rPr>
        <w:t>e</w:t>
      </w:r>
      <w:r w:rsidR="007B3FBD" w:rsidRPr="008C65AB">
        <w:rPr>
          <w:rFonts w:ascii="Arial" w:eastAsia="Arial" w:hAnsi="Arial" w:cs="Arial"/>
        </w:rPr>
        <w:t>s</w:t>
      </w:r>
      <w:r w:rsidR="007B3FBD" w:rsidRPr="008C65AB">
        <w:rPr>
          <w:rFonts w:ascii="Arial" w:eastAsia="Arial" w:hAnsi="Arial" w:cs="Arial"/>
          <w:spacing w:val="25"/>
        </w:rPr>
        <w:t xml:space="preserve"> </w:t>
      </w:r>
      <w:r w:rsidR="007B3FBD" w:rsidRPr="008C65AB">
        <w:rPr>
          <w:rFonts w:ascii="Arial" w:eastAsia="Arial" w:hAnsi="Arial" w:cs="Arial"/>
          <w:spacing w:val="1"/>
        </w:rPr>
        <w:t>t</w:t>
      </w:r>
      <w:r w:rsidR="007B3FBD" w:rsidRPr="008C65AB">
        <w:rPr>
          <w:rFonts w:ascii="Arial" w:eastAsia="Arial" w:hAnsi="Arial" w:cs="Arial"/>
        </w:rPr>
        <w:t>he</w:t>
      </w:r>
      <w:r w:rsidR="007B3FBD" w:rsidRPr="008C65AB">
        <w:rPr>
          <w:rFonts w:ascii="Arial" w:eastAsia="Arial" w:hAnsi="Arial" w:cs="Arial"/>
          <w:spacing w:val="25"/>
        </w:rPr>
        <w:t xml:space="preserve"> </w:t>
      </w:r>
      <w:commentRangeStart w:id="336"/>
      <w:r w:rsidR="007B3FBD" w:rsidRPr="008C65AB">
        <w:rPr>
          <w:rFonts w:ascii="Arial" w:eastAsia="Arial" w:hAnsi="Arial" w:cs="Arial"/>
          <w:spacing w:val="-1"/>
        </w:rPr>
        <w:t>i</w:t>
      </w:r>
      <w:r w:rsidR="007B3FBD" w:rsidRPr="008C65AB">
        <w:rPr>
          <w:rFonts w:ascii="Arial" w:eastAsia="Arial" w:hAnsi="Arial" w:cs="Arial"/>
          <w:spacing w:val="-2"/>
        </w:rPr>
        <w:t>m</w:t>
      </w:r>
      <w:r w:rsidR="007B3FBD" w:rsidRPr="008C65AB">
        <w:rPr>
          <w:rFonts w:ascii="Arial" w:eastAsia="Arial" w:hAnsi="Arial" w:cs="Arial"/>
          <w:spacing w:val="-3"/>
        </w:rPr>
        <w:t>a</w:t>
      </w:r>
      <w:r w:rsidR="007B3FBD" w:rsidRPr="008C65AB">
        <w:rPr>
          <w:rFonts w:ascii="Arial" w:eastAsia="Arial" w:hAnsi="Arial" w:cs="Arial"/>
          <w:spacing w:val="2"/>
        </w:rPr>
        <w:t>g</w:t>
      </w:r>
      <w:r w:rsidR="007B3FBD" w:rsidRPr="008C65AB">
        <w:rPr>
          <w:rFonts w:ascii="Arial" w:eastAsia="Arial" w:hAnsi="Arial" w:cs="Arial"/>
        </w:rPr>
        <w:t>e</w:t>
      </w:r>
      <w:r w:rsidR="007B3FBD" w:rsidRPr="008C65AB">
        <w:rPr>
          <w:rFonts w:ascii="Arial" w:eastAsia="Arial" w:hAnsi="Arial" w:cs="Arial"/>
          <w:spacing w:val="25"/>
        </w:rPr>
        <w:t xml:space="preserve"> </w:t>
      </w:r>
      <w:r w:rsidR="007B3FBD" w:rsidRPr="008C65AB">
        <w:rPr>
          <w:rFonts w:ascii="Arial" w:eastAsia="Arial" w:hAnsi="Arial" w:cs="Arial"/>
          <w:spacing w:val="-3"/>
        </w:rPr>
        <w:t>o</w:t>
      </w:r>
      <w:r w:rsidR="007B3FBD" w:rsidRPr="008C65AB">
        <w:rPr>
          <w:rFonts w:ascii="Arial" w:eastAsia="Arial" w:hAnsi="Arial" w:cs="Arial"/>
        </w:rPr>
        <w:t>f</w:t>
      </w:r>
      <w:r w:rsidR="007B3FBD" w:rsidRPr="008C65AB">
        <w:rPr>
          <w:rFonts w:ascii="Arial" w:eastAsia="Arial" w:hAnsi="Arial" w:cs="Arial"/>
          <w:spacing w:val="26"/>
        </w:rPr>
        <w:t xml:space="preserve"> </w:t>
      </w:r>
      <w:r w:rsidR="007B3FBD" w:rsidRPr="008C65AB">
        <w:rPr>
          <w:rFonts w:ascii="Arial" w:eastAsia="Arial" w:hAnsi="Arial" w:cs="Arial"/>
          <w:spacing w:val="1"/>
        </w:rPr>
        <w:t>t</w:t>
      </w:r>
      <w:r w:rsidR="007B3FBD" w:rsidRPr="008C65AB">
        <w:rPr>
          <w:rFonts w:ascii="Arial" w:eastAsia="Arial" w:hAnsi="Arial" w:cs="Arial"/>
        </w:rPr>
        <w:t>he</w:t>
      </w:r>
      <w:r w:rsidR="007B3FBD" w:rsidRPr="008C65AB">
        <w:rPr>
          <w:rFonts w:ascii="Arial" w:eastAsia="Arial" w:hAnsi="Arial" w:cs="Arial"/>
          <w:spacing w:val="22"/>
        </w:rPr>
        <w:t xml:space="preserve"> </w:t>
      </w:r>
      <w:r w:rsidR="007B3FBD" w:rsidRPr="008C65AB">
        <w:rPr>
          <w:rFonts w:ascii="Arial" w:eastAsia="Arial" w:hAnsi="Arial" w:cs="Arial"/>
          <w:spacing w:val="1"/>
        </w:rPr>
        <w:t>r</w:t>
      </w:r>
      <w:r w:rsidR="007B3FBD" w:rsidRPr="008C65AB">
        <w:rPr>
          <w:rFonts w:ascii="Arial" w:eastAsia="Arial" w:hAnsi="Arial" w:cs="Arial"/>
        </w:rPr>
        <w:t>ad</w:t>
      </w:r>
      <w:r w:rsidR="007B3FBD" w:rsidRPr="008C65AB">
        <w:rPr>
          <w:rFonts w:ascii="Arial" w:eastAsia="Arial" w:hAnsi="Arial" w:cs="Arial"/>
          <w:spacing w:val="-3"/>
        </w:rPr>
        <w:t>a</w:t>
      </w:r>
      <w:r w:rsidR="007B3FBD" w:rsidRPr="008C65AB">
        <w:rPr>
          <w:rFonts w:ascii="Arial" w:eastAsia="Arial" w:hAnsi="Arial" w:cs="Arial"/>
        </w:rPr>
        <w:t xml:space="preserve">r </w:t>
      </w:r>
      <w:commentRangeEnd w:id="336"/>
      <w:r>
        <w:rPr>
          <w:rStyle w:val="CommentReference"/>
        </w:rPr>
        <w:commentReference w:id="336"/>
      </w:r>
      <w:r w:rsidR="007B3FBD" w:rsidRPr="008C65AB">
        <w:rPr>
          <w:rFonts w:ascii="Arial" w:eastAsia="Arial" w:hAnsi="Arial" w:cs="Arial"/>
        </w:rPr>
        <w:t>and</w:t>
      </w:r>
      <w:r w:rsidR="007B3FBD" w:rsidRPr="008C65AB">
        <w:rPr>
          <w:rFonts w:ascii="Arial" w:eastAsia="Arial" w:hAnsi="Arial" w:cs="Arial"/>
          <w:spacing w:val="3"/>
        </w:rPr>
        <w:t xml:space="preserve"> </w:t>
      </w:r>
      <w:r w:rsidR="007B3FBD" w:rsidRPr="008C65AB">
        <w:rPr>
          <w:rFonts w:ascii="Arial" w:eastAsia="Arial" w:hAnsi="Arial" w:cs="Arial"/>
          <w:spacing w:val="1"/>
        </w:rPr>
        <w:t>t</w:t>
      </w:r>
      <w:r w:rsidR="007B3FBD" w:rsidRPr="008C65AB">
        <w:rPr>
          <w:rFonts w:ascii="Arial" w:eastAsia="Arial" w:hAnsi="Arial" w:cs="Arial"/>
        </w:rPr>
        <w:t>he</w:t>
      </w:r>
      <w:r w:rsidR="007B3FBD" w:rsidRPr="008C65AB">
        <w:rPr>
          <w:rFonts w:ascii="Arial" w:eastAsia="Arial" w:hAnsi="Arial" w:cs="Arial"/>
          <w:spacing w:val="3"/>
        </w:rPr>
        <w:t xml:space="preserve"> </w:t>
      </w:r>
      <w:r w:rsidR="007B3FBD" w:rsidRPr="008C65AB">
        <w:rPr>
          <w:rFonts w:ascii="Arial" w:eastAsia="Arial" w:hAnsi="Arial" w:cs="Arial"/>
        </w:rPr>
        <w:t>co</w:t>
      </w:r>
      <w:r w:rsidR="007B3FBD" w:rsidRPr="008C65AB">
        <w:rPr>
          <w:rFonts w:ascii="Arial" w:eastAsia="Arial" w:hAnsi="Arial" w:cs="Arial"/>
          <w:spacing w:val="-2"/>
        </w:rPr>
        <w:t>m</w:t>
      </w:r>
      <w:r w:rsidR="007B3FBD" w:rsidRPr="008C65AB">
        <w:rPr>
          <w:rFonts w:ascii="Arial" w:eastAsia="Arial" w:hAnsi="Arial" w:cs="Arial"/>
          <w:spacing w:val="1"/>
        </w:rPr>
        <w:t>m</w:t>
      </w:r>
      <w:r w:rsidR="007B3FBD" w:rsidRPr="008C65AB">
        <w:rPr>
          <w:rFonts w:ascii="Arial" w:eastAsia="Arial" w:hAnsi="Arial" w:cs="Arial"/>
        </w:rPr>
        <w:t>un</w:t>
      </w:r>
      <w:r w:rsidR="007B3FBD" w:rsidRPr="008C65AB">
        <w:rPr>
          <w:rFonts w:ascii="Arial" w:eastAsia="Arial" w:hAnsi="Arial" w:cs="Arial"/>
          <w:spacing w:val="-1"/>
        </w:rPr>
        <w:t>i</w:t>
      </w:r>
      <w:r w:rsidR="007B3FBD" w:rsidRPr="008C65AB">
        <w:rPr>
          <w:rFonts w:ascii="Arial" w:eastAsia="Arial" w:hAnsi="Arial" w:cs="Arial"/>
        </w:rPr>
        <w:t>ca</w:t>
      </w:r>
      <w:r w:rsidR="007B3FBD" w:rsidRPr="008C65AB">
        <w:rPr>
          <w:rFonts w:ascii="Arial" w:eastAsia="Arial" w:hAnsi="Arial" w:cs="Arial"/>
          <w:spacing w:val="1"/>
        </w:rPr>
        <w:t>t</w:t>
      </w:r>
      <w:r w:rsidR="007B3FBD" w:rsidRPr="008C65AB">
        <w:rPr>
          <w:rFonts w:ascii="Arial" w:eastAsia="Arial" w:hAnsi="Arial" w:cs="Arial"/>
          <w:spacing w:val="-1"/>
        </w:rPr>
        <w:t>i</w:t>
      </w:r>
      <w:r w:rsidR="007B3FBD" w:rsidRPr="008C65AB">
        <w:rPr>
          <w:rFonts w:ascii="Arial" w:eastAsia="Arial" w:hAnsi="Arial" w:cs="Arial"/>
        </w:rPr>
        <w:t>on</w:t>
      </w:r>
      <w:r w:rsidR="007B3FBD" w:rsidRPr="008C65AB">
        <w:rPr>
          <w:rFonts w:ascii="Arial" w:eastAsia="Arial" w:hAnsi="Arial" w:cs="Arial"/>
          <w:spacing w:val="3"/>
        </w:rPr>
        <w:t xml:space="preserve"> </w:t>
      </w:r>
      <w:r w:rsidR="007B3FBD" w:rsidRPr="008C65AB">
        <w:rPr>
          <w:rFonts w:ascii="Arial" w:eastAsia="Arial" w:hAnsi="Arial" w:cs="Arial"/>
        </w:rPr>
        <w:t>and</w:t>
      </w:r>
      <w:r w:rsidR="007B3FBD" w:rsidRPr="008C65AB">
        <w:rPr>
          <w:rFonts w:ascii="Arial" w:eastAsia="Arial" w:hAnsi="Arial" w:cs="Arial"/>
          <w:spacing w:val="3"/>
        </w:rPr>
        <w:t xml:space="preserve"> </w:t>
      </w:r>
      <w:r w:rsidR="007B3FBD" w:rsidRPr="008C65AB">
        <w:rPr>
          <w:rFonts w:ascii="Arial" w:eastAsia="Arial" w:hAnsi="Arial" w:cs="Arial"/>
        </w:rPr>
        <w:t>chec</w:t>
      </w:r>
      <w:r w:rsidR="007B3FBD" w:rsidRPr="008C65AB">
        <w:rPr>
          <w:rFonts w:ascii="Arial" w:eastAsia="Arial" w:hAnsi="Arial" w:cs="Arial"/>
          <w:spacing w:val="2"/>
        </w:rPr>
        <w:t>k</w:t>
      </w:r>
      <w:r w:rsidR="007B3FBD" w:rsidRPr="008C65AB">
        <w:rPr>
          <w:rFonts w:ascii="Arial" w:eastAsia="Arial" w:hAnsi="Arial" w:cs="Arial"/>
        </w:rPr>
        <w:t>s</w:t>
      </w:r>
      <w:r w:rsidR="007B3FBD" w:rsidRPr="008C65AB">
        <w:rPr>
          <w:rFonts w:ascii="Arial" w:eastAsia="Arial" w:hAnsi="Arial" w:cs="Arial"/>
          <w:spacing w:val="1"/>
        </w:rPr>
        <w:t xml:space="preserve"> t</w:t>
      </w:r>
      <w:r w:rsidR="007B3FBD" w:rsidRPr="008C65AB">
        <w:rPr>
          <w:rFonts w:ascii="Arial" w:eastAsia="Arial" w:hAnsi="Arial" w:cs="Arial"/>
        </w:rPr>
        <w:t>he</w:t>
      </w:r>
      <w:r w:rsidR="007B3FBD" w:rsidRPr="008C65AB">
        <w:rPr>
          <w:rFonts w:ascii="Arial" w:eastAsia="Arial" w:hAnsi="Arial" w:cs="Arial"/>
          <w:spacing w:val="3"/>
        </w:rPr>
        <w:t xml:space="preserve"> </w:t>
      </w:r>
      <w:r w:rsidR="007B3FBD" w:rsidRPr="008C65AB">
        <w:rPr>
          <w:rFonts w:ascii="Arial" w:eastAsia="Arial" w:hAnsi="Arial" w:cs="Arial"/>
        </w:rPr>
        <w:t>pe</w:t>
      </w:r>
      <w:r w:rsidR="007B3FBD" w:rsidRPr="008C65AB">
        <w:rPr>
          <w:rFonts w:ascii="Arial" w:eastAsia="Arial" w:hAnsi="Arial" w:cs="Arial"/>
          <w:spacing w:val="-2"/>
        </w:rPr>
        <w:t>r</w:t>
      </w:r>
      <w:r w:rsidR="007B3FBD" w:rsidRPr="008C65AB">
        <w:rPr>
          <w:rFonts w:ascii="Arial" w:eastAsia="Arial" w:hAnsi="Arial" w:cs="Arial"/>
          <w:spacing w:val="1"/>
        </w:rPr>
        <w:t>f</w:t>
      </w:r>
      <w:r w:rsidR="007B3FBD" w:rsidRPr="008C65AB">
        <w:rPr>
          <w:rFonts w:ascii="Arial" w:eastAsia="Arial" w:hAnsi="Arial" w:cs="Arial"/>
        </w:rPr>
        <w:t>o</w:t>
      </w:r>
      <w:r w:rsidR="007B3FBD" w:rsidRPr="008C65AB">
        <w:rPr>
          <w:rFonts w:ascii="Arial" w:eastAsia="Arial" w:hAnsi="Arial" w:cs="Arial"/>
          <w:spacing w:val="-2"/>
        </w:rPr>
        <w:t>r</w:t>
      </w:r>
      <w:r w:rsidR="007B3FBD" w:rsidRPr="008C65AB">
        <w:rPr>
          <w:rFonts w:ascii="Arial" w:eastAsia="Arial" w:hAnsi="Arial" w:cs="Arial"/>
          <w:spacing w:val="1"/>
        </w:rPr>
        <w:t>m</w:t>
      </w:r>
      <w:r w:rsidR="007B3FBD" w:rsidRPr="008C65AB">
        <w:rPr>
          <w:rFonts w:ascii="Arial" w:eastAsia="Arial" w:hAnsi="Arial" w:cs="Arial"/>
          <w:spacing w:val="-3"/>
        </w:rPr>
        <w:t>a</w:t>
      </w:r>
      <w:r w:rsidR="007B3FBD" w:rsidRPr="008C65AB">
        <w:rPr>
          <w:rFonts w:ascii="Arial" w:eastAsia="Arial" w:hAnsi="Arial" w:cs="Arial"/>
        </w:rPr>
        <w:t>nce</w:t>
      </w:r>
      <w:r w:rsidR="007B3FBD" w:rsidRPr="008C65AB">
        <w:rPr>
          <w:rFonts w:ascii="Arial" w:eastAsia="Arial" w:hAnsi="Arial" w:cs="Arial"/>
          <w:spacing w:val="3"/>
        </w:rPr>
        <w:t xml:space="preserve"> </w:t>
      </w:r>
      <w:r w:rsidR="007B3FBD" w:rsidRPr="008C65AB">
        <w:rPr>
          <w:rFonts w:ascii="Arial" w:eastAsia="Arial" w:hAnsi="Arial" w:cs="Arial"/>
        </w:rPr>
        <w:t>of</w:t>
      </w:r>
      <w:r w:rsidR="007B3FBD" w:rsidRPr="008C65AB">
        <w:rPr>
          <w:rFonts w:ascii="Arial" w:eastAsia="Arial" w:hAnsi="Arial" w:cs="Arial"/>
          <w:spacing w:val="5"/>
        </w:rPr>
        <w:t xml:space="preserve"> </w:t>
      </w:r>
      <w:r w:rsidR="007B3FBD" w:rsidRPr="008C65AB">
        <w:rPr>
          <w:rFonts w:ascii="Arial" w:eastAsia="Arial" w:hAnsi="Arial" w:cs="Arial"/>
          <w:spacing w:val="1"/>
        </w:rPr>
        <w:t>t</w:t>
      </w:r>
      <w:r w:rsidR="007B3FBD" w:rsidRPr="008C65AB">
        <w:rPr>
          <w:rFonts w:ascii="Arial" w:eastAsia="Arial" w:hAnsi="Arial" w:cs="Arial"/>
        </w:rPr>
        <w:t>he</w:t>
      </w:r>
      <w:r w:rsidR="007B3FBD" w:rsidRPr="008C65AB">
        <w:rPr>
          <w:rFonts w:ascii="Arial" w:eastAsia="Arial" w:hAnsi="Arial" w:cs="Arial"/>
          <w:spacing w:val="3"/>
        </w:rPr>
        <w:t xml:space="preserve"> </w:t>
      </w:r>
      <w:r w:rsidR="007B3FBD" w:rsidRPr="008C65AB">
        <w:rPr>
          <w:rFonts w:ascii="Arial" w:eastAsia="Arial" w:hAnsi="Arial" w:cs="Arial"/>
          <w:spacing w:val="-1"/>
        </w:rPr>
        <w:t>V</w:t>
      </w:r>
      <w:r w:rsidR="007B3FBD" w:rsidRPr="008C65AB">
        <w:rPr>
          <w:rFonts w:ascii="Arial" w:eastAsia="Arial" w:hAnsi="Arial" w:cs="Arial"/>
          <w:spacing w:val="2"/>
        </w:rPr>
        <w:t>T</w:t>
      </w:r>
      <w:r w:rsidR="007B3FBD" w:rsidRPr="008C65AB">
        <w:rPr>
          <w:rFonts w:ascii="Arial" w:eastAsia="Arial" w:hAnsi="Arial" w:cs="Arial"/>
          <w:spacing w:val="-3"/>
        </w:rPr>
        <w:t>S</w:t>
      </w:r>
      <w:r w:rsidR="007B3FBD" w:rsidRPr="008C65AB">
        <w:rPr>
          <w:rFonts w:ascii="Arial" w:eastAsia="Arial" w:hAnsi="Arial" w:cs="Arial"/>
        </w:rPr>
        <w:t>O</w:t>
      </w:r>
      <w:r w:rsidR="007B3FBD" w:rsidRPr="008C65AB">
        <w:rPr>
          <w:rFonts w:ascii="Arial" w:eastAsia="Arial" w:hAnsi="Arial" w:cs="Arial"/>
          <w:spacing w:val="5"/>
        </w:rPr>
        <w:t xml:space="preserve"> </w:t>
      </w:r>
      <w:r w:rsidR="007B3FBD" w:rsidRPr="008C65AB">
        <w:rPr>
          <w:rFonts w:ascii="Arial" w:eastAsia="Arial" w:hAnsi="Arial" w:cs="Arial"/>
        </w:rPr>
        <w:t>se</w:t>
      </w:r>
      <w:r w:rsidR="007B3FBD" w:rsidRPr="008C65AB">
        <w:rPr>
          <w:rFonts w:ascii="Arial" w:eastAsia="Arial" w:hAnsi="Arial" w:cs="Arial"/>
          <w:spacing w:val="-2"/>
        </w:rPr>
        <w:t>v</w:t>
      </w:r>
      <w:r w:rsidR="007B3FBD" w:rsidRPr="008C65AB">
        <w:rPr>
          <w:rFonts w:ascii="Arial" w:eastAsia="Arial" w:hAnsi="Arial" w:cs="Arial"/>
        </w:rPr>
        <w:t>e</w:t>
      </w:r>
      <w:r w:rsidR="007B3FBD" w:rsidRPr="008C65AB">
        <w:rPr>
          <w:rFonts w:ascii="Arial" w:eastAsia="Arial" w:hAnsi="Arial" w:cs="Arial"/>
          <w:spacing w:val="1"/>
        </w:rPr>
        <w:t>r</w:t>
      </w:r>
      <w:r w:rsidR="007B3FBD" w:rsidRPr="008C65AB">
        <w:rPr>
          <w:rFonts w:ascii="Arial" w:eastAsia="Arial" w:hAnsi="Arial" w:cs="Arial"/>
        </w:rPr>
        <w:t>al</w:t>
      </w:r>
      <w:r w:rsidR="007B3FBD" w:rsidRPr="008C65AB">
        <w:rPr>
          <w:rFonts w:ascii="Arial" w:eastAsia="Arial" w:hAnsi="Arial" w:cs="Arial"/>
          <w:spacing w:val="2"/>
        </w:rPr>
        <w:t xml:space="preserve"> </w:t>
      </w:r>
      <w:r w:rsidR="007B3FBD" w:rsidRPr="008C65AB">
        <w:rPr>
          <w:rFonts w:ascii="Arial" w:eastAsia="Arial" w:hAnsi="Arial" w:cs="Arial"/>
          <w:spacing w:val="1"/>
        </w:rPr>
        <w:t>t</w:t>
      </w:r>
      <w:r w:rsidR="007B3FBD" w:rsidRPr="008C65AB">
        <w:rPr>
          <w:rFonts w:ascii="Arial" w:eastAsia="Arial" w:hAnsi="Arial" w:cs="Arial"/>
          <w:spacing w:val="-1"/>
        </w:rPr>
        <w:t>i</w:t>
      </w:r>
      <w:r w:rsidR="007B3FBD" w:rsidRPr="008C65AB">
        <w:rPr>
          <w:rFonts w:ascii="Arial" w:eastAsia="Arial" w:hAnsi="Arial" w:cs="Arial"/>
          <w:spacing w:val="1"/>
        </w:rPr>
        <w:t>m</w:t>
      </w:r>
      <w:r w:rsidR="007B3FBD" w:rsidRPr="008C65AB">
        <w:rPr>
          <w:rFonts w:ascii="Arial" w:eastAsia="Arial" w:hAnsi="Arial" w:cs="Arial"/>
        </w:rPr>
        <w:t>es</w:t>
      </w:r>
      <w:r w:rsidR="007B3FBD" w:rsidRPr="008C65AB">
        <w:rPr>
          <w:rFonts w:ascii="Arial" w:eastAsia="Arial" w:hAnsi="Arial" w:cs="Arial"/>
          <w:spacing w:val="4"/>
        </w:rPr>
        <w:t xml:space="preserve"> </w:t>
      </w:r>
      <w:r w:rsidR="007B3FBD" w:rsidRPr="008C65AB">
        <w:rPr>
          <w:rFonts w:ascii="Arial" w:eastAsia="Arial" w:hAnsi="Arial" w:cs="Arial"/>
        </w:rPr>
        <w:t>a</w:t>
      </w:r>
      <w:r w:rsidR="007B3FBD" w:rsidRPr="008C65AB">
        <w:rPr>
          <w:rFonts w:ascii="Arial" w:eastAsia="Arial" w:hAnsi="Arial" w:cs="Arial"/>
          <w:spacing w:val="3"/>
        </w:rPr>
        <w:t xml:space="preserve"> </w:t>
      </w:r>
      <w:r w:rsidR="007B3FBD" w:rsidRPr="008C65AB">
        <w:rPr>
          <w:rFonts w:ascii="Arial" w:eastAsia="Arial" w:hAnsi="Arial" w:cs="Arial"/>
          <w:spacing w:val="-2"/>
        </w:rPr>
        <w:t>y</w:t>
      </w:r>
      <w:r w:rsidR="007B3FBD" w:rsidRPr="008C65AB">
        <w:rPr>
          <w:rFonts w:ascii="Arial" w:eastAsia="Arial" w:hAnsi="Arial" w:cs="Arial"/>
        </w:rPr>
        <w:t>ea</w:t>
      </w:r>
      <w:r w:rsidR="007B3FBD" w:rsidRPr="008C65AB">
        <w:rPr>
          <w:rFonts w:ascii="Arial" w:eastAsia="Arial" w:hAnsi="Arial" w:cs="Arial"/>
          <w:spacing w:val="1"/>
        </w:rPr>
        <w:t>r</w:t>
      </w:r>
      <w:r w:rsidR="007B3FBD" w:rsidRPr="008C65AB">
        <w:rPr>
          <w:rFonts w:ascii="Arial" w:eastAsia="Arial" w:hAnsi="Arial" w:cs="Arial"/>
        </w:rPr>
        <w:t>.</w:t>
      </w:r>
      <w:r w:rsidR="007B3FBD" w:rsidRPr="008C65AB">
        <w:rPr>
          <w:rFonts w:ascii="Arial" w:eastAsia="Arial" w:hAnsi="Arial" w:cs="Arial"/>
          <w:spacing w:val="5"/>
        </w:rPr>
        <w:t xml:space="preserve"> </w:t>
      </w:r>
      <w:r w:rsidR="007B3FBD" w:rsidRPr="008C65AB">
        <w:rPr>
          <w:rFonts w:ascii="Arial" w:eastAsia="Arial" w:hAnsi="Arial" w:cs="Arial"/>
          <w:spacing w:val="1"/>
        </w:rPr>
        <w:t>I</w:t>
      </w:r>
      <w:r w:rsidR="007B3FBD" w:rsidRPr="008C65AB">
        <w:rPr>
          <w:rFonts w:ascii="Arial" w:eastAsia="Arial" w:hAnsi="Arial" w:cs="Arial"/>
        </w:rPr>
        <w:t>dea</w:t>
      </w:r>
      <w:r w:rsidR="007B3FBD" w:rsidRPr="008C65AB">
        <w:rPr>
          <w:rFonts w:ascii="Arial" w:eastAsia="Arial" w:hAnsi="Arial" w:cs="Arial"/>
          <w:spacing w:val="-1"/>
        </w:rPr>
        <w:t>ll</w:t>
      </w:r>
      <w:r w:rsidR="007B3FBD" w:rsidRPr="008C65AB">
        <w:rPr>
          <w:rFonts w:ascii="Arial" w:eastAsia="Arial" w:hAnsi="Arial" w:cs="Arial"/>
        </w:rPr>
        <w:t>y</w:t>
      </w:r>
      <w:r w:rsidR="007B3FBD" w:rsidRPr="008C65AB">
        <w:rPr>
          <w:rFonts w:ascii="Arial" w:eastAsia="Arial" w:hAnsi="Arial" w:cs="Arial"/>
          <w:spacing w:val="1"/>
        </w:rPr>
        <w:t xml:space="preserve"> t</w:t>
      </w:r>
      <w:r w:rsidR="007B3FBD" w:rsidRPr="008C65AB">
        <w:rPr>
          <w:rFonts w:ascii="Arial" w:eastAsia="Arial" w:hAnsi="Arial" w:cs="Arial"/>
        </w:rPr>
        <w:t>h</w:t>
      </w:r>
      <w:r w:rsidR="007B3FBD" w:rsidRPr="008C65AB">
        <w:rPr>
          <w:rFonts w:ascii="Arial" w:eastAsia="Arial" w:hAnsi="Arial" w:cs="Arial"/>
          <w:spacing w:val="-1"/>
        </w:rPr>
        <w:t>is</w:t>
      </w:r>
      <w:r>
        <w:rPr>
          <w:rFonts w:ascii="Arial" w:eastAsia="Arial" w:hAnsi="Arial" w:cs="Arial"/>
          <w:spacing w:val="-1"/>
        </w:rPr>
        <w:t xml:space="preserve"> </w:t>
      </w:r>
      <w:r w:rsidR="007B3FBD" w:rsidRPr="008C65AB">
        <w:rPr>
          <w:rFonts w:ascii="Arial" w:eastAsia="Arial" w:hAnsi="Arial" w:cs="Arial"/>
        </w:rPr>
        <w:t>ac</w:t>
      </w:r>
      <w:r w:rsidR="007B3FBD" w:rsidRPr="008C65AB">
        <w:rPr>
          <w:rFonts w:ascii="Arial" w:eastAsia="Arial" w:hAnsi="Arial" w:cs="Arial"/>
          <w:spacing w:val="1"/>
        </w:rPr>
        <w:t>t</w:t>
      </w:r>
      <w:r w:rsidR="007B3FBD" w:rsidRPr="008C65AB">
        <w:rPr>
          <w:rFonts w:ascii="Arial" w:eastAsia="Arial" w:hAnsi="Arial" w:cs="Arial"/>
          <w:spacing w:val="-1"/>
        </w:rPr>
        <w:t>i</w:t>
      </w:r>
      <w:r w:rsidR="007B3FBD" w:rsidRPr="008C65AB">
        <w:rPr>
          <w:rFonts w:ascii="Arial" w:eastAsia="Arial" w:hAnsi="Arial" w:cs="Arial"/>
          <w:spacing w:val="-2"/>
        </w:rPr>
        <w:t>v</w:t>
      </w:r>
      <w:r w:rsidR="007B3FBD" w:rsidRPr="008C65AB">
        <w:rPr>
          <w:rFonts w:ascii="Arial" w:eastAsia="Arial" w:hAnsi="Arial" w:cs="Arial"/>
          <w:spacing w:val="-1"/>
        </w:rPr>
        <w:t>i</w:t>
      </w:r>
      <w:r w:rsidR="007B3FBD" w:rsidRPr="008C65AB">
        <w:rPr>
          <w:rFonts w:ascii="Arial" w:eastAsia="Arial" w:hAnsi="Arial" w:cs="Arial"/>
          <w:spacing w:val="1"/>
        </w:rPr>
        <w:t>t</w:t>
      </w:r>
      <w:r w:rsidR="007B3FBD" w:rsidRPr="008C65AB">
        <w:rPr>
          <w:rFonts w:ascii="Arial" w:eastAsia="Arial" w:hAnsi="Arial" w:cs="Arial"/>
        </w:rPr>
        <w:t>y</w:t>
      </w:r>
      <w:r w:rsidR="007B3FBD" w:rsidRPr="008C65AB">
        <w:rPr>
          <w:rFonts w:ascii="Arial" w:eastAsia="Arial" w:hAnsi="Arial" w:cs="Arial"/>
          <w:spacing w:val="30"/>
        </w:rPr>
        <w:t xml:space="preserve"> </w:t>
      </w:r>
      <w:r w:rsidR="007B3FBD" w:rsidRPr="008C65AB">
        <w:rPr>
          <w:rFonts w:ascii="Arial" w:eastAsia="Arial" w:hAnsi="Arial" w:cs="Arial"/>
          <w:spacing w:val="-1"/>
        </w:rPr>
        <w:t>i</w:t>
      </w:r>
      <w:r w:rsidR="007B3FBD" w:rsidRPr="008C65AB">
        <w:rPr>
          <w:rFonts w:ascii="Arial" w:eastAsia="Arial" w:hAnsi="Arial" w:cs="Arial"/>
        </w:rPr>
        <w:t>s</w:t>
      </w:r>
      <w:r w:rsidR="007B3FBD" w:rsidRPr="008C65AB">
        <w:rPr>
          <w:rFonts w:ascii="Arial" w:eastAsia="Arial" w:hAnsi="Arial" w:cs="Arial"/>
          <w:spacing w:val="32"/>
        </w:rPr>
        <w:t xml:space="preserve"> </w:t>
      </w:r>
      <w:r w:rsidR="007B3FBD" w:rsidRPr="008C65AB">
        <w:rPr>
          <w:rFonts w:ascii="Arial" w:eastAsia="Arial" w:hAnsi="Arial" w:cs="Arial"/>
        </w:rPr>
        <w:t>pa</w:t>
      </w:r>
      <w:r w:rsidR="007B3FBD" w:rsidRPr="008C65AB">
        <w:rPr>
          <w:rFonts w:ascii="Arial" w:eastAsia="Arial" w:hAnsi="Arial" w:cs="Arial"/>
          <w:spacing w:val="1"/>
        </w:rPr>
        <w:t>r</w:t>
      </w:r>
      <w:r w:rsidR="007B3FBD" w:rsidRPr="008C65AB">
        <w:rPr>
          <w:rFonts w:ascii="Arial" w:eastAsia="Arial" w:hAnsi="Arial" w:cs="Arial"/>
        </w:rPr>
        <w:t>t</w:t>
      </w:r>
      <w:r w:rsidR="007B3FBD" w:rsidRPr="008C65AB">
        <w:rPr>
          <w:rFonts w:ascii="Arial" w:eastAsia="Arial" w:hAnsi="Arial" w:cs="Arial"/>
          <w:spacing w:val="33"/>
        </w:rPr>
        <w:t xml:space="preserve"> </w:t>
      </w:r>
      <w:r w:rsidR="007B3FBD" w:rsidRPr="008C65AB">
        <w:rPr>
          <w:rFonts w:ascii="Arial" w:eastAsia="Arial" w:hAnsi="Arial" w:cs="Arial"/>
          <w:spacing w:val="-3"/>
        </w:rPr>
        <w:t>o</w:t>
      </w:r>
      <w:r w:rsidR="007B3FBD" w:rsidRPr="008C65AB">
        <w:rPr>
          <w:rFonts w:ascii="Arial" w:eastAsia="Arial" w:hAnsi="Arial" w:cs="Arial"/>
        </w:rPr>
        <w:t>f</w:t>
      </w:r>
      <w:r w:rsidR="007B3FBD" w:rsidRPr="008C65AB">
        <w:rPr>
          <w:rFonts w:ascii="Arial" w:eastAsia="Arial" w:hAnsi="Arial" w:cs="Arial"/>
          <w:spacing w:val="36"/>
        </w:rPr>
        <w:t xml:space="preserve"> </w:t>
      </w:r>
      <w:r w:rsidR="007B3FBD" w:rsidRPr="008C65AB">
        <w:rPr>
          <w:rFonts w:ascii="Arial" w:eastAsia="Arial" w:hAnsi="Arial" w:cs="Arial"/>
        </w:rPr>
        <w:t>a</w:t>
      </w:r>
      <w:r w:rsidR="007B3FBD" w:rsidRPr="008C65AB">
        <w:rPr>
          <w:rFonts w:ascii="Arial" w:eastAsia="Arial" w:hAnsi="Arial" w:cs="Arial"/>
          <w:spacing w:val="32"/>
        </w:rPr>
        <w:t xml:space="preserve"> </w:t>
      </w:r>
      <w:commentRangeStart w:id="337"/>
      <w:r w:rsidR="007B3FBD" w:rsidRPr="008C65AB">
        <w:rPr>
          <w:rFonts w:ascii="Arial" w:eastAsia="Arial" w:hAnsi="Arial" w:cs="Arial"/>
          <w:spacing w:val="-1"/>
        </w:rPr>
        <w:t>S</w:t>
      </w:r>
      <w:r w:rsidR="007B3FBD" w:rsidRPr="008C65AB">
        <w:rPr>
          <w:rFonts w:ascii="Arial" w:eastAsia="Arial" w:hAnsi="Arial" w:cs="Arial"/>
          <w:spacing w:val="-3"/>
        </w:rPr>
        <w:t>a</w:t>
      </w:r>
      <w:r w:rsidR="007B3FBD" w:rsidRPr="008C65AB">
        <w:rPr>
          <w:rFonts w:ascii="Arial" w:eastAsia="Arial" w:hAnsi="Arial" w:cs="Arial"/>
          <w:spacing w:val="1"/>
        </w:rPr>
        <w:t>f</w:t>
      </w:r>
      <w:r w:rsidR="007B3FBD" w:rsidRPr="008C65AB">
        <w:rPr>
          <w:rFonts w:ascii="Arial" w:eastAsia="Arial" w:hAnsi="Arial" w:cs="Arial"/>
          <w:spacing w:val="-3"/>
        </w:rPr>
        <w:t>e</w:t>
      </w:r>
      <w:r w:rsidR="007B3FBD" w:rsidRPr="008C65AB">
        <w:rPr>
          <w:rFonts w:ascii="Arial" w:eastAsia="Arial" w:hAnsi="Arial" w:cs="Arial"/>
          <w:spacing w:val="1"/>
        </w:rPr>
        <w:t>t</w:t>
      </w:r>
      <w:r w:rsidR="007B3FBD" w:rsidRPr="008C65AB">
        <w:rPr>
          <w:rFonts w:ascii="Arial" w:eastAsia="Arial" w:hAnsi="Arial" w:cs="Arial"/>
        </w:rPr>
        <w:t>y</w:t>
      </w:r>
      <w:r w:rsidR="007B3FBD" w:rsidRPr="008C65AB">
        <w:rPr>
          <w:rFonts w:ascii="Arial" w:eastAsia="Arial" w:hAnsi="Arial" w:cs="Arial"/>
          <w:spacing w:val="30"/>
        </w:rPr>
        <w:t xml:space="preserve"> </w:t>
      </w:r>
      <w:r w:rsidR="007B3FBD" w:rsidRPr="008C65AB">
        <w:rPr>
          <w:rFonts w:ascii="Arial" w:eastAsia="Arial" w:hAnsi="Arial" w:cs="Arial"/>
          <w:spacing w:val="-4"/>
        </w:rPr>
        <w:t>M</w:t>
      </w:r>
      <w:r w:rsidR="007B3FBD" w:rsidRPr="008C65AB">
        <w:rPr>
          <w:rFonts w:ascii="Arial" w:eastAsia="Arial" w:hAnsi="Arial" w:cs="Arial"/>
        </w:rPr>
        <w:t>ana</w:t>
      </w:r>
      <w:r w:rsidR="007B3FBD" w:rsidRPr="008C65AB">
        <w:rPr>
          <w:rFonts w:ascii="Arial" w:eastAsia="Arial" w:hAnsi="Arial" w:cs="Arial"/>
          <w:spacing w:val="2"/>
        </w:rPr>
        <w:t>g</w:t>
      </w:r>
      <w:r w:rsidR="007B3FBD" w:rsidRPr="008C65AB">
        <w:rPr>
          <w:rFonts w:ascii="Arial" w:eastAsia="Arial" w:hAnsi="Arial" w:cs="Arial"/>
        </w:rPr>
        <w:t>e</w:t>
      </w:r>
      <w:r w:rsidR="007B3FBD" w:rsidRPr="008C65AB">
        <w:rPr>
          <w:rFonts w:ascii="Arial" w:eastAsia="Arial" w:hAnsi="Arial" w:cs="Arial"/>
          <w:spacing w:val="1"/>
        </w:rPr>
        <w:t>m</w:t>
      </w:r>
      <w:r w:rsidR="007B3FBD" w:rsidRPr="008C65AB">
        <w:rPr>
          <w:rFonts w:ascii="Arial" w:eastAsia="Arial" w:hAnsi="Arial" w:cs="Arial"/>
        </w:rPr>
        <w:t>ent</w:t>
      </w:r>
      <w:r w:rsidR="007B3FBD" w:rsidRPr="008C65AB">
        <w:rPr>
          <w:rFonts w:ascii="Arial" w:eastAsia="Arial" w:hAnsi="Arial" w:cs="Arial"/>
          <w:spacing w:val="33"/>
        </w:rPr>
        <w:t xml:space="preserve"> </w:t>
      </w:r>
      <w:r w:rsidR="007B3FBD" w:rsidRPr="008C65AB">
        <w:rPr>
          <w:rFonts w:ascii="Arial" w:eastAsia="Arial" w:hAnsi="Arial" w:cs="Arial"/>
          <w:spacing w:val="-1"/>
        </w:rPr>
        <w:t>S</w:t>
      </w:r>
      <w:r w:rsidR="007B3FBD" w:rsidRPr="008C65AB">
        <w:rPr>
          <w:rFonts w:ascii="Arial" w:eastAsia="Arial" w:hAnsi="Arial" w:cs="Arial"/>
          <w:spacing w:val="-2"/>
        </w:rPr>
        <w:t>y</w:t>
      </w:r>
      <w:r w:rsidR="007B3FBD" w:rsidRPr="008C65AB">
        <w:rPr>
          <w:rFonts w:ascii="Arial" w:eastAsia="Arial" w:hAnsi="Arial" w:cs="Arial"/>
        </w:rPr>
        <w:t>s</w:t>
      </w:r>
      <w:r w:rsidR="007B3FBD" w:rsidRPr="008C65AB">
        <w:rPr>
          <w:rFonts w:ascii="Arial" w:eastAsia="Arial" w:hAnsi="Arial" w:cs="Arial"/>
          <w:spacing w:val="1"/>
        </w:rPr>
        <w:t>t</w:t>
      </w:r>
      <w:r w:rsidR="007B3FBD" w:rsidRPr="008C65AB">
        <w:rPr>
          <w:rFonts w:ascii="Arial" w:eastAsia="Arial" w:hAnsi="Arial" w:cs="Arial"/>
        </w:rPr>
        <w:t>em</w:t>
      </w:r>
      <w:r w:rsidR="007B3FBD" w:rsidRPr="008C65AB">
        <w:rPr>
          <w:rFonts w:ascii="Arial" w:eastAsia="Arial" w:hAnsi="Arial" w:cs="Arial"/>
          <w:spacing w:val="31"/>
        </w:rPr>
        <w:t xml:space="preserve"> </w:t>
      </w:r>
      <w:commentRangeEnd w:id="337"/>
      <w:r>
        <w:rPr>
          <w:rStyle w:val="CommentReference"/>
        </w:rPr>
        <w:commentReference w:id="337"/>
      </w:r>
      <w:r w:rsidR="007B3FBD" w:rsidRPr="008C65AB">
        <w:rPr>
          <w:rFonts w:ascii="Arial" w:eastAsia="Arial" w:hAnsi="Arial" w:cs="Arial"/>
          <w:spacing w:val="-1"/>
        </w:rPr>
        <w:t>i</w:t>
      </w:r>
      <w:r w:rsidR="007B3FBD" w:rsidRPr="008C65AB">
        <w:rPr>
          <w:rFonts w:ascii="Arial" w:eastAsia="Arial" w:hAnsi="Arial" w:cs="Arial"/>
        </w:rPr>
        <w:t>n</w:t>
      </w:r>
      <w:r w:rsidR="007B3FBD" w:rsidRPr="008C65AB">
        <w:rPr>
          <w:rFonts w:ascii="Arial" w:eastAsia="Arial" w:hAnsi="Arial" w:cs="Arial"/>
          <w:spacing w:val="32"/>
        </w:rPr>
        <w:t xml:space="preserve"> </w:t>
      </w:r>
      <w:r w:rsidR="007B3FBD" w:rsidRPr="008C65AB">
        <w:rPr>
          <w:rFonts w:ascii="Arial" w:eastAsia="Arial" w:hAnsi="Arial" w:cs="Arial"/>
          <w:spacing w:val="-4"/>
        </w:rPr>
        <w:t>w</w:t>
      </w:r>
      <w:r w:rsidR="007B3FBD" w:rsidRPr="008C65AB">
        <w:rPr>
          <w:rFonts w:ascii="Arial" w:eastAsia="Arial" w:hAnsi="Arial" w:cs="Arial"/>
          <w:spacing w:val="2"/>
        </w:rPr>
        <w:t>h</w:t>
      </w:r>
      <w:r w:rsidR="007B3FBD" w:rsidRPr="008C65AB">
        <w:rPr>
          <w:rFonts w:ascii="Arial" w:eastAsia="Arial" w:hAnsi="Arial" w:cs="Arial"/>
          <w:spacing w:val="-1"/>
        </w:rPr>
        <w:t>i</w:t>
      </w:r>
      <w:r w:rsidR="007B3FBD" w:rsidRPr="008C65AB">
        <w:rPr>
          <w:rFonts w:ascii="Arial" w:eastAsia="Arial" w:hAnsi="Arial" w:cs="Arial"/>
        </w:rPr>
        <w:t>ch</w:t>
      </w:r>
      <w:r w:rsidR="007B3FBD" w:rsidRPr="008C65AB">
        <w:rPr>
          <w:rFonts w:ascii="Arial" w:eastAsia="Arial" w:hAnsi="Arial" w:cs="Arial"/>
          <w:spacing w:val="32"/>
        </w:rPr>
        <w:t xml:space="preserve"> </w:t>
      </w:r>
      <w:r w:rsidR="007B3FBD" w:rsidRPr="008C65AB">
        <w:rPr>
          <w:rFonts w:ascii="Arial" w:eastAsia="Arial" w:hAnsi="Arial" w:cs="Arial"/>
          <w:spacing w:val="1"/>
        </w:rPr>
        <w:t>t</w:t>
      </w:r>
      <w:r w:rsidR="007B3FBD" w:rsidRPr="008C65AB">
        <w:rPr>
          <w:rFonts w:ascii="Arial" w:eastAsia="Arial" w:hAnsi="Arial" w:cs="Arial"/>
        </w:rPr>
        <w:t>he</w:t>
      </w:r>
      <w:r w:rsidR="007B3FBD" w:rsidRPr="008C65AB">
        <w:rPr>
          <w:rFonts w:ascii="Arial" w:eastAsia="Arial" w:hAnsi="Arial" w:cs="Arial"/>
          <w:spacing w:val="32"/>
        </w:rPr>
        <w:t xml:space="preserve"> </w:t>
      </w:r>
      <w:r w:rsidR="007B3FBD" w:rsidRPr="008C65AB">
        <w:rPr>
          <w:rFonts w:ascii="Arial" w:eastAsia="Arial" w:hAnsi="Arial" w:cs="Arial"/>
        </w:rPr>
        <w:t>ou</w:t>
      </w:r>
      <w:r w:rsidR="007B3FBD" w:rsidRPr="008C65AB">
        <w:rPr>
          <w:rFonts w:ascii="Arial" w:eastAsia="Arial" w:hAnsi="Arial" w:cs="Arial"/>
          <w:spacing w:val="1"/>
        </w:rPr>
        <w:t>t</w:t>
      </w:r>
      <w:r w:rsidR="007B3FBD" w:rsidRPr="008C65AB">
        <w:rPr>
          <w:rFonts w:ascii="Arial" w:eastAsia="Arial" w:hAnsi="Arial" w:cs="Arial"/>
        </w:rPr>
        <w:t>c</w:t>
      </w:r>
      <w:r w:rsidR="007B3FBD" w:rsidRPr="008C65AB">
        <w:rPr>
          <w:rFonts w:ascii="Arial" w:eastAsia="Arial" w:hAnsi="Arial" w:cs="Arial"/>
          <w:spacing w:val="-3"/>
        </w:rPr>
        <w:t>o</w:t>
      </w:r>
      <w:r w:rsidR="007B3FBD" w:rsidRPr="008C65AB">
        <w:rPr>
          <w:rFonts w:ascii="Arial" w:eastAsia="Arial" w:hAnsi="Arial" w:cs="Arial"/>
          <w:spacing w:val="1"/>
        </w:rPr>
        <w:t>m</w:t>
      </w:r>
      <w:r w:rsidR="007B3FBD" w:rsidRPr="008C65AB">
        <w:rPr>
          <w:rFonts w:ascii="Arial" w:eastAsia="Arial" w:hAnsi="Arial" w:cs="Arial"/>
        </w:rPr>
        <w:t>e</w:t>
      </w:r>
      <w:r w:rsidR="007B3FBD" w:rsidRPr="008C65AB">
        <w:rPr>
          <w:rFonts w:ascii="Arial" w:eastAsia="Arial" w:hAnsi="Arial" w:cs="Arial"/>
          <w:spacing w:val="30"/>
        </w:rPr>
        <w:t xml:space="preserve"> </w:t>
      </w:r>
      <w:r w:rsidR="007B3FBD" w:rsidRPr="008C65AB">
        <w:rPr>
          <w:rFonts w:ascii="Arial" w:eastAsia="Arial" w:hAnsi="Arial" w:cs="Arial"/>
        </w:rPr>
        <w:t>shou</w:t>
      </w:r>
      <w:r w:rsidR="007B3FBD" w:rsidRPr="008C65AB">
        <w:rPr>
          <w:rFonts w:ascii="Arial" w:eastAsia="Arial" w:hAnsi="Arial" w:cs="Arial"/>
          <w:spacing w:val="-1"/>
        </w:rPr>
        <w:t>l</w:t>
      </w:r>
      <w:r w:rsidR="007B3FBD" w:rsidRPr="008C65AB">
        <w:rPr>
          <w:rFonts w:ascii="Arial" w:eastAsia="Arial" w:hAnsi="Arial" w:cs="Arial"/>
        </w:rPr>
        <w:t>d</w:t>
      </w:r>
      <w:r w:rsidR="007B3FBD" w:rsidRPr="008C65AB">
        <w:rPr>
          <w:rFonts w:ascii="Arial" w:eastAsia="Arial" w:hAnsi="Arial" w:cs="Arial"/>
          <w:spacing w:val="32"/>
        </w:rPr>
        <w:t xml:space="preserve"> </w:t>
      </w:r>
      <w:r w:rsidR="007B3FBD" w:rsidRPr="008C65AB">
        <w:rPr>
          <w:rFonts w:ascii="Arial" w:eastAsia="Arial" w:hAnsi="Arial" w:cs="Arial"/>
        </w:rPr>
        <w:t>be</w:t>
      </w:r>
      <w:r w:rsidR="007B3FBD" w:rsidRPr="008C65AB">
        <w:rPr>
          <w:rFonts w:ascii="Arial" w:eastAsia="Arial" w:hAnsi="Arial" w:cs="Arial"/>
          <w:spacing w:val="32"/>
        </w:rPr>
        <w:t xml:space="preserve"> </w:t>
      </w:r>
      <w:r w:rsidR="007B3FBD" w:rsidRPr="008C65AB">
        <w:rPr>
          <w:rFonts w:ascii="Arial" w:eastAsia="Arial" w:hAnsi="Arial" w:cs="Arial"/>
          <w:spacing w:val="1"/>
        </w:rPr>
        <w:t>r</w:t>
      </w:r>
      <w:r w:rsidR="007B3FBD" w:rsidRPr="008C65AB">
        <w:rPr>
          <w:rFonts w:ascii="Arial" w:eastAsia="Arial" w:hAnsi="Arial" w:cs="Arial"/>
        </w:rPr>
        <w:t>eco</w:t>
      </w:r>
      <w:r w:rsidR="007B3FBD" w:rsidRPr="008C65AB">
        <w:rPr>
          <w:rFonts w:ascii="Arial" w:eastAsia="Arial" w:hAnsi="Arial" w:cs="Arial"/>
          <w:spacing w:val="1"/>
        </w:rPr>
        <w:t>r</w:t>
      </w:r>
      <w:r w:rsidR="007B3FBD" w:rsidRPr="008C65AB">
        <w:rPr>
          <w:rFonts w:ascii="Arial" w:eastAsia="Arial" w:hAnsi="Arial" w:cs="Arial"/>
        </w:rPr>
        <w:t>de</w:t>
      </w:r>
      <w:r w:rsidR="007B3FBD" w:rsidRPr="008C65AB">
        <w:rPr>
          <w:rFonts w:ascii="Arial" w:eastAsia="Arial" w:hAnsi="Arial" w:cs="Arial"/>
          <w:spacing w:val="-3"/>
        </w:rPr>
        <w:t>d</w:t>
      </w:r>
      <w:r w:rsidR="007B3FBD" w:rsidRPr="008C65AB">
        <w:rPr>
          <w:rFonts w:ascii="Arial" w:eastAsia="Arial" w:hAnsi="Arial" w:cs="Arial"/>
        </w:rPr>
        <w:t>.</w:t>
      </w:r>
      <w:r w:rsidR="007B3FBD" w:rsidRPr="008C65AB">
        <w:rPr>
          <w:rFonts w:ascii="Arial" w:eastAsia="Arial" w:hAnsi="Arial" w:cs="Arial"/>
          <w:spacing w:val="31"/>
        </w:rPr>
        <w:t xml:space="preserve"> </w:t>
      </w:r>
      <w:r w:rsidR="007B3FBD" w:rsidRPr="008C65AB">
        <w:rPr>
          <w:rFonts w:ascii="Arial" w:eastAsia="Arial" w:hAnsi="Arial" w:cs="Arial"/>
          <w:spacing w:val="2"/>
        </w:rPr>
        <w:t>T</w:t>
      </w:r>
      <w:r w:rsidR="007B3FBD" w:rsidRPr="008C65AB">
        <w:rPr>
          <w:rFonts w:ascii="Arial" w:eastAsia="Arial" w:hAnsi="Arial" w:cs="Arial"/>
          <w:spacing w:val="-3"/>
        </w:rPr>
        <w:t>h</w:t>
      </w:r>
      <w:r w:rsidR="007B3FBD" w:rsidRPr="008C65AB">
        <w:rPr>
          <w:rFonts w:ascii="Arial" w:eastAsia="Arial" w:hAnsi="Arial" w:cs="Arial"/>
        </w:rPr>
        <w:t>e</w:t>
      </w:r>
    </w:p>
    <w:p w:rsidR="00514D7B" w:rsidRDefault="007B3FBD">
      <w:pPr>
        <w:spacing w:before="6" w:after="0" w:line="252" w:lineRule="exact"/>
        <w:ind w:left="153" w:right="7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scusses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r</w:t>
      </w:r>
      <w:r>
        <w:rPr>
          <w:rFonts w:ascii="Arial" w:eastAsia="Arial" w:hAnsi="Arial" w:cs="Arial"/>
        </w:rPr>
        <w:t>eco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 xml:space="preserve">ended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S- au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ance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.</w:t>
      </w:r>
    </w:p>
    <w:p w:rsidR="008C65AB" w:rsidRDefault="008C65AB">
      <w:pPr>
        <w:spacing w:after="0" w:line="248" w:lineRule="exact"/>
        <w:ind w:left="153" w:right="3301"/>
        <w:jc w:val="both"/>
        <w:rPr>
          <w:rFonts w:ascii="Arial" w:eastAsia="Arial" w:hAnsi="Arial" w:cs="Arial"/>
          <w:spacing w:val="-1"/>
        </w:rPr>
      </w:pPr>
    </w:p>
    <w:p w:rsidR="00514D7B" w:rsidRDefault="007B3FBD">
      <w:pPr>
        <w:spacing w:after="0" w:line="248" w:lineRule="exact"/>
        <w:ind w:left="153" w:right="330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Y</w:t>
      </w:r>
      <w:r>
        <w:rPr>
          <w:rFonts w:ascii="Arial" w:eastAsia="Arial" w:hAnsi="Arial" w:cs="Arial"/>
        </w:rPr>
        <w:t>ear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has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 xml:space="preserve">ar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up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nor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ences.</w:t>
      </w:r>
    </w:p>
    <w:p w:rsidR="00514D7B" w:rsidRPr="00380175" w:rsidRDefault="007B3FBD" w:rsidP="008C65AB">
      <w:pPr>
        <w:pStyle w:val="ListParagraph"/>
        <w:numPr>
          <w:ilvl w:val="0"/>
          <w:numId w:val="5"/>
        </w:numPr>
        <w:spacing w:before="1" w:after="0" w:line="239" w:lineRule="auto"/>
        <w:ind w:right="74"/>
        <w:jc w:val="both"/>
        <w:rPr>
          <w:rFonts w:ascii="Arial" w:eastAsia="Arial" w:hAnsi="Arial" w:cs="Arial"/>
        </w:rPr>
      </w:pPr>
      <w:r w:rsidRPr="008C65AB">
        <w:rPr>
          <w:rFonts w:ascii="Arial" w:eastAsia="Arial" w:hAnsi="Arial" w:cs="Arial"/>
          <w:spacing w:val="1"/>
        </w:rPr>
        <w:t>I</w:t>
      </w:r>
      <w:r w:rsidRPr="008C65AB">
        <w:rPr>
          <w:rFonts w:ascii="Arial" w:eastAsia="Arial" w:hAnsi="Arial" w:cs="Arial"/>
        </w:rPr>
        <w:t>n</w:t>
      </w:r>
      <w:r w:rsidRPr="008C65AB">
        <w:rPr>
          <w:rFonts w:ascii="Arial" w:eastAsia="Arial" w:hAnsi="Arial" w:cs="Arial"/>
          <w:spacing w:val="3"/>
        </w:rPr>
        <w:t xml:space="preserve"> </w:t>
      </w:r>
      <w:r w:rsidRPr="008C65AB">
        <w:rPr>
          <w:rFonts w:ascii="Arial" w:eastAsia="Arial" w:hAnsi="Arial" w:cs="Arial"/>
          <w:spacing w:val="-2"/>
        </w:rPr>
        <w:t>y</w:t>
      </w:r>
      <w:r w:rsidRPr="008C65AB">
        <w:rPr>
          <w:rFonts w:ascii="Arial" w:eastAsia="Arial" w:hAnsi="Arial" w:cs="Arial"/>
        </w:rPr>
        <w:t>ear</w:t>
      </w:r>
      <w:r w:rsidRPr="008C65AB">
        <w:rPr>
          <w:rFonts w:ascii="Arial" w:eastAsia="Arial" w:hAnsi="Arial" w:cs="Arial"/>
          <w:spacing w:val="4"/>
        </w:rPr>
        <w:t xml:space="preserve"> </w:t>
      </w:r>
      <w:r w:rsidRPr="008C65AB">
        <w:rPr>
          <w:rFonts w:ascii="Arial" w:eastAsia="Arial" w:hAnsi="Arial" w:cs="Arial"/>
          <w:spacing w:val="1"/>
        </w:rPr>
        <w:t>t</w:t>
      </w:r>
      <w:r w:rsidRPr="008C65AB">
        <w:rPr>
          <w:rFonts w:ascii="Arial" w:eastAsia="Arial" w:hAnsi="Arial" w:cs="Arial"/>
          <w:spacing w:val="-3"/>
        </w:rPr>
        <w:t>w</w:t>
      </w:r>
      <w:r w:rsidRPr="008C65AB">
        <w:rPr>
          <w:rFonts w:ascii="Arial" w:eastAsia="Arial" w:hAnsi="Arial" w:cs="Arial"/>
        </w:rPr>
        <w:t>o</w:t>
      </w:r>
      <w:r w:rsidRPr="008C65AB">
        <w:rPr>
          <w:rFonts w:ascii="Arial" w:eastAsia="Arial" w:hAnsi="Arial" w:cs="Arial"/>
          <w:spacing w:val="3"/>
        </w:rPr>
        <w:t xml:space="preserve"> </w:t>
      </w:r>
      <w:r w:rsidRPr="008C65AB">
        <w:rPr>
          <w:rFonts w:ascii="Arial" w:eastAsia="Arial" w:hAnsi="Arial" w:cs="Arial"/>
          <w:spacing w:val="1"/>
        </w:rPr>
        <w:t>t</w:t>
      </w:r>
      <w:r w:rsidRPr="008C65AB">
        <w:rPr>
          <w:rFonts w:ascii="Arial" w:eastAsia="Arial" w:hAnsi="Arial" w:cs="Arial"/>
        </w:rPr>
        <w:t>he</w:t>
      </w:r>
      <w:r w:rsidRPr="008C65AB">
        <w:rPr>
          <w:rFonts w:ascii="Arial" w:eastAsia="Arial" w:hAnsi="Arial" w:cs="Arial"/>
          <w:spacing w:val="3"/>
        </w:rPr>
        <w:t xml:space="preserve"> </w:t>
      </w:r>
      <w:r w:rsidRPr="008C65AB">
        <w:rPr>
          <w:rFonts w:ascii="Arial" w:eastAsia="Arial" w:hAnsi="Arial" w:cs="Arial"/>
          <w:spacing w:val="-3"/>
        </w:rPr>
        <w:t>V</w:t>
      </w:r>
      <w:r w:rsidRPr="008C65AB">
        <w:rPr>
          <w:rFonts w:ascii="Arial" w:eastAsia="Arial" w:hAnsi="Arial" w:cs="Arial"/>
          <w:spacing w:val="2"/>
        </w:rPr>
        <w:t>T</w:t>
      </w:r>
      <w:r w:rsidRPr="008C65AB">
        <w:rPr>
          <w:rFonts w:ascii="Arial" w:eastAsia="Arial" w:hAnsi="Arial" w:cs="Arial"/>
          <w:spacing w:val="-1"/>
        </w:rPr>
        <w:t>S</w:t>
      </w:r>
      <w:r w:rsidRPr="008C65AB">
        <w:rPr>
          <w:rFonts w:ascii="Arial" w:eastAsia="Arial" w:hAnsi="Arial" w:cs="Arial"/>
        </w:rPr>
        <w:t>O</w:t>
      </w:r>
      <w:r w:rsidRPr="008C65AB">
        <w:rPr>
          <w:rFonts w:ascii="Arial" w:eastAsia="Arial" w:hAnsi="Arial" w:cs="Arial"/>
          <w:spacing w:val="2"/>
        </w:rPr>
        <w:t xml:space="preserve"> </w:t>
      </w:r>
      <w:r w:rsidRPr="008C65AB">
        <w:rPr>
          <w:rFonts w:ascii="Arial" w:eastAsia="Arial" w:hAnsi="Arial" w:cs="Arial"/>
        </w:rPr>
        <w:t>en</w:t>
      </w:r>
      <w:r w:rsidRPr="008C65AB">
        <w:rPr>
          <w:rFonts w:ascii="Arial" w:eastAsia="Arial" w:hAnsi="Arial" w:cs="Arial"/>
          <w:spacing w:val="2"/>
        </w:rPr>
        <w:t>g</w:t>
      </w:r>
      <w:r w:rsidRPr="008C65AB">
        <w:rPr>
          <w:rFonts w:ascii="Arial" w:eastAsia="Arial" w:hAnsi="Arial" w:cs="Arial"/>
          <w:spacing w:val="-3"/>
        </w:rPr>
        <w:t>a</w:t>
      </w:r>
      <w:r w:rsidRPr="008C65AB">
        <w:rPr>
          <w:rFonts w:ascii="Arial" w:eastAsia="Arial" w:hAnsi="Arial" w:cs="Arial"/>
          <w:spacing w:val="2"/>
        </w:rPr>
        <w:t>g</w:t>
      </w:r>
      <w:r w:rsidRPr="008C65AB">
        <w:rPr>
          <w:rFonts w:ascii="Arial" w:eastAsia="Arial" w:hAnsi="Arial" w:cs="Arial"/>
        </w:rPr>
        <w:t>es</w:t>
      </w:r>
      <w:r w:rsidRPr="008C65AB">
        <w:rPr>
          <w:rFonts w:ascii="Arial" w:eastAsia="Arial" w:hAnsi="Arial" w:cs="Arial"/>
          <w:spacing w:val="3"/>
        </w:rPr>
        <w:t xml:space="preserve"> 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</w:rPr>
        <w:t>n</w:t>
      </w:r>
      <w:r w:rsidRPr="008C65AB">
        <w:rPr>
          <w:rFonts w:ascii="Arial" w:eastAsia="Arial" w:hAnsi="Arial" w:cs="Arial"/>
          <w:spacing w:val="3"/>
        </w:rPr>
        <w:t xml:space="preserve"> </w:t>
      </w:r>
      <w:r w:rsidRPr="008C65AB">
        <w:rPr>
          <w:rFonts w:ascii="Arial" w:eastAsia="Arial" w:hAnsi="Arial" w:cs="Arial"/>
        </w:rPr>
        <w:t>p</w:t>
      </w:r>
      <w:r w:rsidRPr="008C65AB">
        <w:rPr>
          <w:rFonts w:ascii="Arial" w:eastAsia="Arial" w:hAnsi="Arial" w:cs="Arial"/>
          <w:spacing w:val="-3"/>
        </w:rPr>
        <w:t>e</w:t>
      </w:r>
      <w:r w:rsidRPr="008C65AB">
        <w:rPr>
          <w:rFonts w:ascii="Arial" w:eastAsia="Arial" w:hAnsi="Arial" w:cs="Arial"/>
          <w:spacing w:val="1"/>
        </w:rPr>
        <w:t>r</w:t>
      </w:r>
      <w:r w:rsidRPr="008C65AB">
        <w:rPr>
          <w:rFonts w:ascii="Arial" w:eastAsia="Arial" w:hAnsi="Arial" w:cs="Arial"/>
        </w:rPr>
        <w:t>sonal</w:t>
      </w:r>
      <w:r w:rsidRPr="008C65AB">
        <w:rPr>
          <w:rFonts w:ascii="Arial" w:eastAsia="Arial" w:hAnsi="Arial" w:cs="Arial"/>
          <w:spacing w:val="2"/>
        </w:rPr>
        <w:t xml:space="preserve"> </w:t>
      </w:r>
      <w:r w:rsidRPr="008C65AB">
        <w:rPr>
          <w:rFonts w:ascii="Arial" w:eastAsia="Arial" w:hAnsi="Arial" w:cs="Arial"/>
        </w:rPr>
        <w:t>d</w:t>
      </w:r>
      <w:r w:rsidRPr="008C65AB">
        <w:rPr>
          <w:rFonts w:ascii="Arial" w:eastAsia="Arial" w:hAnsi="Arial" w:cs="Arial"/>
          <w:spacing w:val="-3"/>
        </w:rPr>
        <w:t>e</w:t>
      </w:r>
      <w:r w:rsidRPr="008C65AB">
        <w:rPr>
          <w:rFonts w:ascii="Arial" w:eastAsia="Arial" w:hAnsi="Arial" w:cs="Arial"/>
          <w:spacing w:val="-2"/>
        </w:rPr>
        <w:t>v</w:t>
      </w:r>
      <w:r w:rsidRPr="008C65AB">
        <w:rPr>
          <w:rFonts w:ascii="Arial" w:eastAsia="Arial" w:hAnsi="Arial" w:cs="Arial"/>
        </w:rPr>
        <w:t>e</w:t>
      </w:r>
      <w:r w:rsidRPr="008C65AB">
        <w:rPr>
          <w:rFonts w:ascii="Arial" w:eastAsia="Arial" w:hAnsi="Arial" w:cs="Arial"/>
          <w:spacing w:val="-1"/>
        </w:rPr>
        <w:t>l</w:t>
      </w:r>
      <w:r w:rsidRPr="008C65AB">
        <w:rPr>
          <w:rFonts w:ascii="Arial" w:eastAsia="Arial" w:hAnsi="Arial" w:cs="Arial"/>
        </w:rPr>
        <w:t>op</w:t>
      </w:r>
      <w:r w:rsidRPr="008C65AB">
        <w:rPr>
          <w:rFonts w:ascii="Arial" w:eastAsia="Arial" w:hAnsi="Arial" w:cs="Arial"/>
          <w:spacing w:val="1"/>
        </w:rPr>
        <w:t>m</w:t>
      </w:r>
      <w:r w:rsidRPr="008C65AB">
        <w:rPr>
          <w:rFonts w:ascii="Arial" w:eastAsia="Arial" w:hAnsi="Arial" w:cs="Arial"/>
        </w:rPr>
        <w:t>en</w:t>
      </w:r>
      <w:r w:rsidRPr="008C65AB">
        <w:rPr>
          <w:rFonts w:ascii="Arial" w:eastAsia="Arial" w:hAnsi="Arial" w:cs="Arial"/>
          <w:spacing w:val="1"/>
        </w:rPr>
        <w:t>t</w:t>
      </w:r>
      <w:r w:rsidRPr="008C65AB">
        <w:rPr>
          <w:rFonts w:ascii="Arial" w:eastAsia="Arial" w:hAnsi="Arial" w:cs="Arial"/>
        </w:rPr>
        <w:t>.</w:t>
      </w:r>
      <w:r w:rsidRPr="008C65AB">
        <w:rPr>
          <w:rFonts w:ascii="Arial" w:eastAsia="Arial" w:hAnsi="Arial" w:cs="Arial"/>
          <w:spacing w:val="2"/>
        </w:rPr>
        <w:t xml:space="preserve"> T</w:t>
      </w:r>
      <w:r w:rsidRPr="008C65AB">
        <w:rPr>
          <w:rFonts w:ascii="Arial" w:eastAsia="Arial" w:hAnsi="Arial" w:cs="Arial"/>
        </w:rPr>
        <w:t>h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</w:rPr>
        <w:t>s</w:t>
      </w:r>
      <w:r w:rsidRPr="008C65AB">
        <w:rPr>
          <w:rFonts w:ascii="Arial" w:eastAsia="Arial" w:hAnsi="Arial" w:cs="Arial"/>
          <w:spacing w:val="3"/>
        </w:rPr>
        <w:t xml:space="preserve"> </w:t>
      </w:r>
      <w:r w:rsidRPr="008C65AB">
        <w:rPr>
          <w:rFonts w:ascii="Arial" w:eastAsia="Arial" w:hAnsi="Arial" w:cs="Arial"/>
          <w:spacing w:val="1"/>
        </w:rPr>
        <w:t>m</w:t>
      </w:r>
      <w:r w:rsidRPr="008C65AB">
        <w:rPr>
          <w:rFonts w:ascii="Arial" w:eastAsia="Arial" w:hAnsi="Arial" w:cs="Arial"/>
        </w:rPr>
        <w:t>ea</w:t>
      </w:r>
      <w:r w:rsidRPr="008C65AB">
        <w:rPr>
          <w:rFonts w:ascii="Arial" w:eastAsia="Arial" w:hAnsi="Arial" w:cs="Arial"/>
          <w:spacing w:val="-3"/>
        </w:rPr>
        <w:t>n</w:t>
      </w:r>
      <w:r w:rsidRPr="008C65AB">
        <w:rPr>
          <w:rFonts w:ascii="Arial" w:eastAsia="Arial" w:hAnsi="Arial" w:cs="Arial"/>
        </w:rPr>
        <w:t>s</w:t>
      </w:r>
      <w:r w:rsidRPr="008C65AB">
        <w:rPr>
          <w:rFonts w:ascii="Arial" w:eastAsia="Arial" w:hAnsi="Arial" w:cs="Arial"/>
          <w:spacing w:val="1"/>
        </w:rPr>
        <w:t xml:space="preserve"> t</w:t>
      </w:r>
      <w:r w:rsidRPr="008C65AB">
        <w:rPr>
          <w:rFonts w:ascii="Arial" w:eastAsia="Arial" w:hAnsi="Arial" w:cs="Arial"/>
        </w:rPr>
        <w:t>hat</w:t>
      </w:r>
      <w:r w:rsidRPr="008C65AB">
        <w:rPr>
          <w:rFonts w:ascii="Arial" w:eastAsia="Arial" w:hAnsi="Arial" w:cs="Arial"/>
          <w:spacing w:val="4"/>
        </w:rPr>
        <w:t xml:space="preserve"> </w:t>
      </w:r>
      <w:del w:id="338" w:author="Kerrie Abercrombie" w:date="2016-02-24T16:18:00Z">
        <w:r w:rsidRPr="008C65AB" w:rsidDel="008C65AB">
          <w:rPr>
            <w:rFonts w:ascii="Arial" w:eastAsia="Arial" w:hAnsi="Arial" w:cs="Arial"/>
          </w:rPr>
          <w:delText xml:space="preserve">he </w:delText>
        </w:r>
      </w:del>
      <w:ins w:id="339" w:author="Kerrie Abercrombie" w:date="2016-02-24T16:18:00Z">
        <w:r w:rsidR="008C65AB" w:rsidRPr="008C65AB">
          <w:rPr>
            <w:rFonts w:ascii="Arial" w:eastAsia="Arial" w:hAnsi="Arial" w:cs="Arial"/>
          </w:rPr>
          <w:t xml:space="preserve">the VTSO </w:t>
        </w:r>
      </w:ins>
      <w:r w:rsidRPr="008C65AB">
        <w:rPr>
          <w:rFonts w:ascii="Arial" w:eastAsia="Arial" w:hAnsi="Arial" w:cs="Arial"/>
        </w:rPr>
        <w:t>can</w:t>
      </w:r>
      <w:r w:rsidRPr="008C65AB">
        <w:rPr>
          <w:rFonts w:ascii="Arial" w:eastAsia="Arial" w:hAnsi="Arial" w:cs="Arial"/>
          <w:spacing w:val="3"/>
        </w:rPr>
        <w:t xml:space="preserve"> </w:t>
      </w:r>
      <w:r w:rsidRPr="008C65AB">
        <w:rPr>
          <w:rFonts w:ascii="Arial" w:eastAsia="Arial" w:hAnsi="Arial" w:cs="Arial"/>
          <w:spacing w:val="1"/>
        </w:rPr>
        <w:t>r</w:t>
      </w:r>
      <w:r w:rsidRPr="008C65AB">
        <w:rPr>
          <w:rFonts w:ascii="Arial" w:eastAsia="Arial" w:hAnsi="Arial" w:cs="Arial"/>
          <w:spacing w:val="-3"/>
        </w:rPr>
        <w:t>e</w:t>
      </w:r>
      <w:r w:rsidRPr="008C65AB">
        <w:rPr>
          <w:rFonts w:ascii="Arial" w:eastAsia="Arial" w:hAnsi="Arial" w:cs="Arial"/>
          <w:spacing w:val="2"/>
        </w:rPr>
        <w:t>q</w:t>
      </w:r>
      <w:r w:rsidRPr="008C65AB">
        <w:rPr>
          <w:rFonts w:ascii="Arial" w:eastAsia="Arial" w:hAnsi="Arial" w:cs="Arial"/>
        </w:rPr>
        <w:t>u</w:t>
      </w:r>
      <w:r w:rsidRPr="008C65AB">
        <w:rPr>
          <w:rFonts w:ascii="Arial" w:eastAsia="Arial" w:hAnsi="Arial" w:cs="Arial"/>
          <w:spacing w:val="-3"/>
        </w:rPr>
        <w:t>e</w:t>
      </w:r>
      <w:r w:rsidRPr="008C65AB">
        <w:rPr>
          <w:rFonts w:ascii="Arial" w:eastAsia="Arial" w:hAnsi="Arial" w:cs="Arial"/>
        </w:rPr>
        <w:t>st</w:t>
      </w:r>
      <w:r w:rsidRPr="008C65AB">
        <w:rPr>
          <w:rFonts w:ascii="Arial" w:eastAsia="Arial" w:hAnsi="Arial" w:cs="Arial"/>
          <w:spacing w:val="4"/>
        </w:rPr>
        <w:t xml:space="preserve"> </w:t>
      </w:r>
      <w:r w:rsidRPr="008C65AB">
        <w:rPr>
          <w:rFonts w:ascii="Arial" w:eastAsia="Arial" w:hAnsi="Arial" w:cs="Arial"/>
        </w:rPr>
        <w:t>any ac</w:t>
      </w:r>
      <w:r w:rsidRPr="008C65AB">
        <w:rPr>
          <w:rFonts w:ascii="Arial" w:eastAsia="Arial" w:hAnsi="Arial" w:cs="Arial"/>
          <w:spacing w:val="1"/>
        </w:rPr>
        <w:t>t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  <w:spacing w:val="-2"/>
        </w:rPr>
        <w:t>v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  <w:spacing w:val="1"/>
        </w:rPr>
        <w:t>t</w:t>
      </w:r>
      <w:r w:rsidRPr="008C65AB">
        <w:rPr>
          <w:rFonts w:ascii="Arial" w:eastAsia="Arial" w:hAnsi="Arial" w:cs="Arial"/>
        </w:rPr>
        <w:t>y</w:t>
      </w:r>
      <w:r w:rsidRPr="008C65AB">
        <w:rPr>
          <w:rFonts w:ascii="Arial" w:eastAsia="Arial" w:hAnsi="Arial" w:cs="Arial"/>
          <w:spacing w:val="2"/>
        </w:rPr>
        <w:t xml:space="preserve"> </w:t>
      </w:r>
      <w:r w:rsidRPr="008C65AB">
        <w:rPr>
          <w:rFonts w:ascii="Arial" w:eastAsia="Arial" w:hAnsi="Arial" w:cs="Arial"/>
          <w:spacing w:val="-4"/>
        </w:rPr>
        <w:t>w</w:t>
      </w:r>
      <w:r w:rsidRPr="008C65AB">
        <w:rPr>
          <w:rFonts w:ascii="Arial" w:eastAsia="Arial" w:hAnsi="Arial" w:cs="Arial"/>
        </w:rPr>
        <w:t>h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</w:rPr>
        <w:t>ch</w:t>
      </w:r>
      <w:r w:rsidRPr="008C65AB">
        <w:rPr>
          <w:rFonts w:ascii="Arial" w:eastAsia="Arial" w:hAnsi="Arial" w:cs="Arial"/>
          <w:spacing w:val="4"/>
        </w:rPr>
        <w:t xml:space="preserve"> </w:t>
      </w:r>
      <w:r w:rsidRPr="008C65AB">
        <w:rPr>
          <w:rFonts w:ascii="Arial" w:eastAsia="Arial" w:hAnsi="Arial" w:cs="Arial"/>
          <w:spacing w:val="-4"/>
        </w:rPr>
        <w:t>w</w:t>
      </w:r>
      <w:r w:rsidRPr="008C65AB">
        <w:rPr>
          <w:rFonts w:ascii="Arial" w:eastAsia="Arial" w:hAnsi="Arial" w:cs="Arial"/>
          <w:spacing w:val="1"/>
        </w:rPr>
        <w:t>i</w:t>
      </w:r>
      <w:r w:rsidRPr="008C65AB">
        <w:rPr>
          <w:rFonts w:ascii="Arial" w:eastAsia="Arial" w:hAnsi="Arial" w:cs="Arial"/>
          <w:spacing w:val="-1"/>
        </w:rPr>
        <w:t>l</w:t>
      </w:r>
      <w:r w:rsidRPr="008C65AB">
        <w:rPr>
          <w:rFonts w:ascii="Arial" w:eastAsia="Arial" w:hAnsi="Arial" w:cs="Arial"/>
        </w:rPr>
        <w:t>l</w:t>
      </w:r>
      <w:r w:rsidRPr="008C65AB">
        <w:rPr>
          <w:rFonts w:ascii="Arial" w:eastAsia="Arial" w:hAnsi="Arial" w:cs="Arial"/>
          <w:spacing w:val="1"/>
        </w:rPr>
        <w:t xml:space="preserve"> 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  <w:spacing w:val="1"/>
        </w:rPr>
        <w:t>m</w:t>
      </w:r>
      <w:r w:rsidRPr="008C65AB">
        <w:rPr>
          <w:rFonts w:ascii="Arial" w:eastAsia="Arial" w:hAnsi="Arial" w:cs="Arial"/>
        </w:rPr>
        <w:t>p</w:t>
      </w:r>
      <w:r w:rsidRPr="008C65AB">
        <w:rPr>
          <w:rFonts w:ascii="Arial" w:eastAsia="Arial" w:hAnsi="Arial" w:cs="Arial"/>
          <w:spacing w:val="1"/>
        </w:rPr>
        <w:t>r</w:t>
      </w:r>
      <w:r w:rsidRPr="008C65AB">
        <w:rPr>
          <w:rFonts w:ascii="Arial" w:eastAsia="Arial" w:hAnsi="Arial" w:cs="Arial"/>
        </w:rPr>
        <w:t>o</w:t>
      </w:r>
      <w:r w:rsidRPr="008C65AB">
        <w:rPr>
          <w:rFonts w:ascii="Arial" w:eastAsia="Arial" w:hAnsi="Arial" w:cs="Arial"/>
          <w:spacing w:val="-2"/>
        </w:rPr>
        <w:t>v</w:t>
      </w:r>
      <w:r w:rsidRPr="008C65AB">
        <w:rPr>
          <w:rFonts w:ascii="Arial" w:eastAsia="Arial" w:hAnsi="Arial" w:cs="Arial"/>
        </w:rPr>
        <w:t>e</w:t>
      </w:r>
      <w:r w:rsidRPr="008C65AB">
        <w:rPr>
          <w:rFonts w:ascii="Arial" w:eastAsia="Arial" w:hAnsi="Arial" w:cs="Arial"/>
          <w:spacing w:val="2"/>
        </w:rPr>
        <w:t xml:space="preserve"> </w:t>
      </w:r>
      <w:r w:rsidRPr="008C65AB">
        <w:rPr>
          <w:rFonts w:ascii="Arial" w:eastAsia="Arial" w:hAnsi="Arial" w:cs="Arial"/>
        </w:rPr>
        <w:t>h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</w:rPr>
        <w:t>s</w:t>
      </w:r>
      <w:ins w:id="340" w:author="Kerrie Abercrombie" w:date="2016-02-24T16:18:00Z">
        <w:r w:rsidR="008C65AB" w:rsidRPr="008C65AB">
          <w:rPr>
            <w:rFonts w:ascii="Arial" w:eastAsia="Arial" w:hAnsi="Arial" w:cs="Arial"/>
          </w:rPr>
          <w:t>/her</w:t>
        </w:r>
      </w:ins>
      <w:r w:rsidRPr="008C65AB">
        <w:rPr>
          <w:rFonts w:ascii="Arial" w:eastAsia="Arial" w:hAnsi="Arial" w:cs="Arial"/>
          <w:spacing w:val="2"/>
        </w:rPr>
        <w:t xml:space="preserve"> </w:t>
      </w:r>
      <w:r w:rsidRPr="008C65AB">
        <w:rPr>
          <w:rFonts w:ascii="Arial" w:eastAsia="Arial" w:hAnsi="Arial" w:cs="Arial"/>
        </w:rPr>
        <w:t>o</w:t>
      </w:r>
      <w:r w:rsidRPr="008C65AB">
        <w:rPr>
          <w:rFonts w:ascii="Arial" w:eastAsia="Arial" w:hAnsi="Arial" w:cs="Arial"/>
          <w:spacing w:val="-4"/>
        </w:rPr>
        <w:t>w</w:t>
      </w:r>
      <w:r w:rsidRPr="008C65AB">
        <w:rPr>
          <w:rFonts w:ascii="Arial" w:eastAsia="Arial" w:hAnsi="Arial" w:cs="Arial"/>
        </w:rPr>
        <w:t>n</w:t>
      </w:r>
      <w:r w:rsidRPr="008C65AB">
        <w:rPr>
          <w:rFonts w:ascii="Arial" w:eastAsia="Arial" w:hAnsi="Arial" w:cs="Arial"/>
          <w:spacing w:val="2"/>
        </w:rPr>
        <w:t xml:space="preserve"> </w:t>
      </w:r>
      <w:r w:rsidRPr="008C65AB">
        <w:rPr>
          <w:rFonts w:ascii="Arial" w:eastAsia="Arial" w:hAnsi="Arial" w:cs="Arial"/>
        </w:rPr>
        <w:t>pe</w:t>
      </w:r>
      <w:r w:rsidRPr="008C65AB">
        <w:rPr>
          <w:rFonts w:ascii="Arial" w:eastAsia="Arial" w:hAnsi="Arial" w:cs="Arial"/>
          <w:spacing w:val="1"/>
        </w:rPr>
        <w:t>r</w:t>
      </w:r>
      <w:r w:rsidRPr="008C65AB">
        <w:rPr>
          <w:rFonts w:ascii="Arial" w:eastAsia="Arial" w:hAnsi="Arial" w:cs="Arial"/>
          <w:spacing w:val="3"/>
        </w:rPr>
        <w:t>f</w:t>
      </w:r>
      <w:r w:rsidRPr="008C65AB">
        <w:rPr>
          <w:rFonts w:ascii="Arial" w:eastAsia="Arial" w:hAnsi="Arial" w:cs="Arial"/>
          <w:spacing w:val="-3"/>
        </w:rPr>
        <w:t>o</w:t>
      </w:r>
      <w:r w:rsidRPr="008C65AB">
        <w:rPr>
          <w:rFonts w:ascii="Arial" w:eastAsia="Arial" w:hAnsi="Arial" w:cs="Arial"/>
          <w:spacing w:val="1"/>
        </w:rPr>
        <w:t>rm</w:t>
      </w:r>
      <w:r w:rsidRPr="008C65AB">
        <w:rPr>
          <w:rFonts w:ascii="Arial" w:eastAsia="Arial" w:hAnsi="Arial" w:cs="Arial"/>
        </w:rPr>
        <w:t>anc</w:t>
      </w:r>
      <w:r w:rsidRPr="008C65AB">
        <w:rPr>
          <w:rFonts w:ascii="Arial" w:eastAsia="Arial" w:hAnsi="Arial" w:cs="Arial"/>
          <w:spacing w:val="-3"/>
        </w:rPr>
        <w:t>e</w:t>
      </w:r>
      <w:r w:rsidRPr="008C65AB">
        <w:rPr>
          <w:rFonts w:ascii="Arial" w:eastAsia="Arial" w:hAnsi="Arial" w:cs="Arial"/>
        </w:rPr>
        <w:t>.</w:t>
      </w:r>
      <w:r w:rsidRPr="008C65AB">
        <w:rPr>
          <w:rFonts w:ascii="Arial" w:eastAsia="Arial" w:hAnsi="Arial" w:cs="Arial"/>
          <w:spacing w:val="1"/>
        </w:rPr>
        <w:t xml:space="preserve"> </w:t>
      </w:r>
      <w:r w:rsidRPr="008C65AB">
        <w:rPr>
          <w:rFonts w:ascii="Arial" w:eastAsia="Arial" w:hAnsi="Arial" w:cs="Arial"/>
          <w:spacing w:val="2"/>
        </w:rPr>
        <w:t>T</w:t>
      </w:r>
      <w:r w:rsidRPr="008C65AB">
        <w:rPr>
          <w:rFonts w:ascii="Arial" w:eastAsia="Arial" w:hAnsi="Arial" w:cs="Arial"/>
        </w:rPr>
        <w:t>h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</w:rPr>
        <w:t>s</w:t>
      </w:r>
      <w:r w:rsidRPr="008C65AB">
        <w:rPr>
          <w:rFonts w:ascii="Arial" w:eastAsia="Arial" w:hAnsi="Arial" w:cs="Arial"/>
          <w:spacing w:val="2"/>
        </w:rPr>
        <w:t xml:space="preserve"> 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</w:rPr>
        <w:t xml:space="preserve">s </w:t>
      </w:r>
      <w:r w:rsidRPr="008C65AB">
        <w:rPr>
          <w:rFonts w:ascii="Arial" w:eastAsia="Arial" w:hAnsi="Arial" w:cs="Arial"/>
          <w:spacing w:val="1"/>
        </w:rPr>
        <w:t>t</w:t>
      </w:r>
      <w:r w:rsidRPr="008C65AB">
        <w:rPr>
          <w:rFonts w:ascii="Arial" w:eastAsia="Arial" w:hAnsi="Arial" w:cs="Arial"/>
        </w:rPr>
        <w:t>o s</w:t>
      </w:r>
      <w:r w:rsidRPr="008C65AB">
        <w:rPr>
          <w:rFonts w:ascii="Arial" w:eastAsia="Arial" w:hAnsi="Arial" w:cs="Arial"/>
          <w:spacing w:val="-1"/>
        </w:rPr>
        <w:t>t</w:t>
      </w:r>
      <w:r w:rsidRPr="008C65AB">
        <w:rPr>
          <w:rFonts w:ascii="Arial" w:eastAsia="Arial" w:hAnsi="Arial" w:cs="Arial"/>
          <w:spacing w:val="1"/>
        </w:rPr>
        <w:t>r</w:t>
      </w:r>
      <w:r w:rsidRPr="008C65AB">
        <w:rPr>
          <w:rFonts w:ascii="Arial" w:eastAsia="Arial" w:hAnsi="Arial" w:cs="Arial"/>
        </w:rPr>
        <w:t>ess</w:t>
      </w:r>
      <w:r w:rsidRPr="008C65AB">
        <w:rPr>
          <w:rFonts w:ascii="Arial" w:eastAsia="Arial" w:hAnsi="Arial" w:cs="Arial"/>
          <w:spacing w:val="2"/>
        </w:rPr>
        <w:t xml:space="preserve"> </w:t>
      </w:r>
      <w:r w:rsidRPr="008C65AB">
        <w:rPr>
          <w:rFonts w:ascii="Arial" w:eastAsia="Arial" w:hAnsi="Arial" w:cs="Arial"/>
        </w:rPr>
        <w:t>h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</w:rPr>
        <w:t xml:space="preserve">s </w:t>
      </w:r>
      <w:r w:rsidRPr="008C65AB">
        <w:rPr>
          <w:rFonts w:ascii="Arial" w:eastAsia="Arial" w:hAnsi="Arial" w:cs="Arial"/>
          <w:spacing w:val="-3"/>
        </w:rPr>
        <w:t>o</w:t>
      </w:r>
      <w:r w:rsidRPr="008C65AB">
        <w:rPr>
          <w:rFonts w:ascii="Arial" w:eastAsia="Arial" w:hAnsi="Arial" w:cs="Arial"/>
          <w:spacing w:val="-4"/>
        </w:rPr>
        <w:t>w</w:t>
      </w:r>
      <w:r w:rsidRPr="008C65AB">
        <w:rPr>
          <w:rFonts w:ascii="Arial" w:eastAsia="Arial" w:hAnsi="Arial" w:cs="Arial"/>
        </w:rPr>
        <w:t>n</w:t>
      </w:r>
      <w:r w:rsidRPr="008C65AB">
        <w:rPr>
          <w:rFonts w:ascii="Arial" w:eastAsia="Arial" w:hAnsi="Arial" w:cs="Arial"/>
          <w:spacing w:val="2"/>
        </w:rPr>
        <w:t xml:space="preserve"> </w:t>
      </w:r>
      <w:r w:rsidRPr="008C65AB">
        <w:rPr>
          <w:rFonts w:ascii="Arial" w:eastAsia="Arial" w:hAnsi="Arial" w:cs="Arial"/>
          <w:spacing w:val="1"/>
        </w:rPr>
        <w:t>r</w:t>
      </w:r>
      <w:r w:rsidRPr="008C65AB">
        <w:rPr>
          <w:rFonts w:ascii="Arial" w:eastAsia="Arial" w:hAnsi="Arial" w:cs="Arial"/>
        </w:rPr>
        <w:t>espons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</w:rPr>
        <w:t>b</w:t>
      </w:r>
      <w:r w:rsidRPr="008C65AB">
        <w:rPr>
          <w:rFonts w:ascii="Arial" w:eastAsia="Arial" w:hAnsi="Arial" w:cs="Arial"/>
          <w:spacing w:val="-1"/>
        </w:rPr>
        <w:t>ili</w:t>
      </w:r>
      <w:r w:rsidRPr="008C65AB">
        <w:rPr>
          <w:rFonts w:ascii="Arial" w:eastAsia="Arial" w:hAnsi="Arial" w:cs="Arial"/>
          <w:spacing w:val="3"/>
        </w:rPr>
        <w:t>t</w:t>
      </w:r>
      <w:r w:rsidRPr="008C65AB">
        <w:rPr>
          <w:rFonts w:ascii="Arial" w:eastAsia="Arial" w:hAnsi="Arial" w:cs="Arial"/>
        </w:rPr>
        <w:t xml:space="preserve">y </w:t>
      </w:r>
      <w:r w:rsidRPr="008C65AB">
        <w:rPr>
          <w:rFonts w:ascii="Arial" w:eastAsia="Arial" w:hAnsi="Arial" w:cs="Arial"/>
          <w:spacing w:val="3"/>
        </w:rPr>
        <w:t>f</w:t>
      </w:r>
      <w:r w:rsidRPr="008C65AB">
        <w:rPr>
          <w:rFonts w:ascii="Arial" w:eastAsia="Arial" w:hAnsi="Arial" w:cs="Arial"/>
          <w:spacing w:val="-3"/>
        </w:rPr>
        <w:t>o</w:t>
      </w:r>
      <w:r w:rsidRPr="008C65AB">
        <w:rPr>
          <w:rFonts w:ascii="Arial" w:eastAsia="Arial" w:hAnsi="Arial" w:cs="Arial"/>
        </w:rPr>
        <w:t>r</w:t>
      </w:r>
      <w:r w:rsidRPr="008C65AB">
        <w:rPr>
          <w:rFonts w:ascii="Arial" w:eastAsia="Arial" w:hAnsi="Arial" w:cs="Arial"/>
          <w:spacing w:val="3"/>
        </w:rPr>
        <w:t xml:space="preserve"> </w:t>
      </w:r>
      <w:r w:rsidRPr="008C65AB">
        <w:rPr>
          <w:rFonts w:ascii="Arial" w:eastAsia="Arial" w:hAnsi="Arial" w:cs="Arial"/>
        </w:rPr>
        <w:t>h</w:t>
      </w:r>
      <w:r w:rsidRPr="008C65AB">
        <w:rPr>
          <w:rFonts w:ascii="Arial" w:eastAsia="Arial" w:hAnsi="Arial" w:cs="Arial"/>
          <w:spacing w:val="-3"/>
        </w:rPr>
        <w:t>i</w:t>
      </w:r>
      <w:r w:rsidRPr="008C65AB">
        <w:rPr>
          <w:rFonts w:ascii="Arial" w:eastAsia="Arial" w:hAnsi="Arial" w:cs="Arial"/>
        </w:rPr>
        <w:t>s p</w:t>
      </w:r>
      <w:r w:rsidRPr="008C65AB">
        <w:rPr>
          <w:rFonts w:ascii="Arial" w:eastAsia="Arial" w:hAnsi="Arial" w:cs="Arial"/>
          <w:spacing w:val="1"/>
        </w:rPr>
        <w:t>r</w:t>
      </w:r>
      <w:r w:rsidRPr="008C65AB">
        <w:rPr>
          <w:rFonts w:ascii="Arial" w:eastAsia="Arial" w:hAnsi="Arial" w:cs="Arial"/>
          <w:spacing w:val="-3"/>
        </w:rPr>
        <w:t>o</w:t>
      </w:r>
      <w:r w:rsidRPr="008C65AB">
        <w:rPr>
          <w:rFonts w:ascii="Arial" w:eastAsia="Arial" w:hAnsi="Arial" w:cs="Arial"/>
          <w:spacing w:val="3"/>
        </w:rPr>
        <w:t>f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</w:rPr>
        <w:t>c</w:t>
      </w:r>
      <w:r w:rsidRPr="008C65AB">
        <w:rPr>
          <w:rFonts w:ascii="Arial" w:eastAsia="Arial" w:hAnsi="Arial" w:cs="Arial"/>
          <w:spacing w:val="-1"/>
        </w:rPr>
        <w:t>i</w:t>
      </w:r>
      <w:r w:rsidRPr="008C65AB">
        <w:rPr>
          <w:rFonts w:ascii="Arial" w:eastAsia="Arial" w:hAnsi="Arial" w:cs="Arial"/>
        </w:rPr>
        <w:t>enc</w:t>
      </w:r>
      <w:r w:rsidRPr="008C65AB">
        <w:rPr>
          <w:rFonts w:ascii="Arial" w:eastAsia="Arial" w:hAnsi="Arial" w:cs="Arial"/>
          <w:spacing w:val="-2"/>
        </w:rPr>
        <w:t>y</w:t>
      </w:r>
      <w:r w:rsidRPr="008C65AB">
        <w:rPr>
          <w:rFonts w:ascii="Arial" w:eastAsia="Arial" w:hAnsi="Arial" w:cs="Arial"/>
        </w:rPr>
        <w:t>.</w:t>
      </w:r>
      <w:r w:rsidRPr="008C65AB">
        <w:rPr>
          <w:rFonts w:ascii="Arial" w:eastAsia="Arial" w:hAnsi="Arial" w:cs="Arial"/>
          <w:spacing w:val="4"/>
        </w:rPr>
        <w:t xml:space="preserve"> </w:t>
      </w:r>
      <w:del w:id="341" w:author="Kerrie Abercrombie" w:date="2016-02-24T16:18:00Z">
        <w:r w:rsidRPr="008C65AB" w:rsidDel="008C65AB">
          <w:rPr>
            <w:rFonts w:ascii="Arial" w:eastAsia="Arial" w:hAnsi="Arial" w:cs="Arial"/>
            <w:spacing w:val="-1"/>
          </w:rPr>
          <w:delText>H</w:delText>
        </w:r>
        <w:r w:rsidRPr="008C65AB" w:rsidDel="008C65AB">
          <w:rPr>
            <w:rFonts w:ascii="Arial" w:eastAsia="Arial" w:hAnsi="Arial" w:cs="Arial"/>
          </w:rPr>
          <w:delText>e</w:delText>
        </w:r>
        <w:r w:rsidRPr="008C65AB" w:rsidDel="008C65AB">
          <w:rPr>
            <w:rFonts w:ascii="Arial" w:eastAsia="Arial" w:hAnsi="Arial" w:cs="Arial"/>
            <w:spacing w:val="2"/>
          </w:rPr>
          <w:delText xml:space="preserve"> </w:delText>
        </w:r>
      </w:del>
      <w:ins w:id="342" w:author="Kerrie Abercrombie" w:date="2016-02-24T16:18:00Z">
        <w:r w:rsidR="008C65AB">
          <w:rPr>
            <w:rFonts w:ascii="Arial" w:eastAsia="Arial" w:hAnsi="Arial" w:cs="Arial"/>
            <w:spacing w:val="-1"/>
          </w:rPr>
          <w:t>VTSO</w:t>
        </w:r>
        <w:r w:rsidR="008C65AB" w:rsidRPr="00380175">
          <w:rPr>
            <w:rFonts w:ascii="Arial" w:eastAsia="Arial" w:hAnsi="Arial" w:cs="Arial"/>
            <w:spacing w:val="2"/>
          </w:rPr>
          <w:t xml:space="preserve"> </w:t>
        </w:r>
      </w:ins>
      <w:r w:rsidRPr="00380175">
        <w:rPr>
          <w:rFonts w:ascii="Arial" w:eastAsia="Arial" w:hAnsi="Arial" w:cs="Arial"/>
          <w:spacing w:val="1"/>
        </w:rPr>
        <w:t>m</w:t>
      </w:r>
      <w:r w:rsidRPr="00380175">
        <w:rPr>
          <w:rFonts w:ascii="Arial" w:eastAsia="Arial" w:hAnsi="Arial" w:cs="Arial"/>
        </w:rPr>
        <w:t xml:space="preserve">ay </w:t>
      </w:r>
      <w:r w:rsidRPr="00380175">
        <w:rPr>
          <w:rFonts w:ascii="Arial" w:eastAsia="Arial" w:hAnsi="Arial" w:cs="Arial"/>
          <w:spacing w:val="1"/>
        </w:rPr>
        <w:t>r</w:t>
      </w:r>
      <w:r w:rsidRPr="00380175">
        <w:rPr>
          <w:rFonts w:ascii="Arial" w:eastAsia="Arial" w:hAnsi="Arial" w:cs="Arial"/>
        </w:rPr>
        <w:t>e</w:t>
      </w:r>
      <w:r w:rsidRPr="00380175">
        <w:rPr>
          <w:rFonts w:ascii="Arial" w:eastAsia="Arial" w:hAnsi="Arial" w:cs="Arial"/>
          <w:spacing w:val="2"/>
        </w:rPr>
        <w:t>q</w:t>
      </w:r>
      <w:r w:rsidRPr="00380175">
        <w:rPr>
          <w:rFonts w:ascii="Arial" w:eastAsia="Arial" w:hAnsi="Arial" w:cs="Arial"/>
        </w:rPr>
        <w:t>uest</w:t>
      </w:r>
      <w:r w:rsidRPr="00380175">
        <w:rPr>
          <w:rFonts w:ascii="Arial" w:eastAsia="Arial" w:hAnsi="Arial" w:cs="Arial"/>
          <w:spacing w:val="4"/>
        </w:rPr>
        <w:t xml:space="preserve"> </w:t>
      </w:r>
      <w:r w:rsidRPr="00380175">
        <w:rPr>
          <w:rFonts w:ascii="Arial" w:eastAsia="Arial" w:hAnsi="Arial" w:cs="Arial"/>
        </w:rPr>
        <w:t>an</w:t>
      </w:r>
      <w:r w:rsidRPr="00380175">
        <w:rPr>
          <w:rFonts w:ascii="Arial" w:eastAsia="Arial" w:hAnsi="Arial" w:cs="Arial"/>
          <w:spacing w:val="2"/>
        </w:rPr>
        <w:t xml:space="preserve"> </w:t>
      </w:r>
      <w:r w:rsidRPr="00380175">
        <w:rPr>
          <w:rFonts w:ascii="Arial" w:eastAsia="Arial" w:hAnsi="Arial" w:cs="Arial"/>
          <w:spacing w:val="-1"/>
        </w:rPr>
        <w:t>i</w:t>
      </w:r>
      <w:r w:rsidRPr="00380175">
        <w:rPr>
          <w:rFonts w:ascii="Arial" w:eastAsia="Arial" w:hAnsi="Arial" w:cs="Arial"/>
        </w:rPr>
        <w:t>nd</w:t>
      </w:r>
      <w:r w:rsidRPr="00380175">
        <w:rPr>
          <w:rFonts w:ascii="Arial" w:eastAsia="Arial" w:hAnsi="Arial" w:cs="Arial"/>
          <w:spacing w:val="1"/>
        </w:rPr>
        <w:t>i</w:t>
      </w:r>
      <w:r w:rsidRPr="00380175">
        <w:rPr>
          <w:rFonts w:ascii="Arial" w:eastAsia="Arial" w:hAnsi="Arial" w:cs="Arial"/>
          <w:spacing w:val="-2"/>
        </w:rPr>
        <w:t>v</w:t>
      </w:r>
      <w:r w:rsidRPr="00380175">
        <w:rPr>
          <w:rFonts w:ascii="Arial" w:eastAsia="Arial" w:hAnsi="Arial" w:cs="Arial"/>
          <w:spacing w:val="-1"/>
        </w:rPr>
        <w:t>i</w:t>
      </w:r>
      <w:r w:rsidRPr="00380175">
        <w:rPr>
          <w:rFonts w:ascii="Arial" w:eastAsia="Arial" w:hAnsi="Arial" w:cs="Arial"/>
        </w:rPr>
        <w:t>dua</w:t>
      </w:r>
      <w:r w:rsidRPr="00380175">
        <w:rPr>
          <w:rFonts w:ascii="Arial" w:eastAsia="Arial" w:hAnsi="Arial" w:cs="Arial"/>
          <w:spacing w:val="-1"/>
        </w:rPr>
        <w:t>l</w:t>
      </w:r>
      <w:r w:rsidRPr="00380175">
        <w:rPr>
          <w:rFonts w:ascii="Arial" w:eastAsia="Arial" w:hAnsi="Arial" w:cs="Arial"/>
        </w:rPr>
        <w:t>,</w:t>
      </w:r>
      <w:r w:rsidRPr="00380175">
        <w:rPr>
          <w:rFonts w:ascii="Arial" w:eastAsia="Arial" w:hAnsi="Arial" w:cs="Arial"/>
          <w:spacing w:val="4"/>
        </w:rPr>
        <w:t xml:space="preserve"> </w:t>
      </w:r>
      <w:commentRangeStart w:id="343"/>
      <w:r w:rsidRPr="00380175">
        <w:rPr>
          <w:rFonts w:ascii="Arial" w:eastAsia="Arial" w:hAnsi="Arial" w:cs="Arial"/>
          <w:spacing w:val="1"/>
        </w:rPr>
        <w:t>t</w:t>
      </w:r>
      <w:r w:rsidRPr="00380175">
        <w:rPr>
          <w:rFonts w:ascii="Arial" w:eastAsia="Arial" w:hAnsi="Arial" w:cs="Arial"/>
        </w:rPr>
        <w:t>a</w:t>
      </w:r>
      <w:r w:rsidRPr="00380175">
        <w:rPr>
          <w:rFonts w:ascii="Arial" w:eastAsia="Arial" w:hAnsi="Arial" w:cs="Arial"/>
          <w:spacing w:val="1"/>
        </w:rPr>
        <w:t>i</w:t>
      </w:r>
      <w:r w:rsidRPr="00380175">
        <w:rPr>
          <w:rFonts w:ascii="Arial" w:eastAsia="Arial" w:hAnsi="Arial" w:cs="Arial"/>
          <w:spacing w:val="-1"/>
        </w:rPr>
        <w:t>l</w:t>
      </w:r>
      <w:r w:rsidRPr="00380175">
        <w:rPr>
          <w:rFonts w:ascii="Arial" w:eastAsia="Arial" w:hAnsi="Arial" w:cs="Arial"/>
        </w:rPr>
        <w:t>or</w:t>
      </w:r>
      <w:r w:rsidRPr="00380175">
        <w:rPr>
          <w:rFonts w:ascii="Arial" w:eastAsia="Arial" w:hAnsi="Arial" w:cs="Arial"/>
          <w:spacing w:val="3"/>
        </w:rPr>
        <w:t xml:space="preserve"> </w:t>
      </w:r>
      <w:r w:rsidRPr="00380175">
        <w:rPr>
          <w:rFonts w:ascii="Arial" w:eastAsia="Arial" w:hAnsi="Arial" w:cs="Arial"/>
          <w:spacing w:val="1"/>
        </w:rPr>
        <w:t>m</w:t>
      </w:r>
      <w:r w:rsidRPr="00380175">
        <w:rPr>
          <w:rFonts w:ascii="Arial" w:eastAsia="Arial" w:hAnsi="Arial" w:cs="Arial"/>
        </w:rPr>
        <w:t>ade</w:t>
      </w:r>
      <w:r w:rsidRPr="00380175">
        <w:rPr>
          <w:rFonts w:ascii="Arial" w:eastAsia="Arial" w:hAnsi="Arial" w:cs="Arial"/>
          <w:spacing w:val="2"/>
        </w:rPr>
        <w:t xml:space="preserve"> </w:t>
      </w:r>
      <w:r w:rsidRPr="00380175">
        <w:rPr>
          <w:rFonts w:ascii="Arial" w:eastAsia="Arial" w:hAnsi="Arial" w:cs="Arial"/>
        </w:rPr>
        <w:t>s</w:t>
      </w:r>
      <w:r w:rsidRPr="00380175">
        <w:rPr>
          <w:rFonts w:ascii="Arial" w:eastAsia="Arial" w:hAnsi="Arial" w:cs="Arial"/>
          <w:spacing w:val="-1"/>
        </w:rPr>
        <w:t>i</w:t>
      </w:r>
      <w:r w:rsidRPr="00380175">
        <w:rPr>
          <w:rFonts w:ascii="Arial" w:eastAsia="Arial" w:hAnsi="Arial" w:cs="Arial"/>
          <w:spacing w:val="1"/>
        </w:rPr>
        <w:t>m</w:t>
      </w:r>
      <w:r w:rsidRPr="00380175">
        <w:rPr>
          <w:rFonts w:ascii="Arial" w:eastAsia="Arial" w:hAnsi="Arial" w:cs="Arial"/>
        </w:rPr>
        <w:t>u</w:t>
      </w:r>
      <w:r w:rsidRPr="00380175">
        <w:rPr>
          <w:rFonts w:ascii="Arial" w:eastAsia="Arial" w:hAnsi="Arial" w:cs="Arial"/>
          <w:spacing w:val="-1"/>
        </w:rPr>
        <w:t>l</w:t>
      </w:r>
      <w:r w:rsidRPr="00380175">
        <w:rPr>
          <w:rFonts w:ascii="Arial" w:eastAsia="Arial" w:hAnsi="Arial" w:cs="Arial"/>
        </w:rPr>
        <w:t>a</w:t>
      </w:r>
      <w:r w:rsidRPr="00380175">
        <w:rPr>
          <w:rFonts w:ascii="Arial" w:eastAsia="Arial" w:hAnsi="Arial" w:cs="Arial"/>
          <w:spacing w:val="1"/>
        </w:rPr>
        <w:t>t</w:t>
      </w:r>
      <w:r w:rsidRPr="00380175">
        <w:rPr>
          <w:rFonts w:ascii="Arial" w:eastAsia="Arial" w:hAnsi="Arial" w:cs="Arial"/>
        </w:rPr>
        <w:t>or</w:t>
      </w:r>
      <w:r w:rsidRPr="00380175">
        <w:rPr>
          <w:rFonts w:ascii="Arial" w:eastAsia="Arial" w:hAnsi="Arial" w:cs="Arial"/>
          <w:spacing w:val="3"/>
        </w:rPr>
        <w:t xml:space="preserve"> </w:t>
      </w:r>
      <w:r w:rsidRPr="00380175">
        <w:rPr>
          <w:rFonts w:ascii="Arial" w:eastAsia="Arial" w:hAnsi="Arial" w:cs="Arial"/>
        </w:rPr>
        <w:t>sess</w:t>
      </w:r>
      <w:r w:rsidRPr="00380175">
        <w:rPr>
          <w:rFonts w:ascii="Arial" w:eastAsia="Arial" w:hAnsi="Arial" w:cs="Arial"/>
          <w:spacing w:val="-1"/>
        </w:rPr>
        <w:t>i</w:t>
      </w:r>
      <w:r w:rsidRPr="00380175">
        <w:rPr>
          <w:rFonts w:ascii="Arial" w:eastAsia="Arial" w:hAnsi="Arial" w:cs="Arial"/>
          <w:spacing w:val="-3"/>
        </w:rPr>
        <w:t>o</w:t>
      </w:r>
      <w:r w:rsidRPr="00380175">
        <w:rPr>
          <w:rFonts w:ascii="Arial" w:eastAsia="Arial" w:hAnsi="Arial" w:cs="Arial"/>
        </w:rPr>
        <w:t>n,</w:t>
      </w:r>
      <w:r w:rsidRPr="00380175">
        <w:rPr>
          <w:rFonts w:ascii="Arial" w:eastAsia="Arial" w:hAnsi="Arial" w:cs="Arial"/>
          <w:spacing w:val="4"/>
        </w:rPr>
        <w:t xml:space="preserve"> </w:t>
      </w:r>
      <w:r w:rsidRPr="00380175">
        <w:rPr>
          <w:rFonts w:ascii="Arial" w:eastAsia="Arial" w:hAnsi="Arial" w:cs="Arial"/>
          <w:spacing w:val="1"/>
        </w:rPr>
        <w:t>t</w:t>
      </w:r>
      <w:r w:rsidRPr="00380175">
        <w:rPr>
          <w:rFonts w:ascii="Arial" w:eastAsia="Arial" w:hAnsi="Arial" w:cs="Arial"/>
        </w:rPr>
        <w:t>heo</w:t>
      </w:r>
      <w:r w:rsidRPr="00380175">
        <w:rPr>
          <w:rFonts w:ascii="Arial" w:eastAsia="Arial" w:hAnsi="Arial" w:cs="Arial"/>
          <w:spacing w:val="1"/>
        </w:rPr>
        <w:t>r</w:t>
      </w:r>
      <w:r w:rsidRPr="00380175">
        <w:rPr>
          <w:rFonts w:ascii="Arial" w:eastAsia="Arial" w:hAnsi="Arial" w:cs="Arial"/>
        </w:rPr>
        <w:t>y upda</w:t>
      </w:r>
      <w:r w:rsidRPr="00380175">
        <w:rPr>
          <w:rFonts w:ascii="Arial" w:eastAsia="Arial" w:hAnsi="Arial" w:cs="Arial"/>
          <w:spacing w:val="1"/>
        </w:rPr>
        <w:t>t</w:t>
      </w:r>
      <w:r w:rsidRPr="00380175">
        <w:rPr>
          <w:rFonts w:ascii="Arial" w:eastAsia="Arial" w:hAnsi="Arial" w:cs="Arial"/>
        </w:rPr>
        <w:t>e,</w:t>
      </w:r>
      <w:r w:rsidRPr="00380175">
        <w:rPr>
          <w:rFonts w:ascii="Arial" w:eastAsia="Arial" w:hAnsi="Arial" w:cs="Arial"/>
          <w:spacing w:val="4"/>
        </w:rPr>
        <w:t xml:space="preserve"> </w:t>
      </w:r>
      <w:r w:rsidRPr="00380175">
        <w:rPr>
          <w:rFonts w:ascii="Arial" w:eastAsia="Arial" w:hAnsi="Arial" w:cs="Arial"/>
        </w:rPr>
        <w:t>cou</w:t>
      </w:r>
      <w:r w:rsidRPr="00380175">
        <w:rPr>
          <w:rFonts w:ascii="Arial" w:eastAsia="Arial" w:hAnsi="Arial" w:cs="Arial"/>
          <w:spacing w:val="1"/>
        </w:rPr>
        <w:t>r</w:t>
      </w:r>
      <w:r w:rsidRPr="00380175">
        <w:rPr>
          <w:rFonts w:ascii="Arial" w:eastAsia="Arial" w:hAnsi="Arial" w:cs="Arial"/>
          <w:spacing w:val="-2"/>
        </w:rPr>
        <w:t>s</w:t>
      </w:r>
      <w:r w:rsidRPr="00380175">
        <w:rPr>
          <w:rFonts w:ascii="Arial" w:eastAsia="Arial" w:hAnsi="Arial" w:cs="Arial"/>
        </w:rPr>
        <w:t xml:space="preserve">e, </w:t>
      </w:r>
      <w:r w:rsidRPr="00380175">
        <w:rPr>
          <w:rFonts w:ascii="Arial" w:eastAsia="Arial" w:hAnsi="Arial" w:cs="Arial"/>
          <w:spacing w:val="-1"/>
        </w:rPr>
        <w:t>i</w:t>
      </w:r>
      <w:r w:rsidRPr="00380175">
        <w:rPr>
          <w:rFonts w:ascii="Arial" w:eastAsia="Arial" w:hAnsi="Arial" w:cs="Arial"/>
        </w:rPr>
        <w:t>n</w:t>
      </w:r>
      <w:r w:rsidRPr="00380175">
        <w:rPr>
          <w:rFonts w:ascii="Arial" w:eastAsia="Arial" w:hAnsi="Arial" w:cs="Arial"/>
          <w:spacing w:val="1"/>
        </w:rPr>
        <w:t>t</w:t>
      </w:r>
      <w:r w:rsidRPr="00380175">
        <w:rPr>
          <w:rFonts w:ascii="Arial" w:eastAsia="Arial" w:hAnsi="Arial" w:cs="Arial"/>
        </w:rPr>
        <w:t>e</w:t>
      </w:r>
      <w:r w:rsidRPr="00380175">
        <w:rPr>
          <w:rFonts w:ascii="Arial" w:eastAsia="Arial" w:hAnsi="Arial" w:cs="Arial"/>
          <w:spacing w:val="1"/>
        </w:rPr>
        <w:t>r-</w:t>
      </w:r>
      <w:r w:rsidRPr="00380175">
        <w:rPr>
          <w:rFonts w:ascii="Arial" w:eastAsia="Arial" w:hAnsi="Arial" w:cs="Arial"/>
        </w:rPr>
        <w:t>co</w:t>
      </w:r>
      <w:r w:rsidRPr="00380175">
        <w:rPr>
          <w:rFonts w:ascii="Arial" w:eastAsia="Arial" w:hAnsi="Arial" w:cs="Arial"/>
          <w:spacing w:val="-1"/>
        </w:rPr>
        <w:t>ll</w:t>
      </w:r>
      <w:r w:rsidRPr="00380175">
        <w:rPr>
          <w:rFonts w:ascii="Arial" w:eastAsia="Arial" w:hAnsi="Arial" w:cs="Arial"/>
        </w:rPr>
        <w:t>e</w:t>
      </w:r>
      <w:r w:rsidRPr="00380175">
        <w:rPr>
          <w:rFonts w:ascii="Arial" w:eastAsia="Arial" w:hAnsi="Arial" w:cs="Arial"/>
          <w:spacing w:val="-3"/>
        </w:rPr>
        <w:t>a</w:t>
      </w:r>
      <w:r w:rsidRPr="00380175">
        <w:rPr>
          <w:rFonts w:ascii="Arial" w:eastAsia="Arial" w:hAnsi="Arial" w:cs="Arial"/>
          <w:spacing w:val="2"/>
        </w:rPr>
        <w:t>g</w:t>
      </w:r>
      <w:r w:rsidRPr="00380175">
        <w:rPr>
          <w:rFonts w:ascii="Arial" w:eastAsia="Arial" w:hAnsi="Arial" w:cs="Arial"/>
        </w:rPr>
        <w:t>ue</w:t>
      </w:r>
      <w:r w:rsidRPr="00380175">
        <w:rPr>
          <w:rFonts w:ascii="Arial" w:eastAsia="Arial" w:hAnsi="Arial" w:cs="Arial"/>
          <w:spacing w:val="1"/>
        </w:rPr>
        <w:t xml:space="preserve"> </w:t>
      </w:r>
      <w:r w:rsidRPr="00380175">
        <w:rPr>
          <w:rFonts w:ascii="Arial" w:eastAsia="Arial" w:hAnsi="Arial" w:cs="Arial"/>
        </w:rPr>
        <w:t>a</w:t>
      </w:r>
      <w:r w:rsidRPr="00380175">
        <w:rPr>
          <w:rFonts w:ascii="Arial" w:eastAsia="Arial" w:hAnsi="Arial" w:cs="Arial"/>
          <w:spacing w:val="-2"/>
        </w:rPr>
        <w:t>s</w:t>
      </w:r>
      <w:r w:rsidRPr="00380175">
        <w:rPr>
          <w:rFonts w:ascii="Arial" w:eastAsia="Arial" w:hAnsi="Arial" w:cs="Arial"/>
        </w:rPr>
        <w:t>ses</w:t>
      </w:r>
      <w:r w:rsidRPr="00380175">
        <w:rPr>
          <w:rFonts w:ascii="Arial" w:eastAsia="Arial" w:hAnsi="Arial" w:cs="Arial"/>
          <w:spacing w:val="-2"/>
        </w:rPr>
        <w:t>sm</w:t>
      </w:r>
      <w:r w:rsidRPr="00380175">
        <w:rPr>
          <w:rFonts w:ascii="Arial" w:eastAsia="Arial" w:hAnsi="Arial" w:cs="Arial"/>
        </w:rPr>
        <w:t>ent</w:t>
      </w:r>
      <w:r w:rsidRPr="00380175">
        <w:rPr>
          <w:rFonts w:ascii="Arial" w:eastAsia="Arial" w:hAnsi="Arial" w:cs="Arial"/>
          <w:spacing w:val="2"/>
        </w:rPr>
        <w:t xml:space="preserve"> </w:t>
      </w:r>
      <w:r w:rsidRPr="00380175">
        <w:rPr>
          <w:rFonts w:ascii="Arial" w:eastAsia="Arial" w:hAnsi="Arial" w:cs="Arial"/>
          <w:spacing w:val="-3"/>
        </w:rPr>
        <w:t>o</w:t>
      </w:r>
      <w:r w:rsidRPr="00380175">
        <w:rPr>
          <w:rFonts w:ascii="Arial" w:eastAsia="Arial" w:hAnsi="Arial" w:cs="Arial"/>
        </w:rPr>
        <w:t>r</w:t>
      </w:r>
      <w:r w:rsidRPr="00380175">
        <w:rPr>
          <w:rFonts w:ascii="Arial" w:eastAsia="Arial" w:hAnsi="Arial" w:cs="Arial"/>
          <w:spacing w:val="2"/>
        </w:rPr>
        <w:t xml:space="preserve"> </w:t>
      </w:r>
      <w:r w:rsidRPr="00380175">
        <w:rPr>
          <w:rFonts w:ascii="Arial" w:eastAsia="Arial" w:hAnsi="Arial" w:cs="Arial"/>
        </w:rPr>
        <w:t>any</w:t>
      </w:r>
      <w:r w:rsidRPr="00380175">
        <w:rPr>
          <w:rFonts w:ascii="Arial" w:eastAsia="Arial" w:hAnsi="Arial" w:cs="Arial"/>
          <w:spacing w:val="-1"/>
        </w:rPr>
        <w:t xml:space="preserve"> </w:t>
      </w:r>
      <w:r w:rsidRPr="00380175">
        <w:rPr>
          <w:rFonts w:ascii="Arial" w:eastAsia="Arial" w:hAnsi="Arial" w:cs="Arial"/>
        </w:rPr>
        <w:t>o</w:t>
      </w:r>
      <w:r w:rsidRPr="00380175">
        <w:rPr>
          <w:rFonts w:ascii="Arial" w:eastAsia="Arial" w:hAnsi="Arial" w:cs="Arial"/>
          <w:spacing w:val="1"/>
        </w:rPr>
        <w:t>t</w:t>
      </w:r>
      <w:r w:rsidRPr="00380175">
        <w:rPr>
          <w:rFonts w:ascii="Arial" w:eastAsia="Arial" w:hAnsi="Arial" w:cs="Arial"/>
        </w:rPr>
        <w:t>h</w:t>
      </w:r>
      <w:r w:rsidRPr="00380175">
        <w:rPr>
          <w:rFonts w:ascii="Arial" w:eastAsia="Arial" w:hAnsi="Arial" w:cs="Arial"/>
          <w:spacing w:val="-3"/>
        </w:rPr>
        <w:t>e</w:t>
      </w:r>
      <w:r w:rsidRPr="00380175">
        <w:rPr>
          <w:rFonts w:ascii="Arial" w:eastAsia="Arial" w:hAnsi="Arial" w:cs="Arial"/>
        </w:rPr>
        <w:t>r</w:t>
      </w:r>
      <w:r w:rsidRPr="00380175">
        <w:rPr>
          <w:rFonts w:ascii="Arial" w:eastAsia="Arial" w:hAnsi="Arial" w:cs="Arial"/>
          <w:spacing w:val="2"/>
        </w:rPr>
        <w:t xml:space="preserve"> </w:t>
      </w:r>
      <w:r w:rsidRPr="00380175">
        <w:rPr>
          <w:rFonts w:ascii="Arial" w:eastAsia="Arial" w:hAnsi="Arial" w:cs="Arial"/>
          <w:spacing w:val="-3"/>
        </w:rPr>
        <w:t>a</w:t>
      </w:r>
      <w:r w:rsidRPr="00380175">
        <w:rPr>
          <w:rFonts w:ascii="Arial" w:eastAsia="Arial" w:hAnsi="Arial" w:cs="Arial"/>
        </w:rPr>
        <w:t>c</w:t>
      </w:r>
      <w:r w:rsidRPr="00380175">
        <w:rPr>
          <w:rFonts w:ascii="Arial" w:eastAsia="Arial" w:hAnsi="Arial" w:cs="Arial"/>
          <w:spacing w:val="1"/>
        </w:rPr>
        <w:t>t</w:t>
      </w:r>
      <w:r w:rsidRPr="00380175">
        <w:rPr>
          <w:rFonts w:ascii="Arial" w:eastAsia="Arial" w:hAnsi="Arial" w:cs="Arial"/>
          <w:spacing w:val="-1"/>
        </w:rPr>
        <w:t>i</w:t>
      </w:r>
      <w:r w:rsidRPr="00380175">
        <w:rPr>
          <w:rFonts w:ascii="Arial" w:eastAsia="Arial" w:hAnsi="Arial" w:cs="Arial"/>
          <w:spacing w:val="-2"/>
        </w:rPr>
        <w:t>v</w:t>
      </w:r>
      <w:r w:rsidRPr="00380175">
        <w:rPr>
          <w:rFonts w:ascii="Arial" w:eastAsia="Arial" w:hAnsi="Arial" w:cs="Arial"/>
          <w:spacing w:val="-1"/>
        </w:rPr>
        <w:t>i</w:t>
      </w:r>
      <w:r w:rsidRPr="00380175">
        <w:rPr>
          <w:rFonts w:ascii="Arial" w:eastAsia="Arial" w:hAnsi="Arial" w:cs="Arial"/>
          <w:spacing w:val="1"/>
        </w:rPr>
        <w:t>t</w:t>
      </w:r>
      <w:r w:rsidRPr="00380175">
        <w:rPr>
          <w:rFonts w:ascii="Arial" w:eastAsia="Arial" w:hAnsi="Arial" w:cs="Arial"/>
        </w:rPr>
        <w:t>y</w:t>
      </w:r>
      <w:r w:rsidRPr="00380175">
        <w:rPr>
          <w:rFonts w:ascii="Arial" w:eastAsia="Arial" w:hAnsi="Arial" w:cs="Arial"/>
          <w:spacing w:val="-1"/>
        </w:rPr>
        <w:t xml:space="preserve"> </w:t>
      </w:r>
      <w:r w:rsidRPr="00380175">
        <w:rPr>
          <w:rFonts w:ascii="Arial" w:eastAsia="Arial" w:hAnsi="Arial" w:cs="Arial"/>
          <w:spacing w:val="-4"/>
        </w:rPr>
        <w:t>w</w:t>
      </w:r>
      <w:r w:rsidRPr="00380175">
        <w:rPr>
          <w:rFonts w:ascii="Arial" w:eastAsia="Arial" w:hAnsi="Arial" w:cs="Arial"/>
          <w:spacing w:val="2"/>
        </w:rPr>
        <w:t>h</w:t>
      </w:r>
      <w:r w:rsidRPr="00380175">
        <w:rPr>
          <w:rFonts w:ascii="Arial" w:eastAsia="Arial" w:hAnsi="Arial" w:cs="Arial"/>
          <w:spacing w:val="-1"/>
        </w:rPr>
        <w:t>i</w:t>
      </w:r>
      <w:r w:rsidRPr="00380175">
        <w:rPr>
          <w:rFonts w:ascii="Arial" w:eastAsia="Arial" w:hAnsi="Arial" w:cs="Arial"/>
        </w:rPr>
        <w:t>ch</w:t>
      </w:r>
      <w:r w:rsidRPr="00380175">
        <w:rPr>
          <w:rFonts w:ascii="Arial" w:eastAsia="Arial" w:hAnsi="Arial" w:cs="Arial"/>
          <w:spacing w:val="1"/>
        </w:rPr>
        <w:t xml:space="preserve"> </w:t>
      </w:r>
      <w:r w:rsidRPr="00380175">
        <w:rPr>
          <w:rFonts w:ascii="Arial" w:eastAsia="Arial" w:hAnsi="Arial" w:cs="Arial"/>
        </w:rPr>
        <w:t>adds</w:t>
      </w:r>
      <w:r w:rsidRPr="00380175">
        <w:rPr>
          <w:rFonts w:ascii="Arial" w:eastAsia="Arial" w:hAnsi="Arial" w:cs="Arial"/>
          <w:spacing w:val="1"/>
        </w:rPr>
        <w:t xml:space="preserve"> t</w:t>
      </w:r>
      <w:r w:rsidRPr="00380175">
        <w:rPr>
          <w:rFonts w:ascii="Arial" w:eastAsia="Arial" w:hAnsi="Arial" w:cs="Arial"/>
        </w:rPr>
        <w:t>o</w:t>
      </w:r>
      <w:r w:rsidRPr="00380175">
        <w:rPr>
          <w:rFonts w:ascii="Arial" w:eastAsia="Arial" w:hAnsi="Arial" w:cs="Arial"/>
          <w:spacing w:val="-2"/>
        </w:rPr>
        <w:t xml:space="preserve"> </w:t>
      </w:r>
      <w:r w:rsidRPr="00380175">
        <w:rPr>
          <w:rFonts w:ascii="Arial" w:eastAsia="Arial" w:hAnsi="Arial" w:cs="Arial"/>
        </w:rPr>
        <w:t>p</w:t>
      </w:r>
      <w:r w:rsidRPr="00380175">
        <w:rPr>
          <w:rFonts w:ascii="Arial" w:eastAsia="Arial" w:hAnsi="Arial" w:cs="Arial"/>
          <w:spacing w:val="1"/>
        </w:rPr>
        <w:t>r</w:t>
      </w:r>
      <w:r w:rsidRPr="00380175">
        <w:rPr>
          <w:rFonts w:ascii="Arial" w:eastAsia="Arial" w:hAnsi="Arial" w:cs="Arial"/>
          <w:spacing w:val="-3"/>
        </w:rPr>
        <w:t>o</w:t>
      </w:r>
      <w:r w:rsidRPr="00380175">
        <w:rPr>
          <w:rFonts w:ascii="Arial" w:eastAsia="Arial" w:hAnsi="Arial" w:cs="Arial"/>
          <w:spacing w:val="1"/>
        </w:rPr>
        <w:t>f</w:t>
      </w:r>
      <w:r w:rsidRPr="00380175">
        <w:rPr>
          <w:rFonts w:ascii="Arial" w:eastAsia="Arial" w:hAnsi="Arial" w:cs="Arial"/>
        </w:rPr>
        <w:t>ess</w:t>
      </w:r>
      <w:r w:rsidRPr="00380175">
        <w:rPr>
          <w:rFonts w:ascii="Arial" w:eastAsia="Arial" w:hAnsi="Arial" w:cs="Arial"/>
          <w:spacing w:val="-1"/>
        </w:rPr>
        <w:t>i</w:t>
      </w:r>
      <w:r w:rsidRPr="00380175">
        <w:rPr>
          <w:rFonts w:ascii="Arial" w:eastAsia="Arial" w:hAnsi="Arial" w:cs="Arial"/>
        </w:rPr>
        <w:t>o</w:t>
      </w:r>
      <w:r w:rsidRPr="00380175">
        <w:rPr>
          <w:rFonts w:ascii="Arial" w:eastAsia="Arial" w:hAnsi="Arial" w:cs="Arial"/>
          <w:spacing w:val="-3"/>
        </w:rPr>
        <w:t>n</w:t>
      </w:r>
      <w:r w:rsidRPr="00380175">
        <w:rPr>
          <w:rFonts w:ascii="Arial" w:eastAsia="Arial" w:hAnsi="Arial" w:cs="Arial"/>
        </w:rPr>
        <w:t>al de</w:t>
      </w:r>
      <w:r w:rsidRPr="00380175">
        <w:rPr>
          <w:rFonts w:ascii="Arial" w:eastAsia="Arial" w:hAnsi="Arial" w:cs="Arial"/>
          <w:spacing w:val="-2"/>
        </w:rPr>
        <w:t>v</w:t>
      </w:r>
      <w:r w:rsidRPr="00380175">
        <w:rPr>
          <w:rFonts w:ascii="Arial" w:eastAsia="Arial" w:hAnsi="Arial" w:cs="Arial"/>
        </w:rPr>
        <w:t>e</w:t>
      </w:r>
      <w:r w:rsidRPr="00380175">
        <w:rPr>
          <w:rFonts w:ascii="Arial" w:eastAsia="Arial" w:hAnsi="Arial" w:cs="Arial"/>
          <w:spacing w:val="-1"/>
        </w:rPr>
        <w:t>l</w:t>
      </w:r>
      <w:r w:rsidRPr="00380175">
        <w:rPr>
          <w:rFonts w:ascii="Arial" w:eastAsia="Arial" w:hAnsi="Arial" w:cs="Arial"/>
        </w:rPr>
        <w:t>op</w:t>
      </w:r>
      <w:r w:rsidRPr="00380175">
        <w:rPr>
          <w:rFonts w:ascii="Arial" w:eastAsia="Arial" w:hAnsi="Arial" w:cs="Arial"/>
          <w:spacing w:val="1"/>
        </w:rPr>
        <w:t>m</w:t>
      </w:r>
      <w:r w:rsidRPr="00380175">
        <w:rPr>
          <w:rFonts w:ascii="Arial" w:eastAsia="Arial" w:hAnsi="Arial" w:cs="Arial"/>
        </w:rPr>
        <w:t>en</w:t>
      </w:r>
      <w:r w:rsidRPr="00380175">
        <w:rPr>
          <w:rFonts w:ascii="Arial" w:eastAsia="Arial" w:hAnsi="Arial" w:cs="Arial"/>
          <w:spacing w:val="1"/>
        </w:rPr>
        <w:t>t</w:t>
      </w:r>
      <w:commentRangeEnd w:id="343"/>
      <w:r w:rsidR="008C65AB">
        <w:rPr>
          <w:rStyle w:val="CommentReference"/>
        </w:rPr>
        <w:commentReference w:id="343"/>
      </w:r>
      <w:r w:rsidRPr="00380175">
        <w:rPr>
          <w:rFonts w:ascii="Arial" w:eastAsia="Arial" w:hAnsi="Arial" w:cs="Arial"/>
        </w:rPr>
        <w:t>.</w:t>
      </w:r>
    </w:p>
    <w:p w:rsidR="00514D7B" w:rsidRPr="00380175" w:rsidRDefault="007B3FBD" w:rsidP="00380175">
      <w:pPr>
        <w:pStyle w:val="ListParagraph"/>
        <w:numPr>
          <w:ilvl w:val="0"/>
          <w:numId w:val="5"/>
        </w:numPr>
        <w:spacing w:before="2" w:after="0" w:line="254" w:lineRule="exact"/>
        <w:ind w:right="84"/>
        <w:jc w:val="both"/>
        <w:rPr>
          <w:rFonts w:ascii="Arial" w:eastAsia="Arial" w:hAnsi="Arial" w:cs="Arial"/>
        </w:rPr>
      </w:pPr>
      <w:r w:rsidRPr="00380175">
        <w:rPr>
          <w:rFonts w:ascii="Arial" w:eastAsia="Arial" w:hAnsi="Arial" w:cs="Arial"/>
          <w:spacing w:val="-1"/>
        </w:rPr>
        <w:t>D</w:t>
      </w:r>
      <w:r w:rsidRPr="00380175">
        <w:rPr>
          <w:rFonts w:ascii="Arial" w:eastAsia="Arial" w:hAnsi="Arial" w:cs="Arial"/>
        </w:rPr>
        <w:t>u</w:t>
      </w:r>
      <w:r w:rsidRPr="00380175">
        <w:rPr>
          <w:rFonts w:ascii="Arial" w:eastAsia="Arial" w:hAnsi="Arial" w:cs="Arial"/>
          <w:spacing w:val="1"/>
        </w:rPr>
        <w:t>r</w:t>
      </w:r>
      <w:r w:rsidRPr="00380175">
        <w:rPr>
          <w:rFonts w:ascii="Arial" w:eastAsia="Arial" w:hAnsi="Arial" w:cs="Arial"/>
          <w:spacing w:val="-1"/>
        </w:rPr>
        <w:t>i</w:t>
      </w:r>
      <w:r w:rsidRPr="00380175">
        <w:rPr>
          <w:rFonts w:ascii="Arial" w:eastAsia="Arial" w:hAnsi="Arial" w:cs="Arial"/>
        </w:rPr>
        <w:t>ng</w:t>
      </w:r>
      <w:r w:rsidRPr="00380175">
        <w:rPr>
          <w:rFonts w:ascii="Arial" w:eastAsia="Arial" w:hAnsi="Arial" w:cs="Arial"/>
          <w:spacing w:val="2"/>
        </w:rPr>
        <w:t xml:space="preserve"> </w:t>
      </w:r>
      <w:r w:rsidRPr="00380175">
        <w:rPr>
          <w:rFonts w:ascii="Arial" w:eastAsia="Arial" w:hAnsi="Arial" w:cs="Arial"/>
          <w:spacing w:val="1"/>
        </w:rPr>
        <w:t>t</w:t>
      </w:r>
      <w:r w:rsidRPr="00380175">
        <w:rPr>
          <w:rFonts w:ascii="Arial" w:eastAsia="Arial" w:hAnsi="Arial" w:cs="Arial"/>
        </w:rPr>
        <w:t>he</w:t>
      </w:r>
      <w:r w:rsidRPr="00380175">
        <w:rPr>
          <w:rFonts w:ascii="Arial" w:eastAsia="Arial" w:hAnsi="Arial" w:cs="Arial"/>
          <w:spacing w:val="2"/>
        </w:rPr>
        <w:t xml:space="preserve"> </w:t>
      </w:r>
      <w:r w:rsidRPr="00380175">
        <w:rPr>
          <w:rFonts w:ascii="Arial" w:eastAsia="Arial" w:hAnsi="Arial" w:cs="Arial"/>
        </w:rPr>
        <w:t>second</w:t>
      </w:r>
      <w:r w:rsidRPr="00380175">
        <w:rPr>
          <w:rFonts w:ascii="Arial" w:eastAsia="Arial" w:hAnsi="Arial" w:cs="Arial"/>
          <w:spacing w:val="2"/>
        </w:rPr>
        <w:t xml:space="preserve"> </w:t>
      </w:r>
      <w:r w:rsidRPr="00380175">
        <w:rPr>
          <w:rFonts w:ascii="Arial" w:eastAsia="Arial" w:hAnsi="Arial" w:cs="Arial"/>
          <w:spacing w:val="-2"/>
        </w:rPr>
        <w:t>y</w:t>
      </w:r>
      <w:r w:rsidRPr="00380175">
        <w:rPr>
          <w:rFonts w:ascii="Arial" w:eastAsia="Arial" w:hAnsi="Arial" w:cs="Arial"/>
        </w:rPr>
        <w:t>ear</w:t>
      </w:r>
      <w:r w:rsidRPr="00380175">
        <w:rPr>
          <w:rFonts w:ascii="Arial" w:eastAsia="Arial" w:hAnsi="Arial" w:cs="Arial"/>
          <w:spacing w:val="1"/>
        </w:rPr>
        <w:t xml:space="preserve"> </w:t>
      </w:r>
      <w:r w:rsidRPr="00380175">
        <w:rPr>
          <w:rFonts w:ascii="Arial" w:eastAsia="Arial" w:hAnsi="Arial" w:cs="Arial"/>
        </w:rPr>
        <w:t>he</w:t>
      </w:r>
      <w:r w:rsidRPr="00380175">
        <w:rPr>
          <w:rFonts w:ascii="Arial" w:eastAsia="Arial" w:hAnsi="Arial" w:cs="Arial"/>
          <w:spacing w:val="2"/>
        </w:rPr>
        <w:t xml:space="preserve"> </w:t>
      </w:r>
      <w:r w:rsidRPr="00380175">
        <w:rPr>
          <w:rFonts w:ascii="Arial" w:eastAsia="Arial" w:hAnsi="Arial" w:cs="Arial"/>
          <w:spacing w:val="-4"/>
        </w:rPr>
        <w:t>w</w:t>
      </w:r>
      <w:r w:rsidRPr="00380175">
        <w:rPr>
          <w:rFonts w:ascii="Arial" w:eastAsia="Arial" w:hAnsi="Arial" w:cs="Arial"/>
          <w:spacing w:val="1"/>
        </w:rPr>
        <w:t>i</w:t>
      </w:r>
      <w:r w:rsidRPr="00380175">
        <w:rPr>
          <w:rFonts w:ascii="Arial" w:eastAsia="Arial" w:hAnsi="Arial" w:cs="Arial"/>
          <w:spacing w:val="-1"/>
        </w:rPr>
        <w:t>l</w:t>
      </w:r>
      <w:r w:rsidRPr="00380175">
        <w:rPr>
          <w:rFonts w:ascii="Arial" w:eastAsia="Arial" w:hAnsi="Arial" w:cs="Arial"/>
        </w:rPr>
        <w:t>l</w:t>
      </w:r>
      <w:r w:rsidRPr="00380175">
        <w:rPr>
          <w:rFonts w:ascii="Arial" w:eastAsia="Arial" w:hAnsi="Arial" w:cs="Arial"/>
          <w:spacing w:val="1"/>
        </w:rPr>
        <w:t xml:space="preserve"> </w:t>
      </w:r>
      <w:r w:rsidRPr="00380175">
        <w:rPr>
          <w:rFonts w:ascii="Arial" w:eastAsia="Arial" w:hAnsi="Arial" w:cs="Arial"/>
          <w:spacing w:val="2"/>
        </w:rPr>
        <w:t>a</w:t>
      </w:r>
      <w:r w:rsidRPr="00380175">
        <w:rPr>
          <w:rFonts w:ascii="Arial" w:eastAsia="Arial" w:hAnsi="Arial" w:cs="Arial"/>
          <w:spacing w:val="-1"/>
        </w:rPr>
        <w:t>l</w:t>
      </w:r>
      <w:r w:rsidRPr="00380175">
        <w:rPr>
          <w:rFonts w:ascii="Arial" w:eastAsia="Arial" w:hAnsi="Arial" w:cs="Arial"/>
        </w:rPr>
        <w:t>so</w:t>
      </w:r>
      <w:r w:rsidRPr="00380175">
        <w:rPr>
          <w:rFonts w:ascii="Arial" w:eastAsia="Arial" w:hAnsi="Arial" w:cs="Arial"/>
          <w:spacing w:val="2"/>
        </w:rPr>
        <w:t xml:space="preserve"> </w:t>
      </w:r>
      <w:r w:rsidRPr="00380175">
        <w:rPr>
          <w:rFonts w:ascii="Arial" w:eastAsia="Arial" w:hAnsi="Arial" w:cs="Arial"/>
        </w:rPr>
        <w:t>do</w:t>
      </w:r>
      <w:r w:rsidRPr="00380175">
        <w:rPr>
          <w:rFonts w:ascii="Arial" w:eastAsia="Arial" w:hAnsi="Arial" w:cs="Arial"/>
          <w:spacing w:val="2"/>
        </w:rPr>
        <w:t xml:space="preserve"> </w:t>
      </w:r>
      <w:r w:rsidRPr="00380175">
        <w:rPr>
          <w:rFonts w:ascii="Arial" w:eastAsia="Arial" w:hAnsi="Arial" w:cs="Arial"/>
        </w:rPr>
        <w:t>a</w:t>
      </w:r>
      <w:r w:rsidRPr="00380175">
        <w:rPr>
          <w:rFonts w:ascii="Arial" w:eastAsia="Arial" w:hAnsi="Arial" w:cs="Arial"/>
          <w:spacing w:val="2"/>
        </w:rPr>
        <w:t xml:space="preserve"> </w:t>
      </w:r>
      <w:r w:rsidRPr="00380175">
        <w:rPr>
          <w:rFonts w:ascii="Arial" w:eastAsia="Arial" w:hAnsi="Arial" w:cs="Arial"/>
          <w:spacing w:val="1"/>
        </w:rPr>
        <w:t>t</w:t>
      </w:r>
      <w:r w:rsidRPr="00380175">
        <w:rPr>
          <w:rFonts w:ascii="Arial" w:eastAsia="Arial" w:hAnsi="Arial" w:cs="Arial"/>
        </w:rPr>
        <w:t>heo</w:t>
      </w:r>
      <w:r w:rsidRPr="00380175">
        <w:rPr>
          <w:rFonts w:ascii="Arial" w:eastAsia="Arial" w:hAnsi="Arial" w:cs="Arial"/>
          <w:spacing w:val="1"/>
        </w:rPr>
        <w:t>r</w:t>
      </w:r>
      <w:r w:rsidRPr="00380175">
        <w:rPr>
          <w:rFonts w:ascii="Arial" w:eastAsia="Arial" w:hAnsi="Arial" w:cs="Arial"/>
        </w:rPr>
        <w:t>y upda</w:t>
      </w:r>
      <w:r w:rsidRPr="00380175">
        <w:rPr>
          <w:rFonts w:ascii="Arial" w:eastAsia="Arial" w:hAnsi="Arial" w:cs="Arial"/>
          <w:spacing w:val="1"/>
        </w:rPr>
        <w:t>t</w:t>
      </w:r>
      <w:r w:rsidRPr="00380175">
        <w:rPr>
          <w:rFonts w:ascii="Arial" w:eastAsia="Arial" w:hAnsi="Arial" w:cs="Arial"/>
        </w:rPr>
        <w:t>e,</w:t>
      </w:r>
      <w:r w:rsidRPr="00380175">
        <w:rPr>
          <w:rFonts w:ascii="Arial" w:eastAsia="Arial" w:hAnsi="Arial" w:cs="Arial"/>
          <w:spacing w:val="4"/>
        </w:rPr>
        <w:t xml:space="preserve"> </w:t>
      </w:r>
      <w:ins w:id="344" w:author="Kerrie Abercrombie" w:date="2016-02-24T16:23:00Z">
        <w:r w:rsidR="00380175">
          <w:rPr>
            <w:rFonts w:ascii="Arial" w:eastAsia="Arial" w:hAnsi="Arial" w:cs="Arial"/>
            <w:spacing w:val="4"/>
          </w:rPr>
          <w:t xml:space="preserve">a practical activity </w:t>
        </w:r>
      </w:ins>
      <w:del w:id="345" w:author="Kerrie Abercrombie" w:date="2016-02-24T16:23:00Z">
        <w:r w:rsidRPr="00380175" w:rsidDel="00380175">
          <w:rPr>
            <w:rFonts w:ascii="Arial" w:eastAsia="Arial" w:hAnsi="Arial" w:cs="Arial"/>
          </w:rPr>
          <w:delText>s</w:delText>
        </w:r>
        <w:r w:rsidRPr="00380175" w:rsidDel="00380175">
          <w:rPr>
            <w:rFonts w:ascii="Arial" w:eastAsia="Arial" w:hAnsi="Arial" w:cs="Arial"/>
            <w:spacing w:val="-3"/>
          </w:rPr>
          <w:delText>o</w:delText>
        </w:r>
        <w:r w:rsidRPr="00380175" w:rsidDel="00380175">
          <w:rPr>
            <w:rFonts w:ascii="Arial" w:eastAsia="Arial" w:hAnsi="Arial" w:cs="Arial"/>
            <w:spacing w:val="1"/>
          </w:rPr>
          <w:delText>m</w:delText>
        </w:r>
        <w:r w:rsidRPr="00380175" w:rsidDel="00380175">
          <w:rPr>
            <w:rFonts w:ascii="Arial" w:eastAsia="Arial" w:hAnsi="Arial" w:cs="Arial"/>
          </w:rPr>
          <w:delText>e</w:delText>
        </w:r>
        <w:r w:rsidRPr="00380175" w:rsidDel="00380175">
          <w:rPr>
            <w:rFonts w:ascii="Arial" w:eastAsia="Arial" w:hAnsi="Arial" w:cs="Arial"/>
            <w:spacing w:val="2"/>
          </w:rPr>
          <w:delText xml:space="preserve"> </w:delText>
        </w:r>
        <w:r w:rsidRPr="00380175" w:rsidDel="00380175">
          <w:rPr>
            <w:rFonts w:ascii="Arial" w:eastAsia="Arial" w:hAnsi="Arial" w:cs="Arial"/>
          </w:rPr>
          <w:delText>s</w:delText>
        </w:r>
        <w:r w:rsidRPr="00380175" w:rsidDel="00380175">
          <w:rPr>
            <w:rFonts w:ascii="Arial" w:eastAsia="Arial" w:hAnsi="Arial" w:cs="Arial"/>
            <w:spacing w:val="-3"/>
          </w:rPr>
          <w:delText>o</w:delText>
        </w:r>
        <w:r w:rsidRPr="00380175" w:rsidDel="00380175">
          <w:rPr>
            <w:rFonts w:ascii="Arial" w:eastAsia="Arial" w:hAnsi="Arial" w:cs="Arial"/>
            <w:spacing w:val="1"/>
          </w:rPr>
          <w:delText>r</w:delText>
        </w:r>
        <w:r w:rsidRPr="00380175" w:rsidDel="00380175">
          <w:rPr>
            <w:rFonts w:ascii="Arial" w:eastAsia="Arial" w:hAnsi="Arial" w:cs="Arial"/>
          </w:rPr>
          <w:delText>t</w:delText>
        </w:r>
        <w:r w:rsidRPr="00380175" w:rsidDel="00380175">
          <w:rPr>
            <w:rFonts w:ascii="Arial" w:eastAsia="Arial" w:hAnsi="Arial" w:cs="Arial"/>
            <w:spacing w:val="4"/>
          </w:rPr>
          <w:delText xml:space="preserve"> </w:delText>
        </w:r>
        <w:r w:rsidRPr="00380175" w:rsidDel="00380175">
          <w:rPr>
            <w:rFonts w:ascii="Arial" w:eastAsia="Arial" w:hAnsi="Arial" w:cs="Arial"/>
            <w:spacing w:val="-3"/>
          </w:rPr>
          <w:delText>o</w:delText>
        </w:r>
        <w:r w:rsidRPr="00380175" w:rsidDel="00380175">
          <w:rPr>
            <w:rFonts w:ascii="Arial" w:eastAsia="Arial" w:hAnsi="Arial" w:cs="Arial"/>
          </w:rPr>
          <w:delText>f</w:delText>
        </w:r>
        <w:r w:rsidRPr="00380175" w:rsidDel="00380175">
          <w:rPr>
            <w:rFonts w:ascii="Arial" w:eastAsia="Arial" w:hAnsi="Arial" w:cs="Arial"/>
            <w:spacing w:val="4"/>
          </w:rPr>
          <w:delText xml:space="preserve"> </w:delText>
        </w:r>
        <w:r w:rsidRPr="00380175" w:rsidDel="00380175">
          <w:rPr>
            <w:rFonts w:ascii="Arial" w:eastAsia="Arial" w:hAnsi="Arial" w:cs="Arial"/>
          </w:rPr>
          <w:delText>p</w:delText>
        </w:r>
        <w:r w:rsidRPr="00380175" w:rsidDel="00380175">
          <w:rPr>
            <w:rFonts w:ascii="Arial" w:eastAsia="Arial" w:hAnsi="Arial" w:cs="Arial"/>
            <w:spacing w:val="1"/>
          </w:rPr>
          <w:delText>r</w:delText>
        </w:r>
        <w:r w:rsidRPr="00380175" w:rsidDel="00380175">
          <w:rPr>
            <w:rFonts w:ascii="Arial" w:eastAsia="Arial" w:hAnsi="Arial" w:cs="Arial"/>
            <w:spacing w:val="-3"/>
          </w:rPr>
          <w:delText>a</w:delText>
        </w:r>
        <w:r w:rsidRPr="00380175" w:rsidDel="00380175">
          <w:rPr>
            <w:rFonts w:ascii="Arial" w:eastAsia="Arial" w:hAnsi="Arial" w:cs="Arial"/>
          </w:rPr>
          <w:delText>c</w:delText>
        </w:r>
        <w:r w:rsidRPr="00380175" w:rsidDel="00380175">
          <w:rPr>
            <w:rFonts w:ascii="Arial" w:eastAsia="Arial" w:hAnsi="Arial" w:cs="Arial"/>
            <w:spacing w:val="-1"/>
          </w:rPr>
          <w:delText>ti</w:delText>
        </w:r>
        <w:r w:rsidRPr="00380175" w:rsidDel="00380175">
          <w:rPr>
            <w:rFonts w:ascii="Arial" w:eastAsia="Arial" w:hAnsi="Arial" w:cs="Arial"/>
          </w:rPr>
          <w:delText>ce</w:delText>
        </w:r>
        <w:r w:rsidRPr="00380175" w:rsidDel="00380175">
          <w:rPr>
            <w:rFonts w:ascii="Arial" w:eastAsia="Arial" w:hAnsi="Arial" w:cs="Arial"/>
            <w:spacing w:val="2"/>
          </w:rPr>
          <w:delText xml:space="preserve"> </w:delText>
        </w:r>
      </w:del>
      <w:r w:rsidRPr="00380175">
        <w:rPr>
          <w:rFonts w:ascii="Arial" w:eastAsia="Arial" w:hAnsi="Arial" w:cs="Arial"/>
        </w:rPr>
        <w:t>and</w:t>
      </w:r>
      <w:r w:rsidRPr="00380175">
        <w:rPr>
          <w:rFonts w:ascii="Arial" w:eastAsia="Arial" w:hAnsi="Arial" w:cs="Arial"/>
          <w:spacing w:val="2"/>
        </w:rPr>
        <w:t xml:space="preserve"> </w:t>
      </w:r>
      <w:del w:id="346" w:author="Kerrie Abercrombie" w:date="2016-02-24T16:24:00Z">
        <w:r w:rsidRPr="00380175" w:rsidDel="00380175">
          <w:rPr>
            <w:rFonts w:ascii="Arial" w:eastAsia="Arial" w:hAnsi="Arial" w:cs="Arial"/>
          </w:rPr>
          <w:delText>h</w:delText>
        </w:r>
        <w:r w:rsidRPr="00380175" w:rsidDel="00380175">
          <w:rPr>
            <w:rFonts w:ascii="Arial" w:eastAsia="Arial" w:hAnsi="Arial" w:cs="Arial"/>
            <w:spacing w:val="-1"/>
          </w:rPr>
          <w:delText>i</w:delText>
        </w:r>
        <w:r w:rsidRPr="00380175" w:rsidDel="00380175">
          <w:rPr>
            <w:rFonts w:ascii="Arial" w:eastAsia="Arial" w:hAnsi="Arial" w:cs="Arial"/>
          </w:rPr>
          <w:delText>s</w:delText>
        </w:r>
        <w:r w:rsidRPr="00380175" w:rsidDel="00380175">
          <w:rPr>
            <w:rFonts w:ascii="Arial" w:eastAsia="Arial" w:hAnsi="Arial" w:cs="Arial"/>
            <w:spacing w:val="3"/>
          </w:rPr>
          <w:delText xml:space="preserve"> </w:delText>
        </w:r>
      </w:del>
      <w:ins w:id="347" w:author="Kerrie Abercrombie" w:date="2016-02-24T16:24:00Z">
        <w:r w:rsidR="00380175">
          <w:rPr>
            <w:rFonts w:ascii="Arial" w:eastAsia="Arial" w:hAnsi="Arial" w:cs="Arial"/>
          </w:rPr>
          <w:t>the</w:t>
        </w:r>
        <w:r w:rsidR="00380175" w:rsidRPr="00380175">
          <w:rPr>
            <w:rFonts w:ascii="Arial" w:eastAsia="Arial" w:hAnsi="Arial" w:cs="Arial"/>
            <w:spacing w:val="3"/>
          </w:rPr>
          <w:t xml:space="preserve"> </w:t>
        </w:r>
      </w:ins>
      <w:r w:rsidRPr="00380175">
        <w:rPr>
          <w:rFonts w:ascii="Arial" w:eastAsia="Arial" w:hAnsi="Arial" w:cs="Arial"/>
        </w:rPr>
        <w:t>e</w:t>
      </w:r>
      <w:r w:rsidRPr="00380175">
        <w:rPr>
          <w:rFonts w:ascii="Arial" w:eastAsia="Arial" w:hAnsi="Arial" w:cs="Arial"/>
          <w:spacing w:val="1"/>
        </w:rPr>
        <w:t>m</w:t>
      </w:r>
      <w:r w:rsidRPr="00380175">
        <w:rPr>
          <w:rFonts w:ascii="Arial" w:eastAsia="Arial" w:hAnsi="Arial" w:cs="Arial"/>
        </w:rPr>
        <w:t>p</w:t>
      </w:r>
      <w:r w:rsidRPr="00380175">
        <w:rPr>
          <w:rFonts w:ascii="Arial" w:eastAsia="Arial" w:hAnsi="Arial" w:cs="Arial"/>
          <w:spacing w:val="-1"/>
        </w:rPr>
        <w:t>l</w:t>
      </w:r>
      <w:r w:rsidRPr="00380175">
        <w:rPr>
          <w:rFonts w:ascii="Arial" w:eastAsia="Arial" w:hAnsi="Arial" w:cs="Arial"/>
        </w:rPr>
        <w:t>o</w:t>
      </w:r>
      <w:r w:rsidRPr="00380175">
        <w:rPr>
          <w:rFonts w:ascii="Arial" w:eastAsia="Arial" w:hAnsi="Arial" w:cs="Arial"/>
          <w:spacing w:val="-2"/>
        </w:rPr>
        <w:t>y</w:t>
      </w:r>
      <w:r w:rsidRPr="00380175">
        <w:rPr>
          <w:rFonts w:ascii="Arial" w:eastAsia="Arial" w:hAnsi="Arial" w:cs="Arial"/>
        </w:rPr>
        <w:t>er</w:t>
      </w:r>
      <w:r w:rsidRPr="00380175">
        <w:rPr>
          <w:rFonts w:ascii="Arial" w:eastAsia="Arial" w:hAnsi="Arial" w:cs="Arial"/>
          <w:spacing w:val="3"/>
        </w:rPr>
        <w:t xml:space="preserve"> </w:t>
      </w:r>
      <w:r w:rsidRPr="00380175">
        <w:rPr>
          <w:rFonts w:ascii="Arial" w:eastAsia="Arial" w:hAnsi="Arial" w:cs="Arial"/>
          <w:spacing w:val="-1"/>
        </w:rPr>
        <w:t>wil</w:t>
      </w:r>
      <w:r w:rsidRPr="00380175">
        <w:rPr>
          <w:rFonts w:ascii="Arial" w:eastAsia="Arial" w:hAnsi="Arial" w:cs="Arial"/>
        </w:rPr>
        <w:t xml:space="preserve">l </w:t>
      </w:r>
      <w:r w:rsidRPr="00380175">
        <w:rPr>
          <w:rFonts w:ascii="Arial" w:eastAsia="Arial" w:hAnsi="Arial" w:cs="Arial"/>
          <w:spacing w:val="1"/>
        </w:rPr>
        <w:t>m</w:t>
      </w:r>
      <w:r w:rsidRPr="00380175">
        <w:rPr>
          <w:rFonts w:ascii="Arial" w:eastAsia="Arial" w:hAnsi="Arial" w:cs="Arial"/>
        </w:rPr>
        <w:t>on</w:t>
      </w:r>
      <w:r w:rsidRPr="00380175">
        <w:rPr>
          <w:rFonts w:ascii="Arial" w:eastAsia="Arial" w:hAnsi="Arial" w:cs="Arial"/>
          <w:spacing w:val="-1"/>
        </w:rPr>
        <w:t>i</w:t>
      </w:r>
      <w:r w:rsidRPr="00380175">
        <w:rPr>
          <w:rFonts w:ascii="Arial" w:eastAsia="Arial" w:hAnsi="Arial" w:cs="Arial"/>
          <w:spacing w:val="1"/>
        </w:rPr>
        <w:t>t</w:t>
      </w:r>
      <w:r w:rsidRPr="00380175">
        <w:rPr>
          <w:rFonts w:ascii="Arial" w:eastAsia="Arial" w:hAnsi="Arial" w:cs="Arial"/>
        </w:rPr>
        <w:t>or h</w:t>
      </w:r>
      <w:r w:rsidRPr="00380175">
        <w:rPr>
          <w:rFonts w:ascii="Arial" w:eastAsia="Arial" w:hAnsi="Arial" w:cs="Arial"/>
          <w:spacing w:val="-1"/>
        </w:rPr>
        <w:t>i</w:t>
      </w:r>
      <w:r w:rsidRPr="00380175">
        <w:rPr>
          <w:rFonts w:ascii="Arial" w:eastAsia="Arial" w:hAnsi="Arial" w:cs="Arial"/>
        </w:rPr>
        <w:t>s</w:t>
      </w:r>
      <w:ins w:id="348" w:author="Kerrie Abercrombie" w:date="2016-02-24T16:24:00Z">
        <w:r w:rsidR="00380175">
          <w:rPr>
            <w:rFonts w:ascii="Arial" w:eastAsia="Arial" w:hAnsi="Arial" w:cs="Arial"/>
          </w:rPr>
          <w:t>/her</w:t>
        </w:r>
      </w:ins>
      <w:r w:rsidRPr="00380175">
        <w:rPr>
          <w:rFonts w:ascii="Arial" w:eastAsia="Arial" w:hAnsi="Arial" w:cs="Arial"/>
          <w:spacing w:val="1"/>
        </w:rPr>
        <w:t xml:space="preserve"> </w:t>
      </w:r>
      <w:r w:rsidRPr="00380175">
        <w:rPr>
          <w:rFonts w:ascii="Arial" w:eastAsia="Arial" w:hAnsi="Arial" w:cs="Arial"/>
        </w:rPr>
        <w:t>p</w:t>
      </w:r>
      <w:r w:rsidRPr="00380175">
        <w:rPr>
          <w:rFonts w:ascii="Arial" w:eastAsia="Arial" w:hAnsi="Arial" w:cs="Arial"/>
          <w:spacing w:val="-3"/>
        </w:rPr>
        <w:t>e</w:t>
      </w:r>
      <w:r w:rsidRPr="00380175">
        <w:rPr>
          <w:rFonts w:ascii="Arial" w:eastAsia="Arial" w:hAnsi="Arial" w:cs="Arial"/>
          <w:spacing w:val="-2"/>
        </w:rPr>
        <w:t>r</w:t>
      </w:r>
      <w:r w:rsidRPr="00380175">
        <w:rPr>
          <w:rFonts w:ascii="Arial" w:eastAsia="Arial" w:hAnsi="Arial" w:cs="Arial"/>
          <w:spacing w:val="3"/>
        </w:rPr>
        <w:t>f</w:t>
      </w:r>
      <w:r w:rsidRPr="00380175">
        <w:rPr>
          <w:rFonts w:ascii="Arial" w:eastAsia="Arial" w:hAnsi="Arial" w:cs="Arial"/>
          <w:spacing w:val="-3"/>
        </w:rPr>
        <w:t>o</w:t>
      </w:r>
      <w:r w:rsidRPr="00380175">
        <w:rPr>
          <w:rFonts w:ascii="Arial" w:eastAsia="Arial" w:hAnsi="Arial" w:cs="Arial"/>
          <w:spacing w:val="1"/>
        </w:rPr>
        <w:t>rm</w:t>
      </w:r>
      <w:r w:rsidRPr="00380175">
        <w:rPr>
          <w:rFonts w:ascii="Arial" w:eastAsia="Arial" w:hAnsi="Arial" w:cs="Arial"/>
        </w:rPr>
        <w:t>a</w:t>
      </w:r>
      <w:r w:rsidRPr="00380175">
        <w:rPr>
          <w:rFonts w:ascii="Arial" w:eastAsia="Arial" w:hAnsi="Arial" w:cs="Arial"/>
          <w:spacing w:val="-3"/>
        </w:rPr>
        <w:t>n</w:t>
      </w:r>
      <w:r w:rsidRPr="00380175">
        <w:rPr>
          <w:rFonts w:ascii="Arial" w:eastAsia="Arial" w:hAnsi="Arial" w:cs="Arial"/>
        </w:rPr>
        <w:t>ce</w:t>
      </w:r>
      <w:r w:rsidRPr="00380175">
        <w:rPr>
          <w:rFonts w:ascii="Arial" w:eastAsia="Arial" w:hAnsi="Arial" w:cs="Arial"/>
          <w:spacing w:val="-2"/>
        </w:rPr>
        <w:t xml:space="preserve"> </w:t>
      </w:r>
      <w:r w:rsidRPr="00380175">
        <w:rPr>
          <w:rFonts w:ascii="Arial" w:eastAsia="Arial" w:hAnsi="Arial" w:cs="Arial"/>
        </w:rPr>
        <w:t>on</w:t>
      </w:r>
      <w:r w:rsidRPr="00380175">
        <w:rPr>
          <w:rFonts w:ascii="Arial" w:eastAsia="Arial" w:hAnsi="Arial" w:cs="Arial"/>
          <w:spacing w:val="1"/>
        </w:rPr>
        <w:t xml:space="preserve"> </w:t>
      </w:r>
      <w:r w:rsidRPr="00380175">
        <w:rPr>
          <w:rFonts w:ascii="Arial" w:eastAsia="Arial" w:hAnsi="Arial" w:cs="Arial"/>
        </w:rPr>
        <w:t xml:space="preserve">at </w:t>
      </w:r>
      <w:r w:rsidRPr="00380175">
        <w:rPr>
          <w:rFonts w:ascii="Arial" w:eastAsia="Arial" w:hAnsi="Arial" w:cs="Arial"/>
          <w:spacing w:val="-1"/>
        </w:rPr>
        <w:t>l</w:t>
      </w:r>
      <w:r w:rsidRPr="00380175">
        <w:rPr>
          <w:rFonts w:ascii="Arial" w:eastAsia="Arial" w:hAnsi="Arial" w:cs="Arial"/>
        </w:rPr>
        <w:t xml:space="preserve">east </w:t>
      </w:r>
      <w:r w:rsidRPr="00380175">
        <w:rPr>
          <w:rFonts w:ascii="Arial" w:eastAsia="Arial" w:hAnsi="Arial" w:cs="Arial"/>
          <w:spacing w:val="1"/>
        </w:rPr>
        <w:t>t</w:t>
      </w:r>
      <w:r w:rsidRPr="00380175">
        <w:rPr>
          <w:rFonts w:ascii="Arial" w:eastAsia="Arial" w:hAnsi="Arial" w:cs="Arial"/>
          <w:spacing w:val="-3"/>
        </w:rPr>
        <w:t>w</w:t>
      </w:r>
      <w:r w:rsidRPr="00380175">
        <w:rPr>
          <w:rFonts w:ascii="Arial" w:eastAsia="Arial" w:hAnsi="Arial" w:cs="Arial"/>
        </w:rPr>
        <w:t>o</w:t>
      </w:r>
      <w:r w:rsidRPr="00380175">
        <w:rPr>
          <w:rFonts w:ascii="Arial" w:eastAsia="Arial" w:hAnsi="Arial" w:cs="Arial"/>
          <w:spacing w:val="1"/>
        </w:rPr>
        <w:t xml:space="preserve"> </w:t>
      </w:r>
      <w:r w:rsidRPr="00380175">
        <w:rPr>
          <w:rFonts w:ascii="Arial" w:eastAsia="Arial" w:hAnsi="Arial" w:cs="Arial"/>
        </w:rPr>
        <w:t>occas</w:t>
      </w:r>
      <w:r w:rsidRPr="00380175">
        <w:rPr>
          <w:rFonts w:ascii="Arial" w:eastAsia="Arial" w:hAnsi="Arial" w:cs="Arial"/>
          <w:spacing w:val="-1"/>
        </w:rPr>
        <w:t>i</w:t>
      </w:r>
      <w:r w:rsidRPr="00380175">
        <w:rPr>
          <w:rFonts w:ascii="Arial" w:eastAsia="Arial" w:hAnsi="Arial" w:cs="Arial"/>
        </w:rPr>
        <w:t>o</w:t>
      </w:r>
      <w:r w:rsidRPr="00380175">
        <w:rPr>
          <w:rFonts w:ascii="Arial" w:eastAsia="Arial" w:hAnsi="Arial" w:cs="Arial"/>
          <w:spacing w:val="-3"/>
        </w:rPr>
        <w:t>n</w:t>
      </w:r>
      <w:r w:rsidRPr="00380175">
        <w:rPr>
          <w:rFonts w:ascii="Arial" w:eastAsia="Arial" w:hAnsi="Arial" w:cs="Arial"/>
        </w:rPr>
        <w:t>s.</w:t>
      </w:r>
    </w:p>
    <w:p w:rsidR="00514D7B" w:rsidRDefault="007B3FBD">
      <w:pPr>
        <w:spacing w:after="0" w:line="248" w:lineRule="exact"/>
        <w:ind w:left="153" w:right="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ear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has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sess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6"/>
        </w:rPr>
        <w:t xml:space="preserve"> </w:t>
      </w:r>
      <w:ins w:id="349" w:author="Kerrie Abercrombie" w:date="2016-02-24T16:25:00Z">
        <w:r w:rsidR="00380175" w:rsidRPr="00380175">
          <w:rPr>
            <w:rFonts w:ascii="Arial" w:eastAsia="Arial" w:hAnsi="Arial" w:cs="Arial"/>
            <w:spacing w:val="6"/>
          </w:rPr>
          <w:t xml:space="preserve">or case study or </w:t>
        </w:r>
        <w:proofErr w:type="spellStart"/>
        <w:r w:rsidR="00380175" w:rsidRPr="00380175">
          <w:rPr>
            <w:rFonts w:ascii="Arial" w:eastAsia="Arial" w:hAnsi="Arial" w:cs="Arial"/>
            <w:spacing w:val="6"/>
          </w:rPr>
          <w:t>similiar</w:t>
        </w:r>
        <w:proofErr w:type="spellEnd"/>
        <w:r w:rsidR="00380175" w:rsidRPr="00380175">
          <w:rPr>
            <w:rFonts w:ascii="Arial" w:eastAsia="Arial" w:hAnsi="Arial" w:cs="Arial"/>
            <w:spacing w:val="6"/>
          </w:rPr>
          <w:t xml:space="preserve"> means to </w:t>
        </w:r>
        <w:proofErr w:type="spellStart"/>
        <w:r w:rsidR="00380175" w:rsidRPr="00380175">
          <w:rPr>
            <w:rFonts w:ascii="Arial" w:eastAsia="Arial" w:hAnsi="Arial" w:cs="Arial"/>
            <w:spacing w:val="6"/>
          </w:rPr>
          <w:t>asses</w:t>
        </w:r>
        <w:proofErr w:type="spellEnd"/>
        <w:r w:rsidR="00380175" w:rsidRPr="00380175">
          <w:rPr>
            <w:rFonts w:ascii="Arial" w:eastAsia="Arial" w:hAnsi="Arial" w:cs="Arial"/>
            <w:spacing w:val="6"/>
          </w:rPr>
          <w:t xml:space="preserve"> their competence in </w:t>
        </w:r>
        <w:proofErr w:type="spellStart"/>
        <w:r w:rsidR="00380175" w:rsidRPr="00380175">
          <w:rPr>
            <w:rFonts w:ascii="Arial" w:eastAsia="Arial" w:hAnsi="Arial" w:cs="Arial"/>
            <w:spacing w:val="6"/>
          </w:rPr>
          <w:t>non routine</w:t>
        </w:r>
        <w:proofErr w:type="spellEnd"/>
        <w:r w:rsidR="00380175" w:rsidRPr="00380175">
          <w:rPr>
            <w:rFonts w:ascii="Arial" w:eastAsia="Arial" w:hAnsi="Arial" w:cs="Arial"/>
            <w:spacing w:val="6"/>
          </w:rPr>
          <w:t xml:space="preserve"> situations </w:t>
        </w:r>
      </w:ins>
      <w:commentRangeStart w:id="350"/>
      <w:r>
        <w:rPr>
          <w:rFonts w:ascii="Arial" w:eastAsia="Arial" w:hAnsi="Arial" w:cs="Arial"/>
          <w:spacing w:val="-2"/>
        </w:rPr>
        <w:t>(</w:t>
      </w:r>
      <w:commentRangeEnd w:id="350"/>
      <w:r w:rsidR="00380175">
        <w:rPr>
          <w:rStyle w:val="CommentReference"/>
        </w:rPr>
        <w:commentReference w:id="350"/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</w:rPr>
        <w:t>posu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)</w:t>
      </w:r>
      <w:r>
        <w:rPr>
          <w:rFonts w:ascii="Arial" w:eastAsia="Arial" w:hAnsi="Arial" w:cs="Arial"/>
        </w:rPr>
        <w:t>,</w:t>
      </w:r>
    </w:p>
    <w:p w:rsidR="00514D7B" w:rsidRDefault="00CE1EAD">
      <w:pPr>
        <w:spacing w:before="1" w:after="0" w:line="248" w:lineRule="exact"/>
        <w:ind w:left="153" w:right="1111"/>
        <w:jc w:val="both"/>
        <w:rPr>
          <w:rFonts w:ascii="Arial" w:eastAsia="Arial" w:hAnsi="Arial" w:cs="Arial"/>
        </w:rPr>
      </w:pPr>
      <w:r>
        <w:pict>
          <v:group id="_x0000_s1278" style="position:absolute;left:0;text-align:left;margin-left:50.7pt;margin-top:38.05pt;width:457.8pt;height:78.45pt;z-index:-251663872;mso-position-horizontal-relative:page" coordorigin="1014,761" coordsize="9156,1569">
            <v:group id="_x0000_s1319" style="position:absolute;left:1133;top:771;width:648;height:252" coordorigin="1133,771" coordsize="648,252">
              <v:shape id="_x0000_s1320" style="position:absolute;left:1133;top:771;width:648;height:252" coordorigin="1133,771" coordsize="648,252" path="m1133,1023r648,l1781,771r-648,l1133,1023e" fillcolor="lime" stroked="f">
                <v:path arrowok="t"/>
              </v:shape>
            </v:group>
            <v:group id="_x0000_s1317" style="position:absolute;left:4169;top:771;width:648;height:252" coordorigin="4169,771" coordsize="648,252">
              <v:shape id="_x0000_s1318" style="position:absolute;left:4169;top:771;width:648;height:252" coordorigin="4169,771" coordsize="648,252" path="m4169,1023r648,l4817,771r-648,l4169,1023e" fillcolor="lime" stroked="f">
                <v:path arrowok="t"/>
              </v:shape>
            </v:group>
            <v:group id="_x0000_s1315" style="position:absolute;left:7234;top:771;width:648;height:252" coordorigin="7234,771" coordsize="648,252">
              <v:shape id="_x0000_s1316" style="position:absolute;left:7234;top:771;width:648;height:252" coordorigin="7234,771" coordsize="648,252" path="m7234,1023r648,l7882,771r-648,l7234,1023e" fillcolor="lime" stroked="f">
                <v:path arrowok="t"/>
              </v:shape>
            </v:group>
            <v:group id="_x0000_s1313" style="position:absolute;left:1020;top:767;width:9144;height:2" coordorigin="1020,767" coordsize="9144,2">
              <v:shape id="_x0000_s1314" style="position:absolute;left:1020;top:767;width:9144;height:2" coordorigin="1020,767" coordsize="9144,0" path="m1020,767r9144,e" filled="f" strokeweight=".58pt">
                <v:path arrowok="t"/>
              </v:shape>
            </v:group>
            <v:group id="_x0000_s1311" style="position:absolute;left:1025;top:771;width:2;height:1548" coordorigin="1025,771" coordsize="2,1548">
              <v:shape id="_x0000_s1312" style="position:absolute;left:1025;top:771;width:2;height:1548" coordorigin="1025,771" coordsize="0,1548" path="m1025,771r,1548e" filled="f" strokeweight=".58pt">
                <v:path arrowok="t"/>
              </v:shape>
            </v:group>
            <v:group id="_x0000_s1309" style="position:absolute;left:4061;top:771;width:2;height:1548" coordorigin="4061,771" coordsize="2,1548">
              <v:shape id="_x0000_s1310" style="position:absolute;left:4061;top:771;width:2;height:1548" coordorigin="4061,771" coordsize="0,1548" path="m4061,771r,1548e" filled="f" strokeweight=".20497mm">
                <v:path arrowok="t"/>
              </v:shape>
            </v:group>
            <v:group id="_x0000_s1307" style="position:absolute;left:7123;top:771;width:2;height:1548" coordorigin="7123,771" coordsize="2,1548">
              <v:shape id="_x0000_s1308" style="position:absolute;left:7123;top:771;width:2;height:1548" coordorigin="7123,771" coordsize="0,1548" path="m7123,771r,1548e" filled="f" strokeweight=".58pt">
                <v:path arrowok="t"/>
              </v:shape>
            </v:group>
            <v:group id="_x0000_s1305" style="position:absolute;left:10159;top:771;width:2;height:1548" coordorigin="10159,771" coordsize="2,1548">
              <v:shape id="_x0000_s1306" style="position:absolute;left:10159;top:771;width:2;height:1548" coordorigin="10159,771" coordsize="0,1548" path="m10159,771r,1548e" filled="f" strokeweight=".20497mm">
                <v:path arrowok="t"/>
              </v:shape>
            </v:group>
            <v:group id="_x0000_s1303" style="position:absolute;left:1133;top:1035;width:2323;height:252" coordorigin="1133,1035" coordsize="2323,252">
              <v:shape id="_x0000_s1304" style="position:absolute;left:1133;top:1035;width:2323;height:252" coordorigin="1133,1035" coordsize="2323,252" path="m1133,1287r2323,l3456,1035r-2323,l1133,1287e" fillcolor="lime" stroked="f">
                <v:path arrowok="t"/>
              </v:shape>
            </v:group>
            <v:group id="_x0000_s1301" style="position:absolute;left:4169;top:1035;width:2189;height:252" coordorigin="4169,1035" coordsize="2189,252">
              <v:shape id="_x0000_s1302" style="position:absolute;left:4169;top:1035;width:2189;height:252" coordorigin="4169,1035" coordsize="2189,252" path="m4169,1287r2189,l6358,1035r-2189,l4169,1287e" fillcolor="lime" stroked="f">
                <v:path arrowok="t"/>
              </v:shape>
            </v:group>
            <v:group id="_x0000_s1299" style="position:absolute;left:7234;top:1035;width:1980;height:252" coordorigin="7234,1035" coordsize="1980,252">
              <v:shape id="_x0000_s1300" style="position:absolute;left:7234;top:1035;width:1980;height:252" coordorigin="7234,1035" coordsize="1980,252" path="m7234,1287r1980,l9214,1035r-1980,l7234,1287e" fillcolor="lime" stroked="f">
                <v:path arrowok="t"/>
              </v:shape>
            </v:group>
            <v:group id="_x0000_s1297" style="position:absolute;left:1020;top:1028;width:9144;height:2" coordorigin="1020,1028" coordsize="9144,2">
              <v:shape id="_x0000_s1298" style="position:absolute;left:1020;top:1028;width:9144;height:2" coordorigin="1020,1028" coordsize="9144,0" path="m1020,1028r9144,e" filled="f" strokeweight=".20497mm">
                <v:path arrowok="t"/>
              </v:shape>
            </v:group>
            <v:group id="_x0000_s1295" style="position:absolute;left:1133;top:1551;width:1418;height:252" coordorigin="1133,1551" coordsize="1418,252">
              <v:shape id="_x0000_s1296" style="position:absolute;left:1133;top:1551;width:1418;height:252" coordorigin="1133,1551" coordsize="1418,252" path="m1133,1803r1418,l2551,1551r-1418,l1133,1803e" fillcolor="lime" stroked="f">
                <v:path arrowok="t"/>
              </v:shape>
            </v:group>
            <v:group id="_x0000_s1293" style="position:absolute;left:4169;top:1551;width:1418;height:252" coordorigin="4169,1551" coordsize="1418,252">
              <v:shape id="_x0000_s1294" style="position:absolute;left:4169;top:1551;width:1418;height:252" coordorigin="4169,1551" coordsize="1418,252" path="m4169,1803r1418,l5587,1551r-1418,l4169,1803e" fillcolor="lime" stroked="f">
                <v:path arrowok="t"/>
              </v:shape>
            </v:group>
            <v:group id="_x0000_s1291" style="position:absolute;left:7234;top:1551;width:1418;height:252" coordorigin="7234,1551" coordsize="1418,252">
              <v:shape id="_x0000_s1292" style="position:absolute;left:7234;top:1551;width:1418;height:252" coordorigin="7234,1551" coordsize="1418,252" path="m7234,1803r1418,l8652,1551r-1418,l7234,1803e" fillcolor="lime" stroked="f">
                <v:path arrowok="t"/>
              </v:shape>
            </v:group>
            <v:group id="_x0000_s1289" style="position:absolute;left:1020;top:1544;width:9144;height:2" coordorigin="1020,1544" coordsize="9144,2">
              <v:shape id="_x0000_s1290" style="position:absolute;left:1020;top:1544;width:9144;height:2" coordorigin="1020,1544" coordsize="9144,0" path="m1020,1544r9144,e" filled="f" strokeweight=".58pt">
                <v:path arrowok="t"/>
              </v:shape>
            </v:group>
            <v:group id="_x0000_s1287" style="position:absolute;left:1133;top:2067;width:794;height:252" coordorigin="1133,2067" coordsize="794,252">
              <v:shape id="_x0000_s1288" style="position:absolute;left:1133;top:2067;width:794;height:252" coordorigin="1133,2067" coordsize="794,252" path="m1133,2319r794,l1927,2067r-794,l1133,2319e" fillcolor="lime" stroked="f">
                <v:path arrowok="t"/>
              </v:shape>
            </v:group>
            <v:group id="_x0000_s1285" style="position:absolute;left:4169;top:2067;width:794;height:252" coordorigin="4169,2067" coordsize="794,252">
              <v:shape id="_x0000_s1286" style="position:absolute;left:4169;top:2067;width:794;height:252" coordorigin="4169,2067" coordsize="794,252" path="m4169,2319r794,l4963,2067r-794,l4169,2319e" fillcolor="lime" stroked="f">
                <v:path arrowok="t"/>
              </v:shape>
            </v:group>
            <v:group id="_x0000_s1283" style="position:absolute;left:7234;top:2067;width:794;height:252" coordorigin="7234,2067" coordsize="794,252">
              <v:shape id="_x0000_s1284" style="position:absolute;left:7234;top:2067;width:794;height:252" coordorigin="7234,2067" coordsize="794,252" path="m7234,2319r794,l8028,2067r-794,l7234,2319e" fillcolor="lime" stroked="f">
                <v:path arrowok="t"/>
              </v:shape>
            </v:group>
            <v:group id="_x0000_s1281" style="position:absolute;left:1020;top:2060;width:9144;height:2" coordorigin="1020,2060" coordsize="9144,2">
              <v:shape id="_x0000_s1282" style="position:absolute;left:1020;top:2060;width:9144;height:2" coordorigin="1020,2060" coordsize="9144,0" path="m1020,2060r9144,e" filled="f" strokeweight=".58pt">
                <v:path arrowok="t"/>
              </v:shape>
            </v:group>
            <v:group id="_x0000_s1279" style="position:absolute;left:1020;top:2324;width:9144;height:2" coordorigin="1020,2324" coordsize="9144,2">
              <v:shape id="_x0000_s1280" style="position:absolute;left:1020;top:2324;width:9144;height:2" coordorigin="1020,2324" coordsize="9144,0" path="m1020,2324r9144,e" filled="f" strokeweight=".20497mm">
                <v:path arrowok="t"/>
              </v:shape>
            </v:group>
            <w10:wrap anchorx="page"/>
          </v:group>
        </w:pict>
      </w:r>
      <w:r w:rsidR="007B3FBD">
        <w:rPr>
          <w:rFonts w:ascii="Arial" w:eastAsia="Arial" w:hAnsi="Arial" w:cs="Arial"/>
          <w:spacing w:val="-1"/>
          <w:position w:val="-1"/>
        </w:rPr>
        <w:t>D</w:t>
      </w:r>
      <w:r w:rsidR="007B3FBD">
        <w:rPr>
          <w:rFonts w:ascii="Arial" w:eastAsia="Arial" w:hAnsi="Arial" w:cs="Arial"/>
          <w:position w:val="-1"/>
        </w:rPr>
        <w:t>o</w:t>
      </w:r>
      <w:r w:rsidR="007B3FBD">
        <w:rPr>
          <w:rFonts w:ascii="Arial" w:eastAsia="Arial" w:hAnsi="Arial" w:cs="Arial"/>
          <w:spacing w:val="1"/>
          <w:position w:val="-1"/>
        </w:rPr>
        <w:t xml:space="preserve"> </w:t>
      </w:r>
      <w:r w:rsidR="007B3FBD">
        <w:rPr>
          <w:rFonts w:ascii="Arial" w:eastAsia="Arial" w:hAnsi="Arial" w:cs="Arial"/>
          <w:position w:val="-1"/>
        </w:rPr>
        <w:t>so</w:t>
      </w:r>
      <w:r w:rsidR="007B3FBD">
        <w:rPr>
          <w:rFonts w:ascii="Arial" w:eastAsia="Arial" w:hAnsi="Arial" w:cs="Arial"/>
          <w:spacing w:val="1"/>
          <w:position w:val="-1"/>
        </w:rPr>
        <w:t>m</w:t>
      </w:r>
      <w:r w:rsidR="007B3FBD">
        <w:rPr>
          <w:rFonts w:ascii="Arial" w:eastAsia="Arial" w:hAnsi="Arial" w:cs="Arial"/>
          <w:position w:val="-1"/>
        </w:rPr>
        <w:t>e</w:t>
      </w:r>
      <w:r w:rsidR="007B3FBD">
        <w:rPr>
          <w:rFonts w:ascii="Arial" w:eastAsia="Arial" w:hAnsi="Arial" w:cs="Arial"/>
          <w:spacing w:val="-2"/>
          <w:position w:val="-1"/>
        </w:rPr>
        <w:t xml:space="preserve"> </w:t>
      </w:r>
      <w:r w:rsidR="007B3FBD">
        <w:rPr>
          <w:rFonts w:ascii="Arial" w:eastAsia="Arial" w:hAnsi="Arial" w:cs="Arial"/>
          <w:position w:val="-1"/>
        </w:rPr>
        <w:t>p</w:t>
      </w:r>
      <w:r w:rsidR="007B3FBD">
        <w:rPr>
          <w:rFonts w:ascii="Arial" w:eastAsia="Arial" w:hAnsi="Arial" w:cs="Arial"/>
          <w:spacing w:val="1"/>
          <w:position w:val="-1"/>
        </w:rPr>
        <w:t>r</w:t>
      </w:r>
      <w:r w:rsidR="007B3FBD">
        <w:rPr>
          <w:rFonts w:ascii="Arial" w:eastAsia="Arial" w:hAnsi="Arial" w:cs="Arial"/>
          <w:position w:val="-1"/>
        </w:rPr>
        <w:t>a</w:t>
      </w:r>
      <w:r w:rsidR="007B3FBD">
        <w:rPr>
          <w:rFonts w:ascii="Arial" w:eastAsia="Arial" w:hAnsi="Arial" w:cs="Arial"/>
          <w:spacing w:val="-2"/>
          <w:position w:val="-1"/>
        </w:rPr>
        <w:t>c</w:t>
      </w:r>
      <w:r w:rsidR="007B3FBD">
        <w:rPr>
          <w:rFonts w:ascii="Arial" w:eastAsia="Arial" w:hAnsi="Arial" w:cs="Arial"/>
          <w:spacing w:val="1"/>
          <w:position w:val="-1"/>
        </w:rPr>
        <w:t>t</w:t>
      </w:r>
      <w:r w:rsidR="007B3FBD">
        <w:rPr>
          <w:rFonts w:ascii="Arial" w:eastAsia="Arial" w:hAnsi="Arial" w:cs="Arial"/>
          <w:spacing w:val="-1"/>
          <w:position w:val="-1"/>
        </w:rPr>
        <w:t>i</w:t>
      </w:r>
      <w:r w:rsidR="007B3FBD">
        <w:rPr>
          <w:rFonts w:ascii="Arial" w:eastAsia="Arial" w:hAnsi="Arial" w:cs="Arial"/>
          <w:position w:val="-1"/>
        </w:rPr>
        <w:t>ce</w:t>
      </w:r>
      <w:r w:rsidR="007B3FBD">
        <w:rPr>
          <w:rFonts w:ascii="Arial" w:eastAsia="Arial" w:hAnsi="Arial" w:cs="Arial"/>
          <w:spacing w:val="1"/>
          <w:position w:val="-1"/>
        </w:rPr>
        <w:t xml:space="preserve"> </w:t>
      </w:r>
      <w:r w:rsidR="007B3FBD">
        <w:rPr>
          <w:rFonts w:ascii="Arial" w:eastAsia="Arial" w:hAnsi="Arial" w:cs="Arial"/>
          <w:position w:val="-1"/>
        </w:rPr>
        <w:t>a</w:t>
      </w:r>
      <w:r w:rsidR="007B3FBD">
        <w:rPr>
          <w:rFonts w:ascii="Arial" w:eastAsia="Arial" w:hAnsi="Arial" w:cs="Arial"/>
          <w:spacing w:val="-2"/>
          <w:position w:val="-1"/>
        </w:rPr>
        <w:t>c</w:t>
      </w:r>
      <w:r w:rsidR="007B3FBD">
        <w:rPr>
          <w:rFonts w:ascii="Arial" w:eastAsia="Arial" w:hAnsi="Arial" w:cs="Arial"/>
          <w:spacing w:val="1"/>
          <w:position w:val="-1"/>
        </w:rPr>
        <w:t>t</w:t>
      </w:r>
      <w:r w:rsidR="007B3FBD">
        <w:rPr>
          <w:rFonts w:ascii="Arial" w:eastAsia="Arial" w:hAnsi="Arial" w:cs="Arial"/>
          <w:spacing w:val="-1"/>
          <w:position w:val="-1"/>
        </w:rPr>
        <w:t>i</w:t>
      </w:r>
      <w:r w:rsidR="007B3FBD">
        <w:rPr>
          <w:rFonts w:ascii="Arial" w:eastAsia="Arial" w:hAnsi="Arial" w:cs="Arial"/>
          <w:spacing w:val="-2"/>
          <w:position w:val="-1"/>
        </w:rPr>
        <w:t>v</w:t>
      </w:r>
      <w:r w:rsidR="007B3FBD">
        <w:rPr>
          <w:rFonts w:ascii="Arial" w:eastAsia="Arial" w:hAnsi="Arial" w:cs="Arial"/>
          <w:spacing w:val="-1"/>
          <w:position w:val="-1"/>
        </w:rPr>
        <w:t>i</w:t>
      </w:r>
      <w:r w:rsidR="007B3FBD">
        <w:rPr>
          <w:rFonts w:ascii="Arial" w:eastAsia="Arial" w:hAnsi="Arial" w:cs="Arial"/>
          <w:spacing w:val="1"/>
          <w:position w:val="-1"/>
        </w:rPr>
        <w:t>t</w:t>
      </w:r>
      <w:r w:rsidR="007B3FBD">
        <w:rPr>
          <w:rFonts w:ascii="Arial" w:eastAsia="Arial" w:hAnsi="Arial" w:cs="Arial"/>
          <w:position w:val="-1"/>
        </w:rPr>
        <w:t>y,</w:t>
      </w:r>
      <w:r w:rsidR="007B3FBD">
        <w:rPr>
          <w:rFonts w:ascii="Arial" w:eastAsia="Arial" w:hAnsi="Arial" w:cs="Arial"/>
          <w:spacing w:val="2"/>
          <w:position w:val="-1"/>
        </w:rPr>
        <w:t xml:space="preserve"> </w:t>
      </w:r>
      <w:r w:rsidR="007B3FBD">
        <w:rPr>
          <w:rFonts w:ascii="Arial" w:eastAsia="Arial" w:hAnsi="Arial" w:cs="Arial"/>
          <w:position w:val="-1"/>
        </w:rPr>
        <w:t>ha</w:t>
      </w:r>
      <w:r w:rsidR="007B3FBD">
        <w:rPr>
          <w:rFonts w:ascii="Arial" w:eastAsia="Arial" w:hAnsi="Arial" w:cs="Arial"/>
          <w:spacing w:val="-2"/>
          <w:position w:val="-1"/>
        </w:rPr>
        <w:t>v</w:t>
      </w:r>
      <w:r w:rsidR="007B3FBD">
        <w:rPr>
          <w:rFonts w:ascii="Arial" w:eastAsia="Arial" w:hAnsi="Arial" w:cs="Arial"/>
          <w:position w:val="-1"/>
        </w:rPr>
        <w:t>e</w:t>
      </w:r>
      <w:r w:rsidR="007B3FBD">
        <w:rPr>
          <w:rFonts w:ascii="Arial" w:eastAsia="Arial" w:hAnsi="Arial" w:cs="Arial"/>
          <w:spacing w:val="1"/>
          <w:position w:val="-1"/>
        </w:rPr>
        <w:t xml:space="preserve"> </w:t>
      </w:r>
      <w:r w:rsidR="007B3FBD">
        <w:rPr>
          <w:rFonts w:ascii="Arial" w:eastAsia="Arial" w:hAnsi="Arial" w:cs="Arial"/>
          <w:position w:val="-1"/>
        </w:rPr>
        <w:t>ano</w:t>
      </w:r>
      <w:r w:rsidR="007B3FBD">
        <w:rPr>
          <w:rFonts w:ascii="Arial" w:eastAsia="Arial" w:hAnsi="Arial" w:cs="Arial"/>
          <w:spacing w:val="1"/>
          <w:position w:val="-1"/>
        </w:rPr>
        <w:t>t</w:t>
      </w:r>
      <w:r w:rsidR="007B3FBD">
        <w:rPr>
          <w:rFonts w:ascii="Arial" w:eastAsia="Arial" w:hAnsi="Arial" w:cs="Arial"/>
          <w:position w:val="-1"/>
        </w:rPr>
        <w:t>h</w:t>
      </w:r>
      <w:r w:rsidR="007B3FBD">
        <w:rPr>
          <w:rFonts w:ascii="Arial" w:eastAsia="Arial" w:hAnsi="Arial" w:cs="Arial"/>
          <w:spacing w:val="-3"/>
          <w:position w:val="-1"/>
        </w:rPr>
        <w:t>e</w:t>
      </w:r>
      <w:r w:rsidR="007B3FBD">
        <w:rPr>
          <w:rFonts w:ascii="Arial" w:eastAsia="Arial" w:hAnsi="Arial" w:cs="Arial"/>
          <w:position w:val="-1"/>
        </w:rPr>
        <w:t xml:space="preserve">r </w:t>
      </w:r>
      <w:r w:rsidR="007B3FBD">
        <w:rPr>
          <w:rFonts w:ascii="Arial" w:eastAsia="Arial" w:hAnsi="Arial" w:cs="Arial"/>
          <w:spacing w:val="1"/>
          <w:position w:val="-1"/>
        </w:rPr>
        <w:t>t</w:t>
      </w:r>
      <w:r w:rsidR="007B3FBD">
        <w:rPr>
          <w:rFonts w:ascii="Arial" w:eastAsia="Arial" w:hAnsi="Arial" w:cs="Arial"/>
          <w:position w:val="-1"/>
        </w:rPr>
        <w:t>heo</w:t>
      </w:r>
      <w:r w:rsidR="007B3FBD">
        <w:rPr>
          <w:rFonts w:ascii="Arial" w:eastAsia="Arial" w:hAnsi="Arial" w:cs="Arial"/>
          <w:spacing w:val="1"/>
          <w:position w:val="-1"/>
        </w:rPr>
        <w:t>r</w:t>
      </w:r>
      <w:r w:rsidR="007B3FBD">
        <w:rPr>
          <w:rFonts w:ascii="Arial" w:eastAsia="Arial" w:hAnsi="Arial" w:cs="Arial"/>
          <w:position w:val="-1"/>
        </w:rPr>
        <w:t>y</w:t>
      </w:r>
      <w:r w:rsidR="007B3FBD">
        <w:rPr>
          <w:rFonts w:ascii="Arial" w:eastAsia="Arial" w:hAnsi="Arial" w:cs="Arial"/>
          <w:spacing w:val="-1"/>
          <w:position w:val="-1"/>
        </w:rPr>
        <w:t xml:space="preserve"> </w:t>
      </w:r>
      <w:r w:rsidR="007B3FBD">
        <w:rPr>
          <w:rFonts w:ascii="Arial" w:eastAsia="Arial" w:hAnsi="Arial" w:cs="Arial"/>
          <w:position w:val="-1"/>
        </w:rPr>
        <w:t>u</w:t>
      </w:r>
      <w:r w:rsidR="007B3FBD">
        <w:rPr>
          <w:rFonts w:ascii="Arial" w:eastAsia="Arial" w:hAnsi="Arial" w:cs="Arial"/>
          <w:spacing w:val="-3"/>
          <w:position w:val="-1"/>
        </w:rPr>
        <w:t>p</w:t>
      </w:r>
      <w:r w:rsidR="007B3FBD">
        <w:rPr>
          <w:rFonts w:ascii="Arial" w:eastAsia="Arial" w:hAnsi="Arial" w:cs="Arial"/>
          <w:position w:val="-1"/>
        </w:rPr>
        <w:t>da</w:t>
      </w:r>
      <w:r w:rsidR="007B3FBD">
        <w:rPr>
          <w:rFonts w:ascii="Arial" w:eastAsia="Arial" w:hAnsi="Arial" w:cs="Arial"/>
          <w:spacing w:val="1"/>
          <w:position w:val="-1"/>
        </w:rPr>
        <w:t>t</w:t>
      </w:r>
      <w:r w:rsidR="007B3FBD">
        <w:rPr>
          <w:rFonts w:ascii="Arial" w:eastAsia="Arial" w:hAnsi="Arial" w:cs="Arial"/>
          <w:position w:val="-1"/>
        </w:rPr>
        <w:t>e</w:t>
      </w:r>
      <w:r w:rsidR="007B3FBD">
        <w:rPr>
          <w:rFonts w:ascii="Arial" w:eastAsia="Arial" w:hAnsi="Arial" w:cs="Arial"/>
          <w:spacing w:val="1"/>
          <w:position w:val="-1"/>
        </w:rPr>
        <w:t xml:space="preserve"> </w:t>
      </w:r>
      <w:r w:rsidR="007B3FBD">
        <w:rPr>
          <w:rFonts w:ascii="Arial" w:eastAsia="Arial" w:hAnsi="Arial" w:cs="Arial"/>
          <w:position w:val="-1"/>
        </w:rPr>
        <w:t>and</w:t>
      </w:r>
      <w:r w:rsidR="007B3FBD">
        <w:rPr>
          <w:rFonts w:ascii="Arial" w:eastAsia="Arial" w:hAnsi="Arial" w:cs="Arial"/>
          <w:spacing w:val="-2"/>
          <w:position w:val="-1"/>
        </w:rPr>
        <w:t xml:space="preserve"> </w:t>
      </w:r>
      <w:r w:rsidR="007B3FBD">
        <w:rPr>
          <w:rFonts w:ascii="Arial" w:eastAsia="Arial" w:hAnsi="Arial" w:cs="Arial"/>
          <w:spacing w:val="-1"/>
          <w:position w:val="-1"/>
        </w:rPr>
        <w:t>i</w:t>
      </w:r>
      <w:r w:rsidR="007B3FBD">
        <w:rPr>
          <w:rFonts w:ascii="Arial" w:eastAsia="Arial" w:hAnsi="Arial" w:cs="Arial"/>
          <w:position w:val="-1"/>
        </w:rPr>
        <w:t>s</w:t>
      </w:r>
      <w:r w:rsidR="007B3FBD">
        <w:rPr>
          <w:rFonts w:ascii="Arial" w:eastAsia="Arial" w:hAnsi="Arial" w:cs="Arial"/>
          <w:spacing w:val="-1"/>
          <w:position w:val="-1"/>
        </w:rPr>
        <w:t xml:space="preserve"> </w:t>
      </w:r>
      <w:r w:rsidR="007B3FBD">
        <w:rPr>
          <w:rFonts w:ascii="Arial" w:eastAsia="Arial" w:hAnsi="Arial" w:cs="Arial"/>
          <w:spacing w:val="1"/>
          <w:position w:val="-1"/>
        </w:rPr>
        <w:t>m</w:t>
      </w:r>
      <w:r w:rsidR="007B3FBD">
        <w:rPr>
          <w:rFonts w:ascii="Arial" w:eastAsia="Arial" w:hAnsi="Arial" w:cs="Arial"/>
          <w:position w:val="-1"/>
        </w:rPr>
        <w:t>on</w:t>
      </w:r>
      <w:r w:rsidR="007B3FBD">
        <w:rPr>
          <w:rFonts w:ascii="Arial" w:eastAsia="Arial" w:hAnsi="Arial" w:cs="Arial"/>
          <w:spacing w:val="-1"/>
          <w:position w:val="-1"/>
        </w:rPr>
        <w:t>i</w:t>
      </w:r>
      <w:r w:rsidR="007B3FBD">
        <w:rPr>
          <w:rFonts w:ascii="Arial" w:eastAsia="Arial" w:hAnsi="Arial" w:cs="Arial"/>
          <w:spacing w:val="1"/>
          <w:position w:val="-1"/>
        </w:rPr>
        <w:t>t</w:t>
      </w:r>
      <w:r w:rsidR="007B3FBD">
        <w:rPr>
          <w:rFonts w:ascii="Arial" w:eastAsia="Arial" w:hAnsi="Arial" w:cs="Arial"/>
          <w:position w:val="-1"/>
        </w:rPr>
        <w:t>o</w:t>
      </w:r>
      <w:r w:rsidR="007B3FBD">
        <w:rPr>
          <w:rFonts w:ascii="Arial" w:eastAsia="Arial" w:hAnsi="Arial" w:cs="Arial"/>
          <w:spacing w:val="1"/>
          <w:position w:val="-1"/>
        </w:rPr>
        <w:t>r</w:t>
      </w:r>
      <w:r w:rsidR="007B3FBD">
        <w:rPr>
          <w:rFonts w:ascii="Arial" w:eastAsia="Arial" w:hAnsi="Arial" w:cs="Arial"/>
          <w:position w:val="-1"/>
        </w:rPr>
        <w:t>ed</w:t>
      </w:r>
      <w:r w:rsidR="007B3FBD">
        <w:rPr>
          <w:rFonts w:ascii="Arial" w:eastAsia="Arial" w:hAnsi="Arial" w:cs="Arial"/>
          <w:spacing w:val="-2"/>
          <w:position w:val="-1"/>
        </w:rPr>
        <w:t xml:space="preserve"> </w:t>
      </w:r>
      <w:r w:rsidR="007B3FBD">
        <w:rPr>
          <w:rFonts w:ascii="Arial" w:eastAsia="Arial" w:hAnsi="Arial" w:cs="Arial"/>
          <w:position w:val="-1"/>
        </w:rPr>
        <w:t>by</w:t>
      </w:r>
      <w:r w:rsidR="007B3FBD">
        <w:rPr>
          <w:rFonts w:ascii="Arial" w:eastAsia="Arial" w:hAnsi="Arial" w:cs="Arial"/>
          <w:spacing w:val="-1"/>
          <w:position w:val="-1"/>
        </w:rPr>
        <w:t xml:space="preserve"> </w:t>
      </w:r>
      <w:r w:rsidR="007B3FBD">
        <w:rPr>
          <w:rFonts w:ascii="Arial" w:eastAsia="Arial" w:hAnsi="Arial" w:cs="Arial"/>
          <w:position w:val="-1"/>
        </w:rPr>
        <w:t>h</w:t>
      </w:r>
      <w:r w:rsidR="007B3FBD">
        <w:rPr>
          <w:rFonts w:ascii="Arial" w:eastAsia="Arial" w:hAnsi="Arial" w:cs="Arial"/>
          <w:spacing w:val="1"/>
          <w:position w:val="-1"/>
        </w:rPr>
        <w:t>i</w:t>
      </w:r>
      <w:r w:rsidR="007B3FBD">
        <w:rPr>
          <w:rFonts w:ascii="Arial" w:eastAsia="Arial" w:hAnsi="Arial" w:cs="Arial"/>
          <w:position w:val="-1"/>
        </w:rPr>
        <w:t>s</w:t>
      </w:r>
      <w:r w:rsidR="007B3FBD">
        <w:rPr>
          <w:rFonts w:ascii="Arial" w:eastAsia="Arial" w:hAnsi="Arial" w:cs="Arial"/>
          <w:spacing w:val="1"/>
          <w:position w:val="-1"/>
        </w:rPr>
        <w:t xml:space="preserve"> </w:t>
      </w:r>
      <w:r w:rsidR="007B3FBD">
        <w:rPr>
          <w:rFonts w:ascii="Arial" w:eastAsia="Arial" w:hAnsi="Arial" w:cs="Arial"/>
          <w:spacing w:val="-3"/>
          <w:position w:val="-1"/>
        </w:rPr>
        <w:t>e</w:t>
      </w:r>
      <w:r w:rsidR="007B3FBD">
        <w:rPr>
          <w:rFonts w:ascii="Arial" w:eastAsia="Arial" w:hAnsi="Arial" w:cs="Arial"/>
          <w:spacing w:val="1"/>
          <w:position w:val="-1"/>
        </w:rPr>
        <w:t>m</w:t>
      </w:r>
      <w:r w:rsidR="007B3FBD">
        <w:rPr>
          <w:rFonts w:ascii="Arial" w:eastAsia="Arial" w:hAnsi="Arial" w:cs="Arial"/>
          <w:position w:val="-1"/>
        </w:rPr>
        <w:t>p</w:t>
      </w:r>
      <w:r w:rsidR="007B3FBD">
        <w:rPr>
          <w:rFonts w:ascii="Arial" w:eastAsia="Arial" w:hAnsi="Arial" w:cs="Arial"/>
          <w:spacing w:val="-1"/>
          <w:position w:val="-1"/>
        </w:rPr>
        <w:t>l</w:t>
      </w:r>
      <w:r w:rsidR="007B3FBD">
        <w:rPr>
          <w:rFonts w:ascii="Arial" w:eastAsia="Arial" w:hAnsi="Arial" w:cs="Arial"/>
          <w:position w:val="-1"/>
        </w:rPr>
        <w:t>o</w:t>
      </w:r>
      <w:r w:rsidR="007B3FBD">
        <w:rPr>
          <w:rFonts w:ascii="Arial" w:eastAsia="Arial" w:hAnsi="Arial" w:cs="Arial"/>
          <w:spacing w:val="-2"/>
          <w:position w:val="-1"/>
        </w:rPr>
        <w:t>y</w:t>
      </w:r>
      <w:r w:rsidR="007B3FBD">
        <w:rPr>
          <w:rFonts w:ascii="Arial" w:eastAsia="Arial" w:hAnsi="Arial" w:cs="Arial"/>
          <w:position w:val="-1"/>
        </w:rPr>
        <w:t>e</w:t>
      </w:r>
      <w:r w:rsidR="007B3FBD">
        <w:rPr>
          <w:rFonts w:ascii="Arial" w:eastAsia="Arial" w:hAnsi="Arial" w:cs="Arial"/>
          <w:spacing w:val="1"/>
          <w:position w:val="-1"/>
        </w:rPr>
        <w:t>r</w:t>
      </w:r>
      <w:r w:rsidR="007B3FBD">
        <w:rPr>
          <w:rFonts w:ascii="Arial" w:eastAsia="Arial" w:hAnsi="Arial" w:cs="Arial"/>
          <w:position w:val="-1"/>
        </w:rPr>
        <w:t>.</w:t>
      </w: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before="7" w:after="0" w:line="280" w:lineRule="exact"/>
        <w:rPr>
          <w:sz w:val="28"/>
          <w:szCs w:val="28"/>
        </w:rPr>
      </w:pPr>
    </w:p>
    <w:p w:rsidR="00514D7B" w:rsidRDefault="007B3FBD">
      <w:pPr>
        <w:tabs>
          <w:tab w:val="left" w:pos="3180"/>
          <w:tab w:val="left" w:pos="6240"/>
        </w:tabs>
        <w:spacing w:before="32" w:after="0" w:line="240" w:lineRule="auto"/>
        <w:ind w:left="153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lastRenderedPageBreak/>
        <w:t>Y</w:t>
      </w:r>
      <w:r>
        <w:rPr>
          <w:rFonts w:ascii="Arial" w:eastAsia="Arial" w:hAnsi="Arial" w:cs="Arial"/>
        </w:rPr>
        <w:t>ear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-1"/>
        </w:rPr>
        <w:t>Y</w:t>
      </w:r>
      <w:r>
        <w:rPr>
          <w:rFonts w:ascii="Arial" w:eastAsia="Arial" w:hAnsi="Arial" w:cs="Arial"/>
        </w:rPr>
        <w:t>ear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-1"/>
        </w:rPr>
        <w:t>Y</w:t>
      </w:r>
      <w:r>
        <w:rPr>
          <w:rFonts w:ascii="Arial" w:eastAsia="Arial" w:hAnsi="Arial" w:cs="Arial"/>
        </w:rPr>
        <w:t>ear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3</w:t>
      </w:r>
    </w:p>
    <w:p w:rsidR="00514D7B" w:rsidRDefault="007B3FBD">
      <w:pPr>
        <w:tabs>
          <w:tab w:val="left" w:pos="3180"/>
          <w:tab w:val="left" w:pos="6240"/>
        </w:tabs>
        <w:spacing w:before="11" w:after="0" w:line="248" w:lineRule="exact"/>
        <w:ind w:left="153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  <w:position w:val="-1"/>
        </w:rPr>
        <w:t>Si</w:t>
      </w:r>
      <w:r>
        <w:rPr>
          <w:rFonts w:ascii="Arial" w:eastAsia="Arial" w:hAnsi="Arial" w:cs="Arial"/>
          <w:position w:val="-1"/>
        </w:rPr>
        <w:t>m</w:t>
      </w:r>
      <w:r>
        <w:rPr>
          <w:rFonts w:ascii="Arial" w:eastAsia="Arial" w:hAnsi="Arial" w:cs="Arial"/>
          <w:spacing w:val="2"/>
          <w:position w:val="-1"/>
        </w:rPr>
        <w:t xml:space="preserve"> </w:t>
      </w:r>
      <w:r>
        <w:rPr>
          <w:rFonts w:ascii="Arial" w:eastAsia="Arial" w:hAnsi="Arial" w:cs="Arial"/>
          <w:spacing w:val="-1"/>
          <w:position w:val="-1"/>
        </w:rPr>
        <w:t>t</w:t>
      </w:r>
      <w:r>
        <w:rPr>
          <w:rFonts w:ascii="Arial" w:eastAsia="Arial" w:hAnsi="Arial" w:cs="Arial"/>
          <w:spacing w:val="1"/>
          <w:position w:val="-1"/>
        </w:rPr>
        <w:t>r</w:t>
      </w:r>
      <w:r>
        <w:rPr>
          <w:rFonts w:ascii="Arial" w:eastAsia="Arial" w:hAnsi="Arial" w:cs="Arial"/>
          <w:position w:val="-1"/>
        </w:rPr>
        <w:t>a</w:t>
      </w:r>
      <w:r>
        <w:rPr>
          <w:rFonts w:ascii="Arial" w:eastAsia="Arial" w:hAnsi="Arial" w:cs="Arial"/>
          <w:spacing w:val="-1"/>
          <w:position w:val="-1"/>
        </w:rPr>
        <w:t>i</w:t>
      </w:r>
      <w:r>
        <w:rPr>
          <w:rFonts w:ascii="Arial" w:eastAsia="Arial" w:hAnsi="Arial" w:cs="Arial"/>
          <w:position w:val="-1"/>
        </w:rPr>
        <w:t>n</w:t>
      </w:r>
      <w:r>
        <w:rPr>
          <w:rFonts w:ascii="Arial" w:eastAsia="Arial" w:hAnsi="Arial" w:cs="Arial"/>
          <w:spacing w:val="-1"/>
          <w:position w:val="-1"/>
        </w:rPr>
        <w:t>i</w:t>
      </w:r>
      <w:r>
        <w:rPr>
          <w:rFonts w:ascii="Arial" w:eastAsia="Arial" w:hAnsi="Arial" w:cs="Arial"/>
          <w:position w:val="-1"/>
        </w:rPr>
        <w:t>ng</w:t>
      </w:r>
      <w:r>
        <w:rPr>
          <w:rFonts w:ascii="Arial" w:eastAsia="Arial" w:hAnsi="Arial" w:cs="Arial"/>
          <w:spacing w:val="1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non</w:t>
      </w:r>
      <w:r>
        <w:rPr>
          <w:rFonts w:ascii="Arial" w:eastAsia="Arial" w:hAnsi="Arial" w:cs="Arial"/>
          <w:spacing w:val="-2"/>
          <w:position w:val="-1"/>
        </w:rPr>
        <w:t xml:space="preserve"> </w:t>
      </w:r>
      <w:r>
        <w:rPr>
          <w:rFonts w:ascii="Arial" w:eastAsia="Arial" w:hAnsi="Arial" w:cs="Arial"/>
          <w:spacing w:val="1"/>
          <w:position w:val="-1"/>
        </w:rPr>
        <w:t>r</w:t>
      </w:r>
      <w:r>
        <w:rPr>
          <w:rFonts w:ascii="Arial" w:eastAsia="Arial" w:hAnsi="Arial" w:cs="Arial"/>
          <w:position w:val="-1"/>
        </w:rPr>
        <w:t>ou</w:t>
      </w:r>
      <w:r>
        <w:rPr>
          <w:rFonts w:ascii="Arial" w:eastAsia="Arial" w:hAnsi="Arial" w:cs="Arial"/>
          <w:spacing w:val="1"/>
          <w:position w:val="-1"/>
        </w:rPr>
        <w:t>t</w:t>
      </w:r>
      <w:r>
        <w:rPr>
          <w:rFonts w:ascii="Arial" w:eastAsia="Arial" w:hAnsi="Arial" w:cs="Arial"/>
          <w:spacing w:val="-1"/>
          <w:position w:val="-1"/>
        </w:rPr>
        <w:t>i</w:t>
      </w:r>
      <w:r>
        <w:rPr>
          <w:rFonts w:ascii="Arial" w:eastAsia="Arial" w:hAnsi="Arial" w:cs="Arial"/>
          <w:position w:val="-1"/>
        </w:rPr>
        <w:t>ne</w:t>
      </w:r>
      <w:r>
        <w:rPr>
          <w:rFonts w:ascii="Arial" w:eastAsia="Arial" w:hAnsi="Arial" w:cs="Arial"/>
          <w:position w:val="-1"/>
        </w:rPr>
        <w:tab/>
      </w:r>
      <w:r>
        <w:rPr>
          <w:rFonts w:ascii="Arial" w:eastAsia="Arial" w:hAnsi="Arial" w:cs="Arial"/>
          <w:spacing w:val="-1"/>
          <w:position w:val="-1"/>
        </w:rPr>
        <w:t>P</w:t>
      </w:r>
      <w:r>
        <w:rPr>
          <w:rFonts w:ascii="Arial" w:eastAsia="Arial" w:hAnsi="Arial" w:cs="Arial"/>
          <w:position w:val="-1"/>
        </w:rPr>
        <w:t>e</w:t>
      </w:r>
      <w:r>
        <w:rPr>
          <w:rFonts w:ascii="Arial" w:eastAsia="Arial" w:hAnsi="Arial" w:cs="Arial"/>
          <w:spacing w:val="1"/>
          <w:position w:val="-1"/>
        </w:rPr>
        <w:t>r</w:t>
      </w:r>
      <w:r>
        <w:rPr>
          <w:rFonts w:ascii="Arial" w:eastAsia="Arial" w:hAnsi="Arial" w:cs="Arial"/>
          <w:position w:val="-1"/>
        </w:rPr>
        <w:t>sonal de</w:t>
      </w:r>
      <w:r>
        <w:rPr>
          <w:rFonts w:ascii="Arial" w:eastAsia="Arial" w:hAnsi="Arial" w:cs="Arial"/>
          <w:spacing w:val="-2"/>
          <w:position w:val="-1"/>
        </w:rPr>
        <w:t>v</w:t>
      </w:r>
      <w:r>
        <w:rPr>
          <w:rFonts w:ascii="Arial" w:eastAsia="Arial" w:hAnsi="Arial" w:cs="Arial"/>
          <w:position w:val="-1"/>
        </w:rPr>
        <w:t>e</w:t>
      </w:r>
      <w:r>
        <w:rPr>
          <w:rFonts w:ascii="Arial" w:eastAsia="Arial" w:hAnsi="Arial" w:cs="Arial"/>
          <w:spacing w:val="-1"/>
          <w:position w:val="-1"/>
        </w:rPr>
        <w:t>l</w:t>
      </w:r>
      <w:r>
        <w:rPr>
          <w:rFonts w:ascii="Arial" w:eastAsia="Arial" w:hAnsi="Arial" w:cs="Arial"/>
          <w:position w:val="-1"/>
        </w:rPr>
        <w:t>op</w:t>
      </w:r>
      <w:r>
        <w:rPr>
          <w:rFonts w:ascii="Arial" w:eastAsia="Arial" w:hAnsi="Arial" w:cs="Arial"/>
          <w:spacing w:val="1"/>
          <w:position w:val="-1"/>
        </w:rPr>
        <w:t>m</w:t>
      </w:r>
      <w:r>
        <w:rPr>
          <w:rFonts w:ascii="Arial" w:eastAsia="Arial" w:hAnsi="Arial" w:cs="Arial"/>
          <w:position w:val="-1"/>
        </w:rPr>
        <w:t>ent</w:t>
      </w:r>
      <w:r>
        <w:rPr>
          <w:rFonts w:ascii="Arial" w:eastAsia="Arial" w:hAnsi="Arial" w:cs="Arial"/>
          <w:position w:val="-1"/>
        </w:rPr>
        <w:tab/>
      </w:r>
      <w:r>
        <w:rPr>
          <w:rFonts w:ascii="Arial" w:eastAsia="Arial" w:hAnsi="Arial" w:cs="Arial"/>
          <w:spacing w:val="-1"/>
          <w:position w:val="-1"/>
        </w:rPr>
        <w:t>Si</w:t>
      </w:r>
      <w:r>
        <w:rPr>
          <w:rFonts w:ascii="Arial" w:eastAsia="Arial" w:hAnsi="Arial" w:cs="Arial"/>
          <w:position w:val="-1"/>
        </w:rPr>
        <w:t>m</w:t>
      </w:r>
      <w:r>
        <w:rPr>
          <w:rFonts w:ascii="Arial" w:eastAsia="Arial" w:hAnsi="Arial" w:cs="Arial"/>
          <w:spacing w:val="2"/>
          <w:position w:val="-1"/>
        </w:rPr>
        <w:t xml:space="preserve"> </w:t>
      </w:r>
      <w:r>
        <w:rPr>
          <w:rFonts w:ascii="Arial" w:eastAsia="Arial" w:hAnsi="Arial" w:cs="Arial"/>
          <w:spacing w:val="-1"/>
          <w:position w:val="-1"/>
        </w:rPr>
        <w:t>t</w:t>
      </w:r>
      <w:r>
        <w:rPr>
          <w:rFonts w:ascii="Arial" w:eastAsia="Arial" w:hAnsi="Arial" w:cs="Arial"/>
          <w:spacing w:val="1"/>
          <w:position w:val="-1"/>
        </w:rPr>
        <w:t>r</w:t>
      </w:r>
      <w:r>
        <w:rPr>
          <w:rFonts w:ascii="Arial" w:eastAsia="Arial" w:hAnsi="Arial" w:cs="Arial"/>
          <w:position w:val="-1"/>
        </w:rPr>
        <w:t>a</w:t>
      </w:r>
      <w:r>
        <w:rPr>
          <w:rFonts w:ascii="Arial" w:eastAsia="Arial" w:hAnsi="Arial" w:cs="Arial"/>
          <w:spacing w:val="-1"/>
          <w:position w:val="-1"/>
        </w:rPr>
        <w:t>i</w:t>
      </w:r>
      <w:r>
        <w:rPr>
          <w:rFonts w:ascii="Arial" w:eastAsia="Arial" w:hAnsi="Arial" w:cs="Arial"/>
          <w:position w:val="-1"/>
        </w:rPr>
        <w:t>n</w:t>
      </w:r>
      <w:r>
        <w:rPr>
          <w:rFonts w:ascii="Arial" w:eastAsia="Arial" w:hAnsi="Arial" w:cs="Arial"/>
          <w:spacing w:val="-1"/>
          <w:position w:val="-1"/>
        </w:rPr>
        <w:t>i</w:t>
      </w:r>
      <w:r>
        <w:rPr>
          <w:rFonts w:ascii="Arial" w:eastAsia="Arial" w:hAnsi="Arial" w:cs="Arial"/>
          <w:position w:val="-1"/>
        </w:rPr>
        <w:t>ng</w:t>
      </w:r>
      <w:r>
        <w:rPr>
          <w:rFonts w:ascii="Arial" w:eastAsia="Arial" w:hAnsi="Arial" w:cs="Arial"/>
          <w:spacing w:val="1"/>
          <w:position w:val="-1"/>
        </w:rPr>
        <w:t xml:space="preserve"> </w:t>
      </w:r>
      <w:r>
        <w:rPr>
          <w:rFonts w:ascii="Arial" w:eastAsia="Arial" w:hAnsi="Arial" w:cs="Arial"/>
          <w:spacing w:val="-1"/>
          <w:position w:val="-1"/>
        </w:rPr>
        <w:t>i</w:t>
      </w:r>
      <w:r>
        <w:rPr>
          <w:rFonts w:ascii="Arial" w:eastAsia="Arial" w:hAnsi="Arial" w:cs="Arial"/>
          <w:position w:val="-1"/>
        </w:rPr>
        <w:t>nc</w:t>
      </w:r>
      <w:r>
        <w:rPr>
          <w:rFonts w:ascii="Arial" w:eastAsia="Arial" w:hAnsi="Arial" w:cs="Arial"/>
          <w:spacing w:val="-1"/>
          <w:position w:val="-1"/>
        </w:rPr>
        <w:t>i</w:t>
      </w:r>
      <w:r>
        <w:rPr>
          <w:rFonts w:ascii="Arial" w:eastAsia="Arial" w:hAnsi="Arial" w:cs="Arial"/>
          <w:position w:val="-1"/>
        </w:rPr>
        <w:t>dent</w:t>
      </w:r>
    </w:p>
    <w:p w:rsidR="00514D7B" w:rsidRDefault="00514D7B">
      <w:pPr>
        <w:spacing w:before="15" w:after="0" w:line="220" w:lineRule="exact"/>
      </w:pPr>
    </w:p>
    <w:p w:rsidR="00514D7B" w:rsidRDefault="007B3FBD">
      <w:pPr>
        <w:tabs>
          <w:tab w:val="left" w:pos="3180"/>
          <w:tab w:val="left" w:pos="6240"/>
        </w:tabs>
        <w:spacing w:before="32" w:after="0" w:line="248" w:lineRule="exact"/>
        <w:ind w:left="153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  <w:position w:val="-1"/>
        </w:rPr>
        <w:t>T</w:t>
      </w:r>
      <w:r>
        <w:rPr>
          <w:rFonts w:ascii="Arial" w:eastAsia="Arial" w:hAnsi="Arial" w:cs="Arial"/>
          <w:position w:val="-1"/>
        </w:rPr>
        <w:t>he</w:t>
      </w:r>
      <w:r>
        <w:rPr>
          <w:rFonts w:ascii="Arial" w:eastAsia="Arial" w:hAnsi="Arial" w:cs="Arial"/>
          <w:spacing w:val="-3"/>
          <w:position w:val="-1"/>
        </w:rPr>
        <w:t>o</w:t>
      </w:r>
      <w:r>
        <w:rPr>
          <w:rFonts w:ascii="Arial" w:eastAsia="Arial" w:hAnsi="Arial" w:cs="Arial"/>
          <w:spacing w:val="1"/>
          <w:position w:val="-1"/>
        </w:rPr>
        <w:t>r</w:t>
      </w:r>
      <w:r>
        <w:rPr>
          <w:rFonts w:ascii="Arial" w:eastAsia="Arial" w:hAnsi="Arial" w:cs="Arial"/>
          <w:position w:val="-1"/>
        </w:rPr>
        <w:t>y</w:t>
      </w:r>
      <w:r>
        <w:rPr>
          <w:rFonts w:ascii="Arial" w:eastAsia="Arial" w:hAnsi="Arial" w:cs="Arial"/>
          <w:spacing w:val="-1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upda</w:t>
      </w:r>
      <w:r>
        <w:rPr>
          <w:rFonts w:ascii="Arial" w:eastAsia="Arial" w:hAnsi="Arial" w:cs="Arial"/>
          <w:spacing w:val="1"/>
          <w:position w:val="-1"/>
        </w:rPr>
        <w:t>t</w:t>
      </w:r>
      <w:r>
        <w:rPr>
          <w:rFonts w:ascii="Arial" w:eastAsia="Arial" w:hAnsi="Arial" w:cs="Arial"/>
          <w:position w:val="-1"/>
        </w:rPr>
        <w:t>e</w:t>
      </w:r>
      <w:r>
        <w:rPr>
          <w:rFonts w:ascii="Arial" w:eastAsia="Arial" w:hAnsi="Arial" w:cs="Arial"/>
          <w:position w:val="-1"/>
        </w:rPr>
        <w:tab/>
      </w:r>
      <w:r>
        <w:rPr>
          <w:rFonts w:ascii="Arial" w:eastAsia="Arial" w:hAnsi="Arial" w:cs="Arial"/>
          <w:spacing w:val="2"/>
          <w:position w:val="-1"/>
        </w:rPr>
        <w:t>T</w:t>
      </w:r>
      <w:r>
        <w:rPr>
          <w:rFonts w:ascii="Arial" w:eastAsia="Arial" w:hAnsi="Arial" w:cs="Arial"/>
          <w:position w:val="-1"/>
        </w:rPr>
        <w:t>he</w:t>
      </w:r>
      <w:r>
        <w:rPr>
          <w:rFonts w:ascii="Arial" w:eastAsia="Arial" w:hAnsi="Arial" w:cs="Arial"/>
          <w:spacing w:val="-3"/>
          <w:position w:val="-1"/>
        </w:rPr>
        <w:t>o</w:t>
      </w:r>
      <w:r>
        <w:rPr>
          <w:rFonts w:ascii="Arial" w:eastAsia="Arial" w:hAnsi="Arial" w:cs="Arial"/>
          <w:spacing w:val="1"/>
          <w:position w:val="-1"/>
        </w:rPr>
        <w:t>r</w:t>
      </w:r>
      <w:r>
        <w:rPr>
          <w:rFonts w:ascii="Arial" w:eastAsia="Arial" w:hAnsi="Arial" w:cs="Arial"/>
          <w:position w:val="-1"/>
        </w:rPr>
        <w:t>y</w:t>
      </w:r>
      <w:r>
        <w:rPr>
          <w:rFonts w:ascii="Arial" w:eastAsia="Arial" w:hAnsi="Arial" w:cs="Arial"/>
          <w:spacing w:val="-1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upda</w:t>
      </w:r>
      <w:r>
        <w:rPr>
          <w:rFonts w:ascii="Arial" w:eastAsia="Arial" w:hAnsi="Arial" w:cs="Arial"/>
          <w:spacing w:val="1"/>
          <w:position w:val="-1"/>
        </w:rPr>
        <w:t>t</w:t>
      </w:r>
      <w:r>
        <w:rPr>
          <w:rFonts w:ascii="Arial" w:eastAsia="Arial" w:hAnsi="Arial" w:cs="Arial"/>
          <w:position w:val="-1"/>
        </w:rPr>
        <w:t>e</w:t>
      </w:r>
      <w:r>
        <w:rPr>
          <w:rFonts w:ascii="Arial" w:eastAsia="Arial" w:hAnsi="Arial" w:cs="Arial"/>
          <w:position w:val="-1"/>
        </w:rPr>
        <w:tab/>
      </w:r>
      <w:r>
        <w:rPr>
          <w:rFonts w:ascii="Arial" w:eastAsia="Arial" w:hAnsi="Arial" w:cs="Arial"/>
          <w:spacing w:val="2"/>
          <w:position w:val="-1"/>
        </w:rPr>
        <w:t>T</w:t>
      </w:r>
      <w:r>
        <w:rPr>
          <w:rFonts w:ascii="Arial" w:eastAsia="Arial" w:hAnsi="Arial" w:cs="Arial"/>
          <w:position w:val="-1"/>
        </w:rPr>
        <w:t>he</w:t>
      </w:r>
      <w:r>
        <w:rPr>
          <w:rFonts w:ascii="Arial" w:eastAsia="Arial" w:hAnsi="Arial" w:cs="Arial"/>
          <w:spacing w:val="-3"/>
          <w:position w:val="-1"/>
        </w:rPr>
        <w:t>o</w:t>
      </w:r>
      <w:r>
        <w:rPr>
          <w:rFonts w:ascii="Arial" w:eastAsia="Arial" w:hAnsi="Arial" w:cs="Arial"/>
          <w:spacing w:val="1"/>
          <w:position w:val="-1"/>
        </w:rPr>
        <w:t>r</w:t>
      </w:r>
      <w:r>
        <w:rPr>
          <w:rFonts w:ascii="Arial" w:eastAsia="Arial" w:hAnsi="Arial" w:cs="Arial"/>
          <w:position w:val="-1"/>
        </w:rPr>
        <w:t>y</w:t>
      </w:r>
      <w:r>
        <w:rPr>
          <w:rFonts w:ascii="Arial" w:eastAsia="Arial" w:hAnsi="Arial" w:cs="Arial"/>
          <w:spacing w:val="-1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upda</w:t>
      </w:r>
      <w:r>
        <w:rPr>
          <w:rFonts w:ascii="Arial" w:eastAsia="Arial" w:hAnsi="Arial" w:cs="Arial"/>
          <w:spacing w:val="1"/>
          <w:position w:val="-1"/>
        </w:rPr>
        <w:t>t</w:t>
      </w:r>
      <w:r>
        <w:rPr>
          <w:rFonts w:ascii="Arial" w:eastAsia="Arial" w:hAnsi="Arial" w:cs="Arial"/>
          <w:position w:val="-1"/>
        </w:rPr>
        <w:t>e</w:t>
      </w:r>
    </w:p>
    <w:p w:rsidR="00514D7B" w:rsidRDefault="00514D7B">
      <w:pPr>
        <w:spacing w:before="15" w:after="0" w:line="220" w:lineRule="exact"/>
      </w:pPr>
    </w:p>
    <w:p w:rsidR="00514D7B" w:rsidRDefault="007B3FBD">
      <w:pPr>
        <w:tabs>
          <w:tab w:val="left" w:pos="3180"/>
          <w:tab w:val="left" w:pos="6240"/>
        </w:tabs>
        <w:spacing w:before="32" w:after="0" w:line="240" w:lineRule="auto"/>
        <w:ind w:left="153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</w:rPr>
        <w:tab/>
      </w:r>
      <w:proofErr w:type="spellStart"/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ce</w:t>
      </w:r>
      <w:proofErr w:type="spellEnd"/>
      <w:r>
        <w:rPr>
          <w:rFonts w:ascii="Arial" w:eastAsia="Arial" w:hAnsi="Arial" w:cs="Arial"/>
        </w:rPr>
        <w:tab/>
      </w:r>
      <w:proofErr w:type="spellStart"/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ce</w:t>
      </w:r>
      <w:proofErr w:type="spellEnd"/>
    </w:p>
    <w:p w:rsidR="00514D7B" w:rsidRDefault="00514D7B">
      <w:pPr>
        <w:spacing w:after="0"/>
        <w:sectPr w:rsidR="00514D7B">
          <w:pgSz w:w="11920" w:h="16860"/>
          <w:pgMar w:top="1220" w:right="1000" w:bottom="940" w:left="980" w:header="745" w:footer="749" w:gutter="0"/>
          <w:cols w:space="720"/>
        </w:sectPr>
      </w:pPr>
    </w:p>
    <w:p w:rsidR="00514D7B" w:rsidRDefault="00CE1EAD">
      <w:pPr>
        <w:spacing w:before="2" w:after="0" w:line="260" w:lineRule="exact"/>
        <w:rPr>
          <w:sz w:val="26"/>
          <w:szCs w:val="26"/>
        </w:rPr>
      </w:pPr>
      <w:r>
        <w:lastRenderedPageBreak/>
        <w:pict>
          <v:group id="_x0000_s1199" style="position:absolute;margin-left:92.15pt;margin-top:151.65pt;width:446.9pt;height:472.5pt;z-index:-251662848;mso-position-horizontal-relative:page;mso-position-vertical-relative:page" coordorigin="1843,3033" coordsize="8938,9450">
            <v:group id="_x0000_s1270" style="position:absolute;left:1866;top:9693;width:2785;height:2780" coordorigin="1866,9693" coordsize="2785,2780">
              <v:shape id="_x0000_s1277" style="position:absolute;left:1866;top:9693;width:2785;height:2780" coordorigin="1866,9693" coordsize="2785,2780" path="m3338,9853r-1051,l2269,9873r-54,60l2197,9933r-315,320l1873,10273r-5,20l1866,10313r2,20l1874,10353r7,20l1891,10393r13,l1920,10413r18,20l3922,12413r16,20l3955,12453r17,l3989,12473r108,l4388,12173r17,-20l4422,12133r16,-20l4454,12093r-488,l3708,11853r-344,-360l3192,11333r-86,-100l2935,11073r-86,-100l2678,10813r-86,-100l2422,10553r-86,-100l2251,10373r184,-180l2468,10153r17,l2518,10113r17,l2552,10093r18,l2587,10073r17,l2622,10053r36,l2676,10033r74,l2768,10013r810,l3529,9973r-24,l3409,9893r-24,l3338,9853e" fillcolor="#c1c1c1" stroked="f">
                <v:path arrowok="t"/>
              </v:shape>
              <v:shape id="_x0000_s1276" style="position:absolute;left:1866;top:9693;width:2785;height:2780" coordorigin="1866,9693" coordsize="2785,2780" path="m3578,10013r-679,l2919,10033r82,l3022,10053r44,l3083,10073r35,l3136,10093r35,l3189,10113r17,l3224,10133r18,l3260,10153r18,l3296,10173r18,l3332,10193r18,l3368,10213r18,l3423,10253r18,l3478,10293r18,l3550,10353r19,l3623,10413r18,l3749,10533r18,l3789,10573r22,20l3833,10613r61,60l3952,10733r53,60l4054,10853r45,60l4140,10973r38,60l4211,11093r30,60l4266,11213r8,20l4281,11233r20,60l4312,11333r6,20l4331,11413r6,60l4338,11513r,20l4332,11593r-11,60l4316,11673r-6,l4303,11693r-24,60l4259,11793r-11,l4237,11813r-13,20l4211,11853r-14,20l4182,11893r-16,l4150,11913r-184,180l4454,12093r15,-20l4483,12073r40,-60l4557,11953r29,-60l4609,11833r18,-60l4640,11713r8,-60l4651,11593r,-20l4651,11553r-2,-20l4648,11513r-3,-20l4642,11453r-12,-60l4613,11333r-7,-40l4582,11233r-19,-40l4553,11153r-11,-20l4531,11113r-12,-20l4506,11053r-13,-20l4480,11013r-15,-20l4450,10953r-15,-20l4419,10913r-17,-20l4385,10853r-18,-20l4349,10813r-19,-40l4311,10753r-20,-20l4270,10693r-21,-20l4227,10653r-23,-40l4181,10593r-23,-40l4134,10533r-25,-20l4083,10473r-26,-20l4031,10413r-28,-20l3976,10373r-29,-40l3873,10273r-25,-40l3578,10013e" fillcolor="#c1c1c1" stroked="f">
                <v:path arrowok="t"/>
              </v:shape>
              <v:shape id="_x0000_s1275" style="position:absolute;left:1866;top:9693;width:2785;height:2780" coordorigin="1866,9693" coordsize="2785,2780" path="m3174,9773r-776,l2361,9813r-19,l2305,9853r1009,l3291,9833r-24,l3221,9793r-24,l3174,9773e" fillcolor="#c1c1c1" stroked="f">
                <v:path arrowok="t"/>
              </v:shape>
              <v:shape id="_x0000_s1274" style="position:absolute;left:1866;top:9693;width:2785;height:2780" coordorigin="1866,9693" coordsize="2785,2780" path="m3105,9753r-669,l2417,9773r711,l3105,9753e" fillcolor="#c1c1c1" stroked="f">
                <v:path arrowok="t"/>
              </v:shape>
              <v:shape id="_x0000_s1273" style="position:absolute;left:1866;top:9693;width:2785;height:2780" coordorigin="1866,9693" coordsize="2785,2780" path="m3060,9733r-566,l2475,9753r607,l3060,9733e" fillcolor="#c1c1c1" stroked="f">
                <v:path arrowok="t"/>
              </v:shape>
              <v:shape id="_x0000_s1272" style="position:absolute;left:1866;top:9693;width:2785;height:2780" coordorigin="1866,9693" coordsize="2785,2780" path="m2992,9713r-440,l2533,9733r482,l2992,9713e" fillcolor="#c1c1c1" stroked="f">
                <v:path arrowok="t"/>
              </v:shape>
              <v:shape id="_x0000_s1271" style="position:absolute;left:1866;top:9693;width:2785;height:2780" coordorigin="1866,9693" coordsize="2785,2780" path="m2904,9693r-272,l2612,9713r314,l2904,9693e" fillcolor="#c1c1c1" stroked="f">
                <v:path arrowok="t"/>
              </v:shape>
            </v:group>
            <v:group id="_x0000_s1257" style="position:absolute;left:3204;top:8424;width:3060;height:2740" coordorigin="3204,8424" coordsize="3060,2740">
              <v:shape id="_x0000_s1269" style="position:absolute;left:3204;top:8424;width:3060;height:2740" coordorigin="3204,8424" coordsize="3060,2740" path="m4414,8584r-866,l3532,8604r-17,20l3219,8924r-9,l3205,8944r-1,20l3206,9004r5,20l3218,9024r11,20l3241,9064r16,20l3275,9104r2055,2060l5405,11164r21,-20l5439,11144r15,-20l5473,11104r14,-20l5500,11084r10,-20l5520,11044r5,-20l5528,11024r,-20l5524,11004r-4,-20l5513,10984r-197,-200l5222,10684r-47,-40l5128,10584r-93,-80l4988,10444r-47,-40l4895,10344r-94,-80l4755,10204r-93,-80l4616,10064r-46,-40l4623,9964r43,-40l4699,9884r16,l4732,9864r17,-20l4785,9844r18,-20l5567,9824r-63,-40l4325,9784,3581,9044r155,-160l3751,8864r15,l3780,8844r15,-20l3810,8824r16,-20l3842,8804r16,-20l3875,8784r18,-20l3933,8764r18,-20l4582,8744r-16,-20l4551,8704r-15,l4506,8664r-15,l4460,8624r-15,l4429,8604r-15,-20e" fillcolor="#c1c1c1" stroked="f">
                <v:path arrowok="t"/>
              </v:shape>
              <v:shape id="_x0000_s1268" style="position:absolute;left:3204;top:8424;width:3060;height:2740" coordorigin="3204,8424" coordsize="3060,2740" path="m6148,10424r-93,l6072,10444r57,l6148,10424e" fillcolor="#c1c1c1" stroked="f">
                <v:path arrowok="t"/>
              </v:shape>
              <v:shape id="_x0000_s1267" style="position:absolute;left:3204;top:8424;width:3060;height:2740" coordorigin="3204,8424" coordsize="3060,2740" path="m5567,9824r-592,l4999,9844r55,l5072,9864r19,l5110,9884r39,l5168,9904r17,l5201,9924r17,l5235,9944r17,l5270,9964r17,l5305,9984r18,l5341,10004r18,l5378,10024r457,280l6037,10424r122,l6172,10404r16,-20l6208,10364r14,l6234,10344r11,-20l6256,10304r6,-20l6264,10284r-1,-20l6254,10244r-16,l6228,10224r-15,-20l6192,10204r-10,-20l6168,10184r-16,-20l6134,10164r-44,-40l6059,10124r-152,-100l5629,9864r-62,-40e" fillcolor="#c1c1c1" stroked="f">
                <v:path arrowok="t"/>
              </v:shape>
              <v:shape id="_x0000_s1266" style="position:absolute;left:3204;top:8424;width:3060;height:2740" coordorigin="3204,8424" coordsize="3060,2740" path="m4727,8904r-367,l4410,8964r10,l4434,8984r14,20l4462,9004r13,20l4487,9044r12,20l4511,9064r11,20l4533,9104r11,20l4555,9144r27,60l4595,9244r5,l4612,9304r3,40l4614,9364r-7,60l4590,9484r-16,40l4564,9524r-11,20l4512,9604r-187,180l5504,9784r-50,-40l5436,9744r-18,-20l5401,9724r-18,-20l5349,9704r-17,-20l5281,9664r-19,-20l5244,9644r-18,-20l5190,9624r-19,-20l5153,9604r-18,-20l5097,9584r-20,-20l5019,9564r-19,-20l4862,9544r5,-20l4872,9504r3,l4879,9484r7,-60l4888,9344r-1,l4886,9324r-7,-60l4865,9204r-12,-40l4847,9144r-19,-60l4811,9044r-8,l4793,9024r-10,-20l4772,8984r-12,-20l4747,8944r-10,-20l4727,8904e" fillcolor="#c1c1c1" stroked="f">
                <v:path arrowok="t"/>
              </v:shape>
              <v:shape id="_x0000_s1265" style="position:absolute;left:3204;top:8424;width:3060;height:2740" coordorigin="3204,8424" coordsize="3060,2740" path="m4627,8784r-429,l4214,8804r16,l4246,8824r16,l4295,8864r16,l4344,8904r372,l4704,8884r-11,-20l4681,8844r-13,l4655,8824r-14,-20l4627,8784e" fillcolor="#c1c1c1" stroked="f">
                <v:path arrowok="t"/>
              </v:shape>
              <v:shape id="_x0000_s1264" style="position:absolute;left:3204;top:8424;width:3060;height:2740" coordorigin="3204,8424" coordsize="3060,2740" path="m4582,8744r-498,l4104,8764r41,l4166,8784r447,l4597,8764r-15,-20e" fillcolor="#c1c1c1" stroked="f">
                <v:path arrowok="t"/>
              </v:shape>
              <v:shape id="_x0000_s1263" style="position:absolute;left:3204;top:8424;width:3060;height:2740" coordorigin="3204,8424" coordsize="3060,2740" path="m4350,8544r-759,l3577,8564r-14,20l4398,8584r-16,-20l4366,8564r-16,-20e" fillcolor="#c1c1c1" stroked="f">
                <v:path arrowok="t"/>
              </v:shape>
              <v:shape id="_x0000_s1262" style="position:absolute;left:3204;top:8424;width:3060;height:2740" coordorigin="3204,8424" coordsize="3060,2740" path="m4316,8524r-695,l3603,8544r730,l4316,8524e" fillcolor="#c1c1c1" stroked="f">
                <v:path arrowok="t"/>
              </v:shape>
              <v:shape id="_x0000_s1261" style="position:absolute;left:3204;top:8424;width:3060;height:2740" coordorigin="3204,8424" coordsize="3060,2740" path="m4247,8484r-578,l3654,8504r-16,20l4299,8524r-17,-20l4264,8504r-17,-20e" fillcolor="#c1c1c1" stroked="f">
                <v:path arrowok="t"/>
              </v:shape>
              <v:shape id="_x0000_s1260" style="position:absolute;left:3204;top:8424;width:3060;height:2740" coordorigin="3204,8424" coordsize="3060,2740" path="m4211,8464r-503,l3689,8484r540,l4211,8464e" fillcolor="#c1c1c1" stroked="f">
                <v:path arrowok="t"/>
              </v:shape>
              <v:shape id="_x0000_s1259" style="position:absolute;left:3204;top:8424;width:3060;height:2740" coordorigin="3204,8424" coordsize="3060,2740" path="m4155,8444r-390,l3746,8464r428,l4155,8444e" fillcolor="#c1c1c1" stroked="f">
                <v:path arrowok="t"/>
              </v:shape>
              <v:shape id="_x0000_s1258" style="position:absolute;left:3204;top:8424;width:3060;height:2740" coordorigin="3204,8424" coordsize="3060,2740" path="m4095,8424r-274,l3802,8444r313,l4095,8424e" fillcolor="#c1c1c1" stroked="f">
                <v:path arrowok="t"/>
              </v:shape>
            </v:group>
            <v:group id="_x0000_s1253" style="position:absolute;left:4690;top:7256;width:2877;height:2876" coordorigin="4690,7256" coordsize="2877,2876">
              <v:shape id="_x0000_s1256" style="position:absolute;left:4690;top:7256;width:2877;height:2876" coordorigin="4690,7256" coordsize="2877,2876" path="m4900,7256r-60,19l4779,7329r-44,45l4698,7424r-8,38l4694,7483r7,18l4711,7519r80,126l6309,10040r36,50l6409,10132r17,-4l6488,10082r46,-50l6560,9969r1,-10l6555,9947r-3,-10l6546,9925r-8,-12l6140,9301r-21,-32l6399,8989r-468,l5109,7717r-44,-66l5066,7649r474,l4955,7278r-15,-9l4922,7262r-22,-6e" fillcolor="#c1c1c1" stroked="f">
                <v:path arrowok="t"/>
              </v:shape>
              <v:shape id="_x0000_s1255" style="position:absolute;left:4690;top:7256;width:2877;height:2876" coordorigin="4690,7256" coordsize="2877,2876" path="m7199,8698r-509,l7346,9119r14,7l7371,9131r20,7l7401,9139r19,-5l7481,9089r51,-53l7567,8976r-4,-22l7523,8908r-53,-37l7199,8698e" fillcolor="#c1c1c1" stroked="f">
                <v:path arrowok="t"/>
              </v:shape>
              <v:shape id="_x0000_s1254" style="position:absolute;left:4690;top:7256;width:2877;height:2876" coordorigin="4690,7256" coordsize="2877,2876" path="m5540,7649r-474,l6408,8512r-477,477l6399,8989r291,-291l7199,8698,5540,7649e" fillcolor="#c1c1c1" stroked="f">
                <v:path arrowok="t"/>
              </v:shape>
            </v:group>
            <v:group id="_x0000_s1250" style="position:absolute;left:5641;top:5842;width:2325;height:2883" coordorigin="5641,5842" coordsize="2325,2883">
              <v:shape id="_x0000_s1252" style="position:absolute;left:5641;top:5842;width:2325;height:2883" coordorigin="5641,5842" coordsize="2325,2883" path="m6300,5842r-644,630l5641,6525r2,26l5679,6618,7768,8711r36,13l7826,8720r66,-43l7937,8630r25,-52l7966,8567r-1,-9l7960,8546r-4,-10l7950,8528,7021,7599r244,-245l6777,7354,6025,6602r508,-508l6536,6088r-22,-63l6471,5972r-44,-45l6366,5873r-57,-30l6300,5842e" fillcolor="#c1c1c1" stroked="f">
                <v:path arrowok="t"/>
              </v:shape>
              <v:shape id="_x0000_s1251" style="position:absolute;left:5641;top:5842;width:2325;height:2883" coordorigin="5641,5842" coordsize="2325,2883" path="m7272,6869r-9,2l7257,6873r-480,481l7265,7354r237,-236l7503,7110r,-10l7502,7090r-31,-57l7432,6987r-50,-50l7336,6897r-55,-27l7272,6869e" fillcolor="#c1c1c1" stroked="f">
                <v:path arrowok="t"/>
              </v:shape>
            </v:group>
            <v:group id="_x0000_s1246" style="position:absolute;left:6452;top:4703;width:2769;height:2769" coordorigin="6452,4703" coordsize="2769,2769">
              <v:shape id="_x0000_s1249" style="position:absolute;left:6452;top:4703;width:2769;height:2769" coordorigin="6452,4703" coordsize="2769,2769" path="m7462,5531r-365,l9022,7456r10,8l9042,7467r10,4l9061,7472r19,-6l9147,7423r44,-48l9216,7324r4,-11l9220,7303r-8,-20l9205,7274,7462,5531e" fillcolor="#c1c1c1" stroked="f">
                <v:path arrowok="t"/>
              </v:shape>
              <v:shape id="_x0000_s1248" style="position:absolute;left:6452;top:4703;width:2769;height:2769" coordorigin="6452,4703" coordsize="2769,2769" path="m6700,5925r-11,l6698,5926r2,-1e" fillcolor="#c1c1c1" stroked="f">
                <v:path arrowok="t"/>
              </v:shape>
              <v:shape id="_x0000_s1247" style="position:absolute;left:6452;top:4703;width:2769;height:2769" coordorigin="6452,4703" coordsize="2769,2769" path="m7439,4703r-11,l7421,4707r-966,966l6452,5680r1,11l6488,5759r40,47l6576,5854r47,39l6678,5925r22,l6705,5922r392,-391l7462,5531,7279,5348r392,-392l7674,4949r-21,-62l7609,4834r-44,-45l7504,4735r-56,-31l7439,4703e" fillcolor="#c1c1c1" stroked="f">
                <v:path arrowok="t"/>
              </v:shape>
            </v:group>
            <v:group id="_x0000_s1244" style="position:absolute;left:1853;top:3043;width:8918;height:254" coordorigin="1853,3043" coordsize="8918,254">
              <v:shape id="_x0000_s1245" style="position:absolute;left:1853;top:3043;width:8918;height:254" coordorigin="1853,3043" coordsize="8918,254" path="m1853,3298r8918,l10771,3043r-8918,l1853,3298e" fillcolor="lime" stroked="f">
                <v:path arrowok="t"/>
              </v:shape>
            </v:group>
            <v:group id="_x0000_s1242" style="position:absolute;left:1853;top:3298;width:8918;height:252" coordorigin="1853,3298" coordsize="8918,252">
              <v:shape id="_x0000_s1243" style="position:absolute;left:1853;top:3298;width:8918;height:252" coordorigin="1853,3298" coordsize="8918,252" path="m1853,3550r8918,l10771,3298r-8918,l1853,3550e" fillcolor="lime" stroked="f">
                <v:path arrowok="t"/>
              </v:shape>
            </v:group>
            <v:group id="_x0000_s1240" style="position:absolute;left:1853;top:3550;width:8918;height:252" coordorigin="1853,3550" coordsize="8918,252">
              <v:shape id="_x0000_s1241" style="position:absolute;left:1853;top:3550;width:8918;height:252" coordorigin="1853,3550" coordsize="8918,252" path="m1853,3802r8918,l10771,3550r-8918,l1853,3802e" fillcolor="lime" stroked="f">
                <v:path arrowok="t"/>
              </v:shape>
            </v:group>
            <v:group id="_x0000_s1238" style="position:absolute;left:1853;top:3802;width:8918;height:254" coordorigin="1853,3802" coordsize="8918,254">
              <v:shape id="_x0000_s1239" style="position:absolute;left:1853;top:3802;width:8918;height:254" coordorigin="1853,3802" coordsize="8918,254" path="m1853,4056r8918,l10771,3802r-8918,l1853,4056e" fillcolor="lime" stroked="f">
                <v:path arrowok="t"/>
              </v:shape>
            </v:group>
            <v:group id="_x0000_s1236" style="position:absolute;left:1853;top:4056;width:5386;height:252" coordorigin="1853,4056" coordsize="5386,252">
              <v:shape id="_x0000_s1237" style="position:absolute;left:1853;top:4056;width:5386;height:252" coordorigin="1853,4056" coordsize="5386,252" path="m1853,4308r5385,l7238,4056r-5385,l1853,4308e" fillcolor="lime" stroked="f">
                <v:path arrowok="t"/>
              </v:shape>
            </v:group>
            <v:group id="_x0000_s1234" style="position:absolute;left:7238;top:4056;width:1354;height:252" coordorigin="7238,4056" coordsize="1354,252">
              <v:shape id="_x0000_s1235" style="position:absolute;left:7238;top:4056;width:1354;height:252" coordorigin="7238,4056" coordsize="1354,252" path="m7238,4308r1354,l8592,4056r-1354,l7238,4308e" fillcolor="#ffe6d5" stroked="f">
                <v:path arrowok="t"/>
              </v:shape>
            </v:group>
            <v:group id="_x0000_s1232" style="position:absolute;left:8592;top:4056;width:2179;height:252" coordorigin="8592,4056" coordsize="2179,252">
              <v:shape id="_x0000_s1233" style="position:absolute;left:8592;top:4056;width:2179;height:252" coordorigin="8592,4056" coordsize="2179,252" path="m8592,4308r2179,l10771,4056r-2179,l8592,4308e" fillcolor="lime" stroked="f">
                <v:path arrowok="t"/>
              </v:shape>
            </v:group>
            <v:group id="_x0000_s1230" style="position:absolute;left:7238;top:4303;width:5;height:5" coordorigin="7238,4303" coordsize="5,5">
              <v:shape id="_x0000_s1231" style="position:absolute;left:7238;top:4303;width:5;height:5" coordorigin="7238,4303" coordsize="5,5" path="m7243,4308r-5,-5e" filled="f" strokecolor="#c85100" strokeweight=".12pt">
                <v:path arrowok="t"/>
              </v:shape>
            </v:group>
            <v:group id="_x0000_s1228" style="position:absolute;left:7238;top:4061;width:2;height:242" coordorigin="7238,4061" coordsize="2,242">
              <v:shape id="_x0000_s1229" style="position:absolute;left:7238;top:4061;width:2;height:242" coordorigin="7238,4061" coordsize="0,242" path="m7238,4303r,-242e" filled="f" strokecolor="#c85100" strokeweight=".12pt">
                <v:path arrowok="t"/>
              </v:shape>
            </v:group>
            <v:group id="_x0000_s1226" style="position:absolute;left:7238;top:4056;width:5;height:5" coordorigin="7238,4056" coordsize="5,5">
              <v:shape id="_x0000_s1227" style="position:absolute;left:7238;top:4056;width:5;height:5" coordorigin="7238,4056" coordsize="5,5" path="m7238,4061r5,-5e" filled="f" strokecolor="#c85100" strokeweight=".12pt">
                <v:path arrowok="t"/>
              </v:shape>
            </v:group>
            <v:group id="_x0000_s1224" style="position:absolute;left:8102;top:4303;width:5;height:5" coordorigin="8102,4303" coordsize="5,5">
              <v:shape id="_x0000_s1225" style="position:absolute;left:8102;top:4303;width:5;height:5" coordorigin="8102,4303" coordsize="5,5" path="m8102,4308r5,-5e" filled="f" strokecolor="#c85100" strokeweight=".12pt">
                <v:path arrowok="t"/>
              </v:shape>
            </v:group>
            <v:group id="_x0000_s1222" style="position:absolute;left:8107;top:4061;width:2;height:242" coordorigin="8107,4061" coordsize="2,242">
              <v:shape id="_x0000_s1223" style="position:absolute;left:8107;top:4061;width:2;height:242" coordorigin="8107,4061" coordsize="0,242" path="m8107,4303r,-242e" filled="f" strokecolor="#c85100" strokeweight=".12pt">
                <v:path arrowok="t"/>
              </v:shape>
            </v:group>
            <v:group id="_x0000_s1220" style="position:absolute;left:8102;top:4056;width:5;height:5" coordorigin="8102,4056" coordsize="5,5">
              <v:shape id="_x0000_s1221" style="position:absolute;left:8102;top:4056;width:5;height:5" coordorigin="8102,4056" coordsize="5,5" path="m8107,4061r-5,-5e" filled="f" strokecolor="#c85100" strokeweight=".12pt">
                <v:path arrowok="t"/>
              </v:shape>
            </v:group>
            <v:group id="_x0000_s1218" style="position:absolute;left:1853;top:4308;width:8918;height:254" coordorigin="1853,4308" coordsize="8918,254">
              <v:shape id="_x0000_s1219" style="position:absolute;left:1853;top:4308;width:8918;height:254" coordorigin="1853,4308" coordsize="8918,254" path="m1853,4562r8918,l10771,4308r-8918,l1853,4562e" fillcolor="lime" stroked="f">
                <v:path arrowok="t"/>
              </v:shape>
            </v:group>
            <v:group id="_x0000_s1216" style="position:absolute;left:1853;top:4562;width:6163;height:252" coordorigin="1853,4562" coordsize="6163,252">
              <v:shape id="_x0000_s1217" style="position:absolute;left:1853;top:4562;width:6163;height:252" coordorigin="1853,4562" coordsize="6163,252" path="m1853,4814r6163,l8016,4562r-6163,l1853,4814e" fillcolor="lime" stroked="f">
                <v:path arrowok="t"/>
              </v:shape>
            </v:group>
            <v:group id="_x0000_s1214" style="position:absolute;left:1853;top:5069;width:8918;height:252" coordorigin="1853,5069" coordsize="8918,252">
              <v:shape id="_x0000_s1215" style="position:absolute;left:1853;top:5069;width:8918;height:252" coordorigin="1853,5069" coordsize="8918,252" path="m1853,5321r8918,l10771,5069r-8918,l1853,5321e" fillcolor="lime" stroked="f">
                <v:path arrowok="t"/>
              </v:shape>
            </v:group>
            <v:group id="_x0000_s1212" style="position:absolute;left:1853;top:5321;width:3804;height:252" coordorigin="1853,5321" coordsize="3804,252">
              <v:shape id="_x0000_s1213" style="position:absolute;left:1853;top:5321;width:3804;height:252" coordorigin="1853,5321" coordsize="3804,252" path="m1853,5573r3804,l5657,5321r-3804,l1853,5573e" fillcolor="lime" stroked="f">
                <v:path arrowok="t"/>
              </v:shape>
            </v:group>
            <v:group id="_x0000_s1210" style="position:absolute;left:1853;top:6586;width:1454;height:252" coordorigin="1853,6586" coordsize="1454,252">
              <v:shape id="_x0000_s1211" style="position:absolute;left:1853;top:6586;width:1454;height:252" coordorigin="1853,6586" coordsize="1454,252" path="m1853,6838r1454,l3307,6586r-1454,l1853,6838e" fillcolor="lime" stroked="f">
                <v:path arrowok="t"/>
              </v:shape>
            </v:group>
            <v:group id="_x0000_s1208" style="position:absolute;left:1853;top:6838;width:3614;height:254" coordorigin="1853,6838" coordsize="3614,254">
              <v:shape id="_x0000_s1209" style="position:absolute;left:1853;top:6838;width:3614;height:254" coordorigin="1853,6838" coordsize="3614,254" path="m1853,7092r3614,l5467,6838r-3614,l1853,7092e" fillcolor="lime" stroked="f">
                <v:path arrowok="t"/>
              </v:shape>
            </v:group>
            <v:group id="_x0000_s1206" style="position:absolute;left:1853;top:7092;width:6158;height:252" coordorigin="1853,7092" coordsize="6158,252">
              <v:shape id="_x0000_s1207" style="position:absolute;left:1853;top:7092;width:6158;height:252" coordorigin="1853,7092" coordsize="6158,252" path="m1853,7344r6158,l8011,7092r-6158,l1853,7344e" fillcolor="lime" stroked="f">
                <v:path arrowok="t"/>
              </v:shape>
            </v:group>
            <v:group id="_x0000_s1204" style="position:absolute;left:1853;top:7344;width:4884;height:254" coordorigin="1853,7344" coordsize="4884,254">
              <v:shape id="_x0000_s1205" style="position:absolute;left:1853;top:7344;width:4884;height:254" coordorigin="1853,7344" coordsize="4884,254" path="m1853,7598r4884,l6737,7344r-4884,l1853,7598e" fillcolor="lime" stroked="f">
                <v:path arrowok="t"/>
              </v:shape>
            </v:group>
            <v:group id="_x0000_s1202" style="position:absolute;left:1853;top:7598;width:4346;height:252" coordorigin="1853,7598" coordsize="4346,252">
              <v:shape id="_x0000_s1203" style="position:absolute;left:1853;top:7598;width:4346;height:252" coordorigin="1853,7598" coordsize="4346,252" path="m1853,7850r4346,l6199,7598r-4346,l1853,7850e" fillcolor="lime" stroked="f">
                <v:path arrowok="t"/>
              </v:shape>
            </v:group>
            <v:group id="_x0000_s1200" style="position:absolute;left:1853;top:7850;width:3614;height:252" coordorigin="1853,7850" coordsize="3614,252">
              <v:shape id="_x0000_s1201" style="position:absolute;left:1853;top:7850;width:3614;height:252" coordorigin="1853,7850" coordsize="3614,252" path="m1853,8102r3614,l5467,7850r-3614,l1853,8102e" fillcolor="lime" stroked="f">
                <v:path arrowok="t"/>
              </v:shape>
            </v:group>
            <w10:wrap anchorx="page" anchory="page"/>
          </v:group>
        </w:pict>
      </w: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"/>
        <w:gridCol w:w="1027"/>
        <w:gridCol w:w="1949"/>
        <w:gridCol w:w="108"/>
        <w:gridCol w:w="1027"/>
        <w:gridCol w:w="1927"/>
        <w:gridCol w:w="110"/>
        <w:gridCol w:w="1027"/>
        <w:gridCol w:w="1899"/>
      </w:tblGrid>
      <w:tr w:rsidR="00514D7B">
        <w:trPr>
          <w:trHeight w:hRule="exact" w:val="264"/>
        </w:trPr>
        <w:tc>
          <w:tcPr>
            <w:tcW w:w="30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D7B" w:rsidRDefault="00514D7B"/>
        </w:tc>
        <w:tc>
          <w:tcPr>
            <w:tcW w:w="3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D7B" w:rsidRDefault="00514D7B"/>
        </w:tc>
        <w:tc>
          <w:tcPr>
            <w:tcW w:w="30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D7B" w:rsidRDefault="00514D7B"/>
        </w:tc>
      </w:tr>
      <w:tr w:rsidR="00514D7B">
        <w:trPr>
          <w:trHeight w:hRule="exact" w:val="257"/>
        </w:trPr>
        <w:tc>
          <w:tcPr>
            <w:tcW w:w="10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514D7B" w:rsidRDefault="00514D7B"/>
        </w:tc>
        <w:tc>
          <w:tcPr>
            <w:tcW w:w="102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00FF00"/>
          </w:tcPr>
          <w:p w:rsidR="00514D7B" w:rsidRDefault="007B3FBD">
            <w:pPr>
              <w:spacing w:after="0" w:line="250" w:lineRule="exact"/>
              <w:ind w:right="-7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</w:p>
        </w:tc>
        <w:tc>
          <w:tcPr>
            <w:tcW w:w="194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514D7B" w:rsidRDefault="00514D7B"/>
        </w:tc>
        <w:tc>
          <w:tcPr>
            <w:tcW w:w="10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514D7B" w:rsidRDefault="00514D7B"/>
        </w:tc>
        <w:tc>
          <w:tcPr>
            <w:tcW w:w="102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00FF00"/>
          </w:tcPr>
          <w:p w:rsidR="00514D7B" w:rsidRDefault="007B3FBD">
            <w:pPr>
              <w:spacing w:after="0" w:line="250" w:lineRule="exact"/>
              <w:ind w:right="-7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</w:p>
        </w:tc>
        <w:tc>
          <w:tcPr>
            <w:tcW w:w="192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514D7B" w:rsidRDefault="00514D7B"/>
        </w:tc>
        <w:tc>
          <w:tcPr>
            <w:tcW w:w="1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514D7B" w:rsidRDefault="00514D7B"/>
        </w:tc>
        <w:tc>
          <w:tcPr>
            <w:tcW w:w="102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00FF00"/>
          </w:tcPr>
          <w:p w:rsidR="00514D7B" w:rsidRDefault="007B3FBD">
            <w:pPr>
              <w:spacing w:after="0" w:line="250" w:lineRule="exact"/>
              <w:ind w:right="-7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</w:p>
        </w:tc>
        <w:tc>
          <w:tcPr>
            <w:tcW w:w="189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514D7B" w:rsidRDefault="00514D7B"/>
        </w:tc>
      </w:tr>
      <w:tr w:rsidR="00514D7B">
        <w:trPr>
          <w:trHeight w:hRule="exact" w:val="259"/>
        </w:trPr>
        <w:tc>
          <w:tcPr>
            <w:tcW w:w="308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D7B" w:rsidRDefault="00514D7B"/>
        </w:tc>
        <w:tc>
          <w:tcPr>
            <w:tcW w:w="306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D7B" w:rsidRDefault="00514D7B"/>
        </w:tc>
        <w:tc>
          <w:tcPr>
            <w:tcW w:w="303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D7B" w:rsidRDefault="00514D7B"/>
        </w:tc>
      </w:tr>
      <w:tr w:rsidR="00514D7B">
        <w:trPr>
          <w:trHeight w:hRule="exact" w:val="262"/>
        </w:trPr>
        <w:tc>
          <w:tcPr>
            <w:tcW w:w="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4D7B" w:rsidRDefault="00514D7B"/>
        </w:tc>
        <w:tc>
          <w:tcPr>
            <w:tcW w:w="10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00FF00"/>
          </w:tcPr>
          <w:p w:rsidR="00514D7B" w:rsidRDefault="007B3FBD">
            <w:pPr>
              <w:spacing w:after="0" w:line="250" w:lineRule="exact"/>
              <w:ind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che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</w:rPr>
              <w:t>k</w:t>
            </w:r>
            <w:proofErr w:type="spellEnd"/>
          </w:p>
        </w:tc>
        <w:tc>
          <w:tcPr>
            <w:tcW w:w="804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14D7B" w:rsidRDefault="00514D7B"/>
        </w:tc>
      </w:tr>
    </w:tbl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before="10" w:after="0" w:line="260" w:lineRule="exact"/>
        <w:rPr>
          <w:sz w:val="26"/>
          <w:szCs w:val="26"/>
        </w:rPr>
      </w:pPr>
    </w:p>
    <w:p w:rsidR="00514D7B" w:rsidRDefault="007B3FBD">
      <w:pPr>
        <w:spacing w:before="32" w:after="0" w:line="240" w:lineRule="auto"/>
        <w:ind w:left="933" w:right="75"/>
        <w:jc w:val="both"/>
        <w:rPr>
          <w:rFonts w:ascii="Arial" w:eastAsia="Arial" w:hAnsi="Arial" w:cs="Arial"/>
        </w:rPr>
      </w:pPr>
      <w:commentRangeStart w:id="351"/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nce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ee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0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k</w:t>
      </w:r>
      <w:proofErr w:type="spellEnd"/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</w:rPr>
        <w:t>condu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ed.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9"/>
        </w:rPr>
        <w:t xml:space="preserve"> </w:t>
      </w:r>
      <w:proofErr w:type="spellStart"/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k</w:t>
      </w:r>
      <w:proofErr w:type="spellEnd"/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 of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ence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ndependent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 che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oes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 xml:space="preserve">an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eer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SO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eco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>ended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 at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east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once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ear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an app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sal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6"/>
        </w:rPr>
        <w:t xml:space="preserve"> </w:t>
      </w:r>
      <w:proofErr w:type="gramStart"/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  <w:sz w:val="16"/>
          <w:szCs w:val="16"/>
        </w:rPr>
        <w:t>[</w:t>
      </w:r>
      <w:proofErr w:type="gramEnd"/>
      <w:r>
        <w:rPr>
          <w:rFonts w:ascii="Arial" w:eastAsia="Arial" w:hAnsi="Arial" w:cs="Arial"/>
          <w:spacing w:val="1"/>
          <w:sz w:val="16"/>
          <w:szCs w:val="16"/>
        </w:rPr>
        <w:t>PS</w:t>
      </w:r>
      <w:r>
        <w:rPr>
          <w:rFonts w:ascii="Arial" w:eastAsia="Arial" w:hAnsi="Arial" w:cs="Arial"/>
          <w:spacing w:val="-1"/>
          <w:sz w:val="16"/>
          <w:szCs w:val="16"/>
        </w:rPr>
        <w:t>12</w:t>
      </w:r>
      <w:r>
        <w:rPr>
          <w:rFonts w:ascii="Arial" w:eastAsia="Arial" w:hAnsi="Arial" w:cs="Arial"/>
          <w:spacing w:val="1"/>
          <w:sz w:val="16"/>
          <w:szCs w:val="16"/>
        </w:rPr>
        <w:t>]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k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 app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sal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ann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espons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ili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n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SO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y</w:t>
      </w:r>
      <w:commentRangeEnd w:id="351"/>
      <w:r w:rsidR="00380175">
        <w:rPr>
          <w:rStyle w:val="CommentReference"/>
        </w:rPr>
        <w:commentReference w:id="351"/>
      </w:r>
      <w:r>
        <w:rPr>
          <w:rFonts w:ascii="Arial" w:eastAsia="Arial" w:hAnsi="Arial" w:cs="Arial"/>
        </w:rPr>
        <w:t>.</w:t>
      </w:r>
    </w:p>
    <w:p w:rsidR="00514D7B" w:rsidRDefault="00514D7B">
      <w:pPr>
        <w:spacing w:before="1" w:after="0" w:line="220" w:lineRule="exact"/>
      </w:pPr>
    </w:p>
    <w:p w:rsidR="00514D7B" w:rsidRDefault="007B3FBD">
      <w:pPr>
        <w:spacing w:before="37" w:after="0" w:line="252" w:lineRule="exact"/>
        <w:ind w:left="933" w:right="76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-2"/>
        </w:rPr>
        <w:t>n</w:t>
      </w:r>
      <w:r>
        <w:rPr>
          <w:rFonts w:ascii="Arial" w:eastAsia="Arial" w:hAnsi="Arial" w:cs="Arial"/>
          <w:spacing w:val="1"/>
        </w:rPr>
        <w:t>-r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den</w:t>
      </w:r>
      <w:r>
        <w:rPr>
          <w:rFonts w:ascii="Arial" w:eastAsia="Arial" w:hAnsi="Arial" w:cs="Arial"/>
          <w:spacing w:val="1"/>
        </w:rPr>
        <w:t>t/</w:t>
      </w:r>
      <w:r>
        <w:rPr>
          <w:rFonts w:ascii="Arial" w:eastAsia="Arial" w:hAnsi="Arial" w:cs="Arial"/>
        </w:rPr>
        <w:t>acc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dent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dec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 on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con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commentRangeStart w:id="352"/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or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commentRangeEnd w:id="352"/>
      <w:r w:rsidR="00380175">
        <w:rPr>
          <w:rStyle w:val="CommentReference"/>
        </w:rPr>
        <w:commentReference w:id="352"/>
      </w:r>
      <w:r>
        <w:rPr>
          <w:rFonts w:ascii="Arial" w:eastAsia="Arial" w:hAnsi="Arial" w:cs="Arial"/>
        </w:rPr>
        <w:t>.</w:t>
      </w:r>
    </w:p>
    <w:p w:rsidR="00514D7B" w:rsidRDefault="00514D7B">
      <w:pPr>
        <w:spacing w:before="5" w:after="0" w:line="170" w:lineRule="exact"/>
        <w:rPr>
          <w:sz w:val="17"/>
          <w:szCs w:val="17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7B3FBD">
      <w:pPr>
        <w:spacing w:before="32" w:after="0" w:line="240" w:lineRule="auto"/>
        <w:ind w:left="933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per 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ear</w:t>
      </w:r>
    </w:p>
    <w:p w:rsidR="00514D7B" w:rsidRDefault="007B3FBD">
      <w:pPr>
        <w:tabs>
          <w:tab w:val="left" w:pos="3800"/>
        </w:tabs>
        <w:spacing w:after="0" w:line="252" w:lineRule="exact"/>
        <w:ind w:left="933" w:right="-2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sess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proofErr w:type="spellEnd"/>
      <w:r>
        <w:rPr>
          <w:rFonts w:ascii="Arial" w:eastAsia="Arial" w:hAnsi="Arial" w:cs="Arial"/>
        </w:rPr>
        <w:tab/>
        <w:t>2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hou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</w:p>
    <w:p w:rsidR="00514D7B" w:rsidRDefault="007B3FBD">
      <w:pPr>
        <w:tabs>
          <w:tab w:val="left" w:pos="3800"/>
          <w:tab w:val="left" w:pos="4520"/>
        </w:tabs>
        <w:spacing w:before="6" w:after="0" w:line="252" w:lineRule="exact"/>
        <w:ind w:left="933" w:right="2837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upda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</w:rPr>
        <w:tab/>
        <w:t>app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hou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es)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as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app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cab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</w:p>
    <w:p w:rsidR="00514D7B" w:rsidRDefault="007B3FBD">
      <w:pPr>
        <w:tabs>
          <w:tab w:val="left" w:pos="3800"/>
        </w:tabs>
        <w:spacing w:before="2" w:after="0" w:line="252" w:lineRule="exact"/>
        <w:ind w:left="933" w:right="4648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</w:rPr>
        <w:tab/>
        <w:t>0</w:t>
      </w:r>
      <w:r>
        <w:rPr>
          <w:rFonts w:ascii="Arial" w:eastAsia="Arial" w:hAnsi="Arial" w:cs="Arial"/>
          <w:spacing w:val="1"/>
        </w:rPr>
        <w:t xml:space="preserve"> (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k) </w:t>
      </w:r>
      <w:proofErr w:type="spellStart"/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k</w:t>
      </w:r>
      <w:proofErr w:type="spellEnd"/>
      <w:r>
        <w:rPr>
          <w:rFonts w:ascii="Arial" w:eastAsia="Arial" w:hAnsi="Arial" w:cs="Arial"/>
        </w:rPr>
        <w:tab/>
        <w:t>2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hou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</w:p>
    <w:p w:rsidR="00514D7B" w:rsidRDefault="00514D7B">
      <w:pPr>
        <w:spacing w:after="0"/>
        <w:sectPr w:rsidR="00514D7B">
          <w:pgSz w:w="11920" w:h="16860"/>
          <w:pgMar w:top="1220" w:right="1000" w:bottom="940" w:left="920" w:header="745" w:footer="749" w:gutter="0"/>
          <w:cols w:space="720"/>
        </w:sectPr>
      </w:pPr>
    </w:p>
    <w:p w:rsidR="00514D7B" w:rsidRDefault="00514D7B">
      <w:pPr>
        <w:spacing w:before="9" w:after="0" w:line="220" w:lineRule="exact"/>
      </w:pPr>
    </w:p>
    <w:p w:rsidR="00514D7B" w:rsidRDefault="007B3FBD">
      <w:pPr>
        <w:spacing w:before="29" w:after="0" w:line="240" w:lineRule="auto"/>
        <w:ind w:left="153" w:right="635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2     </w:t>
      </w:r>
      <w:r>
        <w:rPr>
          <w:rFonts w:ascii="Arial" w:eastAsia="Arial" w:hAnsi="Arial" w:cs="Arial"/>
          <w:b/>
          <w:bCs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5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ION T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IN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NG</w:t>
      </w:r>
    </w:p>
    <w:p w:rsidR="00514D7B" w:rsidRDefault="00514D7B">
      <w:pPr>
        <w:spacing w:before="20" w:after="0" w:line="220" w:lineRule="exact"/>
      </w:pPr>
    </w:p>
    <w:p w:rsidR="00514D7B" w:rsidRDefault="007B3FBD">
      <w:pPr>
        <w:spacing w:after="0" w:line="240" w:lineRule="auto"/>
        <w:ind w:left="153" w:right="758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2</w:t>
      </w:r>
      <w:r>
        <w:rPr>
          <w:rFonts w:ascii="Arial" w:eastAsia="Arial" w:hAnsi="Arial" w:cs="Arial"/>
          <w:b/>
          <w:bCs/>
          <w:spacing w:val="1"/>
        </w:rPr>
        <w:t>.</w:t>
      </w:r>
      <w:r>
        <w:rPr>
          <w:rFonts w:ascii="Arial" w:eastAsia="Arial" w:hAnsi="Arial" w:cs="Arial"/>
          <w:b/>
          <w:bCs/>
        </w:rPr>
        <w:t xml:space="preserve">1       </w:t>
      </w:r>
      <w:r>
        <w:rPr>
          <w:rFonts w:ascii="Arial" w:eastAsia="Arial" w:hAnsi="Arial" w:cs="Arial"/>
          <w:b/>
          <w:bCs/>
          <w:spacing w:val="55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n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rodu</w:t>
      </w:r>
      <w:r>
        <w:rPr>
          <w:rFonts w:ascii="Arial" w:eastAsia="Arial" w:hAnsi="Arial" w:cs="Arial"/>
          <w:b/>
          <w:bCs/>
          <w:spacing w:val="-3"/>
        </w:rPr>
        <w:t>c</w:t>
      </w:r>
      <w:r>
        <w:rPr>
          <w:rFonts w:ascii="Arial" w:eastAsia="Arial" w:hAnsi="Arial" w:cs="Arial"/>
          <w:b/>
          <w:bCs/>
          <w:spacing w:val="1"/>
        </w:rPr>
        <w:t>ti</w:t>
      </w:r>
      <w:r>
        <w:rPr>
          <w:rFonts w:ascii="Arial" w:eastAsia="Arial" w:hAnsi="Arial" w:cs="Arial"/>
          <w:b/>
          <w:bCs/>
        </w:rPr>
        <w:t>on</w:t>
      </w:r>
    </w:p>
    <w:p w:rsidR="00514D7B" w:rsidRDefault="00514D7B">
      <w:pPr>
        <w:spacing w:before="4" w:after="0" w:line="120" w:lineRule="exact"/>
        <w:rPr>
          <w:sz w:val="12"/>
          <w:szCs w:val="12"/>
        </w:rPr>
      </w:pPr>
    </w:p>
    <w:p w:rsidR="00514D7B" w:rsidRDefault="007B3FBD">
      <w:pPr>
        <w:spacing w:after="0" w:line="239" w:lineRule="auto"/>
        <w:ind w:left="152" w:right="7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pone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ocess,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ed necessa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ocess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adap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 xml:space="preserve">be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hene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cant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cha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 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</w:rPr>
        <w:t>pec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o be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ade or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 been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ade, conce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ope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onal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ocedu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any 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ant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</w:rPr>
        <w:t>ance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sonnel.</w:t>
      </w:r>
    </w:p>
    <w:p w:rsidR="00514D7B" w:rsidRDefault="00514D7B">
      <w:pPr>
        <w:spacing w:before="14" w:after="0" w:line="240" w:lineRule="exact"/>
        <w:rPr>
          <w:sz w:val="24"/>
          <w:szCs w:val="24"/>
        </w:rPr>
      </w:pPr>
    </w:p>
    <w:p w:rsidR="00514D7B" w:rsidRDefault="00CE1EAD">
      <w:pPr>
        <w:spacing w:after="0" w:line="239" w:lineRule="auto"/>
        <w:ind w:left="153" w:right="77"/>
        <w:jc w:val="both"/>
        <w:rPr>
          <w:rFonts w:ascii="Arial" w:eastAsia="Arial" w:hAnsi="Arial" w:cs="Arial"/>
        </w:rPr>
      </w:pPr>
      <w:r>
        <w:pict>
          <v:group id="_x0000_s1166" style="position:absolute;left:0;text-align:left;margin-left:92.8pt;margin-top:40.1pt;width:368.7pt;height:389.5pt;z-index:-251661824;mso-position-horizontal-relative:page" coordorigin="1856,802" coordsize="7374,7790">
            <v:group id="_x0000_s1191" style="position:absolute;left:1866;top:5802;width:2785;height:2780" coordorigin="1866,5802" coordsize="2785,2780">
              <v:shape id="_x0000_s1198" style="position:absolute;left:1866;top:5802;width:2785;height:2780" coordorigin="1866,5802" coordsize="2785,2780" path="m3338,5962r-1051,l2269,5982r-54,60l2197,6042r-315,320l1873,6382r-5,20l1866,6422r2,20l1874,6462r7,20l1891,6502r13,l1920,6522r18,20l3922,8522r16,20l3955,8562r17,l3989,8582r108,l4388,8282r17,-20l4422,8242r16,-20l4454,8202r-488,l3708,7962,3364,7602,3192,7442r-86,-100l2935,7182r-86,-100l2678,6922r-86,-100l2422,6662r-86,-100l2251,6482r184,-180l2468,6262r17,l2518,6222r17,l2552,6202r18,l2587,6182r17,l2622,6162r36,l2676,6142r74,l2768,6122r810,l3529,6082r-24,l3409,6002r-24,l3338,5962e" fillcolor="#c1c1c1" stroked="f">
                <v:path arrowok="t"/>
              </v:shape>
              <v:shape id="_x0000_s1197" style="position:absolute;left:1866;top:5802;width:2785;height:2780" coordorigin="1866,5802" coordsize="2785,2780" path="m3578,6122r-679,l2919,6142r82,l3022,6162r44,l3083,6182r35,l3136,6202r35,l3189,6222r17,l3224,6242r18,l3260,6262r18,l3296,6282r18,l3332,6302r18,l3368,6322r18,l3423,6362r18,l3478,6402r18,l3550,6462r19,l3623,6522r18,l3749,6642r18,l3789,6682r22,20l3833,6722r61,60l3952,6842r53,60l4054,6962r45,60l4140,7082r38,60l4211,7202r30,60l4266,7322r8,20l4281,7342r20,60l4312,7442r6,20l4331,7522r6,60l4338,7622r,20l4332,7702r-11,60l4316,7782r-6,l4303,7802r-24,60l4259,7902r-11,l4237,7922r-13,20l4211,7962r-14,20l4182,8002r-16,l4150,8022r-184,180l4454,8202r15,-20l4483,8182r40,-60l4557,8062r29,-60l4609,7942r18,-60l4640,7822r8,-60l4651,7702r,-20l4651,7662r-2,-20l4648,7622r-3,-20l4642,7562r-12,-60l4613,7442r-7,-40l4582,7342r-19,-40l4553,7262r-11,-20l4531,7222r-12,-20l4506,7162r-13,-20l4480,7122r-15,-20l4450,7062r-15,-20l4419,7022r-17,-20l4385,6962r-18,-20l4349,6922r-19,-40l4311,6862r-20,-20l4270,6802r-21,-20l4227,6762r-23,-40l4181,6702r-23,-40l4134,6642r-25,-20l4083,6582r-26,-20l4031,6522r-28,-20l3976,6482r-29,-40l3873,6382r-25,-40l3578,6122e" fillcolor="#c1c1c1" stroked="f">
                <v:path arrowok="t"/>
              </v:shape>
              <v:shape id="_x0000_s1196" style="position:absolute;left:1866;top:5802;width:2785;height:2780" coordorigin="1866,5802" coordsize="2785,2780" path="m3174,5882r-776,l2361,5922r-19,l2305,5962r1009,l3291,5942r-24,l3221,5902r-24,l3174,5882e" fillcolor="#c1c1c1" stroked="f">
                <v:path arrowok="t"/>
              </v:shape>
              <v:shape id="_x0000_s1195" style="position:absolute;left:1866;top:5802;width:2785;height:2780" coordorigin="1866,5802" coordsize="2785,2780" path="m3105,5862r-669,l2417,5882r711,l3105,5862e" fillcolor="#c1c1c1" stroked="f">
                <v:path arrowok="t"/>
              </v:shape>
              <v:shape id="_x0000_s1194" style="position:absolute;left:1866;top:5802;width:2785;height:2780" coordorigin="1866,5802" coordsize="2785,2780" path="m3060,5842r-566,l2475,5862r607,l3060,5842e" fillcolor="#c1c1c1" stroked="f">
                <v:path arrowok="t"/>
              </v:shape>
              <v:shape id="_x0000_s1193" style="position:absolute;left:1866;top:5802;width:2785;height:2780" coordorigin="1866,5802" coordsize="2785,2780" path="m2992,5822r-440,l2533,5842r482,l2992,5822e" fillcolor="#c1c1c1" stroked="f">
                <v:path arrowok="t"/>
              </v:shape>
              <v:shape id="_x0000_s1192" style="position:absolute;left:1866;top:5802;width:2785;height:2780" coordorigin="1866,5802" coordsize="2785,2780" path="m2904,5802r-272,l2612,5822r314,l2904,5802e" fillcolor="#c1c1c1" stroked="f">
                <v:path arrowok="t"/>
              </v:shape>
            </v:group>
            <v:group id="_x0000_s1178" style="position:absolute;left:3204;top:4533;width:3060;height:2740" coordorigin="3204,4533" coordsize="3060,2740">
              <v:shape id="_x0000_s1190" style="position:absolute;left:3204;top:4533;width:3060;height:2740" coordorigin="3204,4533" coordsize="3060,2740" path="m4414,4693r-866,l3532,4713r-17,20l3219,5033r-9,l3205,5053r-1,20l3206,5113r5,20l3218,5133r11,20l3241,5173r16,20l3275,5213,5330,7273r75,l5426,7253r13,l5454,7233r19,-20l5487,7193r13,l5510,7173r10,-20l5525,7133r3,l5528,7113r-4,l5520,7093r-7,l5316,6893r-94,-100l5175,6753r-47,-60l5035,6613r-47,-60l4941,6513r-46,-60l4801,6373r-46,-60l4662,6233r-46,-60l4570,6133r53,-60l4666,6033r33,-40l4715,5993r17,-20l4749,5953r36,l4803,5933r764,l5504,5893r-1179,l3581,5153r155,-160l3751,4973r15,l3780,4953r15,-20l3810,4933r16,-20l3842,4913r16,-20l3875,4893r18,-20l3933,4873r18,-20l4582,4853r-16,-20l4551,4813r-15,l4506,4773r-15,l4460,4733r-15,l4429,4713r-15,-20e" fillcolor="#c1c1c1" stroked="f">
                <v:path arrowok="t"/>
              </v:shape>
              <v:shape id="_x0000_s1189" style="position:absolute;left:3204;top:4533;width:3060;height:2740" coordorigin="3204,4533" coordsize="3060,2740" path="m6148,6533r-93,l6072,6553r57,l6148,6533e" fillcolor="#c1c1c1" stroked="f">
                <v:path arrowok="t"/>
              </v:shape>
              <v:shape id="_x0000_s1188" style="position:absolute;left:3204;top:4533;width:3060;height:2740" coordorigin="3204,4533" coordsize="3060,2740" path="m5567,5933r-592,l4999,5953r55,l5072,5973r19,l5110,5993r39,l5168,6013r17,l5201,6033r17,l5235,6053r17,l5270,6073r17,l5305,6093r18,l5341,6113r18,l5378,6133r457,280l6037,6533r122,l6172,6513r16,-20l6208,6473r14,l6234,6453r11,-20l6256,6413r6,-20l6264,6393r-1,-20l6254,6353r-16,l6228,6333r-15,-20l6192,6313r-10,-20l6168,6293r-16,-20l6134,6273r-44,-40l6059,6233,5907,6133,5629,5973r-62,-40e" fillcolor="#c1c1c1" stroked="f">
                <v:path arrowok="t"/>
              </v:shape>
              <v:shape id="_x0000_s1187" style="position:absolute;left:3204;top:4533;width:3060;height:2740" coordorigin="3204,4533" coordsize="3060,2740" path="m4727,5013r-367,l4410,5073r10,l4434,5093r14,20l4462,5113r13,20l4487,5153r12,20l4511,5173r11,20l4533,5213r11,20l4555,5253r27,60l4595,5353r5,l4612,5413r3,40l4614,5473r-7,60l4590,5593r-16,40l4564,5633r-11,20l4512,5713r-187,180l5504,5893r-50,-40l5436,5853r-18,-20l5401,5833r-18,-20l5349,5813r-17,-20l5281,5773r-19,-20l5244,5753r-18,-20l5190,5733r-19,-20l5153,5713r-18,-20l5097,5693r-20,-20l5019,5673r-19,-20l4862,5653r5,-20l4872,5613r3,l4879,5593r7,-60l4888,5453r-1,l4886,5433r-7,-60l4865,5313r-12,-40l4847,5253r-19,-60l4811,5153r-8,l4793,5133r-10,-20l4772,5093r-12,-20l4747,5053r-10,-20l4727,5013e" fillcolor="#c1c1c1" stroked="f">
                <v:path arrowok="t"/>
              </v:shape>
              <v:shape id="_x0000_s1186" style="position:absolute;left:3204;top:4533;width:3060;height:2740" coordorigin="3204,4533" coordsize="3060,2740" path="m4627,4893r-429,l4214,4913r16,l4246,4933r16,l4295,4973r16,l4344,5013r372,l4704,4993r-11,-20l4681,4953r-13,l4655,4933r-14,-20l4627,4893e" fillcolor="#c1c1c1" stroked="f">
                <v:path arrowok="t"/>
              </v:shape>
              <v:shape id="_x0000_s1185" style="position:absolute;left:3204;top:4533;width:3060;height:2740" coordorigin="3204,4533" coordsize="3060,2740" path="m4582,4853r-498,l4104,4873r41,l4166,4893r447,l4597,4873r-15,-20e" fillcolor="#c1c1c1" stroked="f">
                <v:path arrowok="t"/>
              </v:shape>
              <v:shape id="_x0000_s1184" style="position:absolute;left:3204;top:4533;width:3060;height:2740" coordorigin="3204,4533" coordsize="3060,2740" path="m4350,4653r-759,l3577,4673r-14,20l4398,4693r-16,-20l4366,4673r-16,-20e" fillcolor="#c1c1c1" stroked="f">
                <v:path arrowok="t"/>
              </v:shape>
              <v:shape id="_x0000_s1183" style="position:absolute;left:3204;top:4533;width:3060;height:2740" coordorigin="3204,4533" coordsize="3060,2740" path="m4316,4633r-695,l3603,4653r730,l4316,4633e" fillcolor="#c1c1c1" stroked="f">
                <v:path arrowok="t"/>
              </v:shape>
              <v:shape id="_x0000_s1182" style="position:absolute;left:3204;top:4533;width:3060;height:2740" coordorigin="3204,4533" coordsize="3060,2740" path="m4247,4593r-578,l3654,4613r-16,20l4299,4633r-17,-20l4264,4613r-17,-20e" fillcolor="#c1c1c1" stroked="f">
                <v:path arrowok="t"/>
              </v:shape>
              <v:shape id="_x0000_s1181" style="position:absolute;left:3204;top:4533;width:3060;height:2740" coordorigin="3204,4533" coordsize="3060,2740" path="m4211,4573r-503,l3689,4593r540,l4211,4573e" fillcolor="#c1c1c1" stroked="f">
                <v:path arrowok="t"/>
              </v:shape>
              <v:shape id="_x0000_s1180" style="position:absolute;left:3204;top:4533;width:3060;height:2740" coordorigin="3204,4533" coordsize="3060,2740" path="m4155,4553r-390,l3746,4573r428,l4155,4553e" fillcolor="#c1c1c1" stroked="f">
                <v:path arrowok="t"/>
              </v:shape>
              <v:shape id="_x0000_s1179" style="position:absolute;left:3204;top:4533;width:3060;height:2740" coordorigin="3204,4533" coordsize="3060,2740" path="m4095,4533r-274,l3802,4553r313,l4095,4533e" fillcolor="#c1c1c1" stroked="f">
                <v:path arrowok="t"/>
              </v:shape>
            </v:group>
            <v:group id="_x0000_s1174" style="position:absolute;left:4690;top:3365;width:2877;height:2876" coordorigin="4690,3365" coordsize="2877,2876">
              <v:shape id="_x0000_s1177" style="position:absolute;left:4690;top:3365;width:2877;height:2876" coordorigin="4690,3365" coordsize="2877,2876" path="m4900,3365r-60,20l4779,3438r-44,46l4698,3534r-8,37l4694,3592r7,18l4711,3629r80,125l6309,6149r36,51l6409,6241r17,-3l6488,6191r46,-49l6560,6079r1,-11l6555,6056r-3,-10l6546,6035r-8,-13l6140,5411r-21,-33l6399,5099r-468,l5109,3827r-44,-67l5066,3759r474,l4955,3387r-15,-8l4922,3371r-22,-6e" fillcolor="#c1c1c1" stroked="f">
                <v:path arrowok="t"/>
              </v:shape>
              <v:shape id="_x0000_s1176" style="position:absolute;left:4690;top:3365;width:2877;height:2876" coordorigin="4690,3365" coordsize="2877,2876" path="m7199,4808r-509,l7346,5228r14,7l7371,5240r20,8l7401,5249r19,-6l7481,5199r51,-53l7567,5086r-4,-23l7523,5018r-53,-37l7199,4808e" fillcolor="#c1c1c1" stroked="f">
                <v:path arrowok="t"/>
              </v:shape>
              <v:shape id="_x0000_s1175" style="position:absolute;left:4690;top:3365;width:2877;height:2876" coordorigin="4690,3365" coordsize="2877,2876" path="m5540,3759r-474,l6408,4621r-477,478l6399,5099r291,-291l7199,4808,5540,3759e" fillcolor="#c1c1c1" stroked="f">
                <v:path arrowok="t"/>
              </v:shape>
            </v:group>
            <v:group id="_x0000_s1171" style="position:absolute;left:5641;top:1951;width:2325;height:2883" coordorigin="5641,1951" coordsize="2325,2883">
              <v:shape id="_x0000_s1173" style="position:absolute;left:5641;top:1951;width:2325;height:2883" coordorigin="5641,1951" coordsize="2325,2883" path="m6300,1951r-644,631l5641,2634r2,27l5679,2727,7768,4820r36,14l7826,4830r66,-43l7937,4739r25,-52l7966,4676r-1,-9l7960,4655r-4,-10l7950,4637,7021,3708r244,-245l6777,3463,6025,2712r508,-509l6536,2197r-22,-63l6471,2081r-44,-45l6366,1982r-57,-30l6300,1951e" fillcolor="#c1c1c1" stroked="f">
                <v:path arrowok="t"/>
              </v:shape>
              <v:shape id="_x0000_s1172" style="position:absolute;left:5641;top:1951;width:2325;height:2883" coordorigin="5641,1951" coordsize="2325,2883" path="m7272,2978r-9,2l7257,2983r-480,480l7265,3463r237,-236l7503,3219r,-10l7502,3200r-31,-58l7432,3096r-50,-49l7336,3007r-55,-28l7272,2978e" fillcolor="#c1c1c1" stroked="f">
                <v:path arrowok="t"/>
              </v:shape>
            </v:group>
            <v:group id="_x0000_s1167" style="position:absolute;left:6452;top:812;width:2769;height:2769" coordorigin="6452,812" coordsize="2769,2769">
              <v:shape id="_x0000_s1170" style="position:absolute;left:6452;top:812;width:2769;height:2769" coordorigin="6452,812" coordsize="2769,2769" path="m7462,1640r-365,l9022,3566r10,7l9042,3577r10,3l9061,3581r19,-6l9147,3533r44,-48l9216,3433r4,-11l9220,3413r-8,-20l9205,3383,7462,1640e" fillcolor="#c1c1c1" stroked="f">
                <v:path arrowok="t"/>
              </v:shape>
              <v:shape id="_x0000_s1169" style="position:absolute;left:6452;top:812;width:2769;height:2769" coordorigin="6452,812" coordsize="2769,2769" path="m6700,2034r-11,l6698,2035r2,-1e" fillcolor="#c1c1c1" stroked="f">
                <v:path arrowok="t"/>
              </v:shape>
              <v:shape id="_x0000_s1168" style="position:absolute;left:6452;top:812;width:2769;height:2769" coordorigin="6452,812" coordsize="2769,2769" path="m7439,812r-11,1l7421,816r-966,966l6452,1789r1,11l6488,1868r40,47l6576,1963r47,40l6678,2034r22,l6705,2031r392,-391l7462,1640,7279,1457r392,-391l7674,1059r-21,-63l7609,943r-44,-44l7504,844r-56,-31l7439,812e" fillcolor="#c1c1c1" stroked="f">
                <v:path arrowok="t"/>
              </v:shape>
            </v:group>
            <w10:wrap anchorx="page"/>
          </v:group>
        </w:pict>
      </w:r>
      <w:r>
        <w:pict>
          <v:group id="_x0000_s1151" style="position:absolute;left:0;text-align:left;margin-left:56.15pt;margin-top:37.55pt;width:85.95pt;height:13.7pt;z-index:-251660800;mso-position-horizontal-relative:page" coordorigin="1123,751" coordsize="1719,274">
            <v:group id="_x0000_s1164" style="position:absolute;left:1133;top:761;width:1699;height:254" coordorigin="1133,761" coordsize="1699,254">
              <v:shape id="_x0000_s1165" style="position:absolute;left:1133;top:761;width:1699;height:254" coordorigin="1133,761" coordsize="1699,254" path="m1133,1015r1699,l2832,761r-1699,l1133,1015e" fillcolor="#ffd5ff" stroked="f">
                <v:path arrowok="t"/>
              </v:shape>
            </v:group>
            <v:group id="_x0000_s1162" style="position:absolute;left:1133;top:1008;width:5;height:5" coordorigin="1133,1008" coordsize="5,5">
              <v:shape id="_x0000_s1163" style="position:absolute;left:1133;top:1008;width:5;height:5" coordorigin="1133,1008" coordsize="5,5" path="m1138,1013r-5,-5e" filled="f" strokecolor="purple" strokeweight=".12pt">
                <v:path arrowok="t"/>
              </v:shape>
            </v:group>
            <v:group id="_x0000_s1160" style="position:absolute;left:1133;top:765;width:2;height:242" coordorigin="1133,765" coordsize="2,242">
              <v:shape id="_x0000_s1161" style="position:absolute;left:1133;top:765;width:2;height:242" coordorigin="1133,765" coordsize="0,242" path="m1133,1008r,-243e" filled="f" strokecolor="purple" strokeweight=".12pt">
                <v:path arrowok="t"/>
              </v:shape>
            </v:group>
            <v:group id="_x0000_s1158" style="position:absolute;left:1133;top:761;width:5;height:5" coordorigin="1133,761" coordsize="5,5">
              <v:shape id="_x0000_s1159" style="position:absolute;left:1133;top:761;width:5;height:5" coordorigin="1133,761" coordsize="5,5" path="m1133,765r5,-4e" filled="f" strokecolor="purple" strokeweight=".12pt">
                <v:path arrowok="t"/>
              </v:shape>
            </v:group>
            <v:group id="_x0000_s1156" style="position:absolute;left:2326;top:1008;width:5;height:5" coordorigin="2326,1008" coordsize="5,5">
              <v:shape id="_x0000_s1157" style="position:absolute;left:2326;top:1008;width:5;height:5" coordorigin="2326,1008" coordsize="5,5" path="m2326,1013r4,-5e" filled="f" strokecolor="purple" strokeweight=".12pt">
                <v:path arrowok="t"/>
              </v:shape>
            </v:group>
            <v:group id="_x0000_s1154" style="position:absolute;left:2330;top:765;width:2;height:242" coordorigin="2330,765" coordsize="2,242">
              <v:shape id="_x0000_s1155" style="position:absolute;left:2330;top:765;width:2;height:242" coordorigin="2330,765" coordsize="0,242" path="m2330,1008r,-243e" filled="f" strokecolor="purple" strokeweight=".12pt">
                <v:path arrowok="t"/>
              </v:shape>
            </v:group>
            <v:group id="_x0000_s1152" style="position:absolute;left:2326;top:761;width:5;height:5" coordorigin="2326,761" coordsize="5,5">
              <v:shape id="_x0000_s1153" style="position:absolute;left:2326;top:761;width:5;height:5" coordorigin="2326,761" coordsize="5,5" path="m2330,765r-4,-4e" filled="f" strokecolor="purple" strokeweight=".12pt">
                <v:path arrowok="t"/>
              </v:shape>
            </v:group>
            <w10:wrap anchorx="page"/>
          </v:group>
        </w:pict>
      </w:r>
      <w:r w:rsidR="007B3FBD">
        <w:rPr>
          <w:rFonts w:ascii="Arial" w:eastAsia="Arial" w:hAnsi="Arial" w:cs="Arial"/>
          <w:spacing w:val="-1"/>
        </w:rPr>
        <w:t>A</w:t>
      </w:r>
      <w:r w:rsidR="007B3FBD">
        <w:rPr>
          <w:rFonts w:ascii="Arial" w:eastAsia="Arial" w:hAnsi="Arial" w:cs="Arial"/>
        </w:rPr>
        <w:t>dap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on</w:t>
      </w:r>
      <w:r w:rsidR="007B3FBD">
        <w:rPr>
          <w:rFonts w:ascii="Arial" w:eastAsia="Arial" w:hAnsi="Arial" w:cs="Arial"/>
          <w:spacing w:val="1"/>
        </w:rPr>
        <w:t xml:space="preserve"> tr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 xml:space="preserve">ng 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ay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</w:rPr>
        <w:t>be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</w:rPr>
        <w:t>conduc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ed by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</w:rPr>
        <w:t>an</w:t>
      </w:r>
      <w:r w:rsidR="007B3FBD">
        <w:rPr>
          <w:rFonts w:ascii="Arial" w:eastAsia="Arial" w:hAnsi="Arial" w:cs="Arial"/>
          <w:spacing w:val="3"/>
        </w:rPr>
        <w:t xml:space="preserve"> </w:t>
      </w:r>
      <w:ins w:id="353" w:author="Kerrie Abercrombie" w:date="2016-02-24T16:30:00Z">
        <w:r w:rsidR="00380175">
          <w:rPr>
            <w:rFonts w:ascii="Arial" w:eastAsia="Arial" w:hAnsi="Arial" w:cs="Arial"/>
            <w:spacing w:val="-1"/>
          </w:rPr>
          <w:t>i</w:t>
        </w:r>
        <w:r w:rsidR="00380175">
          <w:rPr>
            <w:rFonts w:ascii="Arial" w:eastAsia="Arial" w:hAnsi="Arial" w:cs="Arial"/>
          </w:rPr>
          <w:t>nd</w:t>
        </w:r>
        <w:r w:rsidR="00380175">
          <w:rPr>
            <w:rFonts w:ascii="Arial" w:eastAsia="Arial" w:hAnsi="Arial" w:cs="Arial"/>
            <w:spacing w:val="-1"/>
          </w:rPr>
          <w:t>i</w:t>
        </w:r>
        <w:r w:rsidR="00380175">
          <w:rPr>
            <w:rFonts w:ascii="Arial" w:eastAsia="Arial" w:hAnsi="Arial" w:cs="Arial"/>
          </w:rPr>
          <w:t>v</w:t>
        </w:r>
        <w:r w:rsidR="00380175">
          <w:rPr>
            <w:rFonts w:ascii="Arial" w:eastAsia="Arial" w:hAnsi="Arial" w:cs="Arial"/>
            <w:spacing w:val="-1"/>
          </w:rPr>
          <w:t>i</w:t>
        </w:r>
        <w:r w:rsidR="00380175">
          <w:rPr>
            <w:rFonts w:ascii="Arial" w:eastAsia="Arial" w:hAnsi="Arial" w:cs="Arial"/>
          </w:rPr>
          <w:t>dual</w:t>
        </w:r>
        <w:r w:rsidR="00380175">
          <w:rPr>
            <w:rFonts w:ascii="Arial" w:eastAsia="Arial" w:hAnsi="Arial" w:cs="Arial"/>
            <w:spacing w:val="2"/>
          </w:rPr>
          <w:t xml:space="preserve"> </w:t>
        </w:r>
        <w:r w:rsidR="00380175">
          <w:rPr>
            <w:rFonts w:ascii="Arial" w:eastAsia="Arial" w:hAnsi="Arial" w:cs="Arial"/>
            <w:spacing w:val="-1"/>
          </w:rPr>
          <w:t>V</w:t>
        </w:r>
        <w:r w:rsidR="00380175">
          <w:rPr>
            <w:rFonts w:ascii="Arial" w:eastAsia="Arial" w:hAnsi="Arial" w:cs="Arial"/>
            <w:spacing w:val="2"/>
          </w:rPr>
          <w:t>T</w:t>
        </w:r>
        <w:r w:rsidR="00380175">
          <w:rPr>
            <w:rFonts w:ascii="Arial" w:eastAsia="Arial" w:hAnsi="Arial" w:cs="Arial"/>
          </w:rPr>
          <w:t xml:space="preserve">S </w:t>
        </w:r>
        <w:r w:rsidR="00380175">
          <w:rPr>
            <w:rFonts w:ascii="Arial" w:eastAsia="Arial" w:hAnsi="Arial" w:cs="Arial"/>
            <w:spacing w:val="-1"/>
          </w:rPr>
          <w:t>A</w:t>
        </w:r>
        <w:r w:rsidR="00380175">
          <w:rPr>
            <w:rFonts w:ascii="Arial" w:eastAsia="Arial" w:hAnsi="Arial" w:cs="Arial"/>
          </w:rPr>
          <w:t>u</w:t>
        </w:r>
        <w:r w:rsidR="00380175">
          <w:rPr>
            <w:rFonts w:ascii="Arial" w:eastAsia="Arial" w:hAnsi="Arial" w:cs="Arial"/>
            <w:spacing w:val="1"/>
          </w:rPr>
          <w:t>t</w:t>
        </w:r>
        <w:r w:rsidR="00380175">
          <w:rPr>
            <w:rFonts w:ascii="Arial" w:eastAsia="Arial" w:hAnsi="Arial" w:cs="Arial"/>
          </w:rPr>
          <w:t>ho</w:t>
        </w:r>
        <w:r w:rsidR="00380175">
          <w:rPr>
            <w:rFonts w:ascii="Arial" w:eastAsia="Arial" w:hAnsi="Arial" w:cs="Arial"/>
            <w:spacing w:val="1"/>
          </w:rPr>
          <w:t>r</w:t>
        </w:r>
        <w:r w:rsidR="00380175">
          <w:rPr>
            <w:rFonts w:ascii="Arial" w:eastAsia="Arial" w:hAnsi="Arial" w:cs="Arial"/>
            <w:spacing w:val="-1"/>
          </w:rPr>
          <w:t>i</w:t>
        </w:r>
        <w:r w:rsidR="00380175">
          <w:rPr>
            <w:rFonts w:ascii="Arial" w:eastAsia="Arial" w:hAnsi="Arial" w:cs="Arial"/>
            <w:spacing w:val="1"/>
          </w:rPr>
          <w:t>t</w:t>
        </w:r>
        <w:r w:rsidR="00380175">
          <w:rPr>
            <w:rFonts w:ascii="Arial" w:eastAsia="Arial" w:hAnsi="Arial" w:cs="Arial"/>
            <w:spacing w:val="-1"/>
          </w:rPr>
          <w:t>i</w:t>
        </w:r>
        <w:r w:rsidR="00380175">
          <w:rPr>
            <w:rFonts w:ascii="Arial" w:eastAsia="Arial" w:hAnsi="Arial" w:cs="Arial"/>
          </w:rPr>
          <w:t xml:space="preserve">es or </w:t>
        </w:r>
      </w:ins>
      <w:r w:rsidR="007B3FBD">
        <w:rPr>
          <w:rFonts w:ascii="Arial" w:eastAsia="Arial" w:hAnsi="Arial" w:cs="Arial"/>
          <w:spacing w:val="-1"/>
        </w:rPr>
        <w:t>A</w:t>
      </w:r>
      <w:r w:rsidR="007B3FBD">
        <w:rPr>
          <w:rFonts w:ascii="Arial" w:eastAsia="Arial" w:hAnsi="Arial" w:cs="Arial"/>
        </w:rPr>
        <w:t>c</w:t>
      </w:r>
      <w:r w:rsidR="007B3FBD">
        <w:rPr>
          <w:rFonts w:ascii="Arial" w:eastAsia="Arial" w:hAnsi="Arial" w:cs="Arial"/>
          <w:spacing w:val="-2"/>
        </w:rPr>
        <w:t>cr</w:t>
      </w:r>
      <w:r w:rsidR="007B3FBD">
        <w:rPr>
          <w:rFonts w:ascii="Arial" w:eastAsia="Arial" w:hAnsi="Arial" w:cs="Arial"/>
        </w:rPr>
        <w:t>ed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 xml:space="preserve">ed </w:t>
      </w:r>
      <w:r w:rsidR="007B3FBD">
        <w:rPr>
          <w:rFonts w:ascii="Arial" w:eastAsia="Arial" w:hAnsi="Arial" w:cs="Arial"/>
          <w:spacing w:val="2"/>
        </w:rPr>
        <w:t>T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-3"/>
        </w:rPr>
        <w:t>n</w:t>
      </w:r>
      <w:r w:rsidR="007B3FBD">
        <w:rPr>
          <w:rFonts w:ascii="Arial" w:eastAsia="Arial" w:hAnsi="Arial" w:cs="Arial"/>
        </w:rPr>
        <w:t>g</w:t>
      </w:r>
      <w:r w:rsidR="007B3FBD">
        <w:rPr>
          <w:rFonts w:ascii="Arial" w:eastAsia="Arial" w:hAnsi="Arial" w:cs="Arial"/>
          <w:spacing w:val="3"/>
        </w:rPr>
        <w:t xml:space="preserve"> </w:t>
      </w:r>
      <w:proofErr w:type="spellStart"/>
      <w:r w:rsidR="007B3FBD">
        <w:rPr>
          <w:rFonts w:ascii="Arial" w:eastAsia="Arial" w:hAnsi="Arial" w:cs="Arial"/>
          <w:spacing w:val="1"/>
        </w:rPr>
        <w:t>O</w:t>
      </w:r>
      <w:r w:rsidR="007B3FBD">
        <w:rPr>
          <w:rFonts w:ascii="Arial" w:eastAsia="Arial" w:hAnsi="Arial" w:cs="Arial"/>
          <w:spacing w:val="-2"/>
        </w:rPr>
        <w:t>r</w:t>
      </w:r>
      <w:r w:rsidR="007B3FBD">
        <w:rPr>
          <w:rFonts w:ascii="Arial" w:eastAsia="Arial" w:hAnsi="Arial" w:cs="Arial"/>
          <w:spacing w:val="2"/>
        </w:rPr>
        <w:t>g</w:t>
      </w:r>
      <w:r w:rsidR="007B3FBD">
        <w:rPr>
          <w:rFonts w:ascii="Arial" w:eastAsia="Arial" w:hAnsi="Arial" w:cs="Arial"/>
        </w:rPr>
        <w:t>an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-3"/>
        </w:rPr>
        <w:t>a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on</w:t>
      </w:r>
      <w:proofErr w:type="spellEnd"/>
      <w:r w:rsidR="007B3FBD">
        <w:rPr>
          <w:rFonts w:ascii="Arial" w:eastAsia="Arial" w:hAnsi="Arial" w:cs="Arial"/>
          <w:spacing w:val="3"/>
        </w:rPr>
        <w:t xml:space="preserve"> </w:t>
      </w:r>
      <w:del w:id="354" w:author="Kerrie Abercrombie" w:date="2016-02-24T16:30:00Z">
        <w:r w:rsidR="007B3FBD" w:rsidDel="00380175">
          <w:rPr>
            <w:rFonts w:ascii="Arial" w:eastAsia="Arial" w:hAnsi="Arial" w:cs="Arial"/>
          </w:rPr>
          <w:delText>or</w:delText>
        </w:r>
        <w:r w:rsidR="007B3FBD" w:rsidDel="00380175">
          <w:rPr>
            <w:rFonts w:ascii="Arial" w:eastAsia="Arial" w:hAnsi="Arial" w:cs="Arial"/>
            <w:spacing w:val="1"/>
          </w:rPr>
          <w:delText xml:space="preserve"> </w:delText>
        </w:r>
        <w:r w:rsidR="007B3FBD" w:rsidDel="00380175">
          <w:rPr>
            <w:rFonts w:ascii="Arial" w:eastAsia="Arial" w:hAnsi="Arial" w:cs="Arial"/>
          </w:rPr>
          <w:delText>by</w:delText>
        </w:r>
        <w:r w:rsidR="007B3FBD" w:rsidDel="00380175">
          <w:rPr>
            <w:rFonts w:ascii="Arial" w:eastAsia="Arial" w:hAnsi="Arial" w:cs="Arial"/>
            <w:spacing w:val="1"/>
          </w:rPr>
          <w:delText xml:space="preserve"> </w:delText>
        </w:r>
        <w:r w:rsidR="007B3FBD" w:rsidDel="00380175">
          <w:rPr>
            <w:rFonts w:ascii="Arial" w:eastAsia="Arial" w:hAnsi="Arial" w:cs="Arial"/>
            <w:spacing w:val="-1"/>
          </w:rPr>
          <w:delText>i</w:delText>
        </w:r>
        <w:r w:rsidR="007B3FBD" w:rsidDel="00380175">
          <w:rPr>
            <w:rFonts w:ascii="Arial" w:eastAsia="Arial" w:hAnsi="Arial" w:cs="Arial"/>
          </w:rPr>
          <w:delText>nd</w:delText>
        </w:r>
        <w:r w:rsidR="007B3FBD" w:rsidDel="00380175">
          <w:rPr>
            <w:rFonts w:ascii="Arial" w:eastAsia="Arial" w:hAnsi="Arial" w:cs="Arial"/>
            <w:spacing w:val="-1"/>
          </w:rPr>
          <w:delText>i</w:delText>
        </w:r>
        <w:r w:rsidR="007B3FBD" w:rsidDel="00380175">
          <w:rPr>
            <w:rFonts w:ascii="Arial" w:eastAsia="Arial" w:hAnsi="Arial" w:cs="Arial"/>
          </w:rPr>
          <w:delText>v</w:delText>
        </w:r>
        <w:r w:rsidR="007B3FBD" w:rsidDel="00380175">
          <w:rPr>
            <w:rFonts w:ascii="Arial" w:eastAsia="Arial" w:hAnsi="Arial" w:cs="Arial"/>
            <w:spacing w:val="-1"/>
          </w:rPr>
          <w:delText>i</w:delText>
        </w:r>
        <w:r w:rsidR="007B3FBD" w:rsidDel="00380175">
          <w:rPr>
            <w:rFonts w:ascii="Arial" w:eastAsia="Arial" w:hAnsi="Arial" w:cs="Arial"/>
          </w:rPr>
          <w:delText>dual</w:delText>
        </w:r>
        <w:r w:rsidR="007B3FBD" w:rsidDel="00380175">
          <w:rPr>
            <w:rFonts w:ascii="Arial" w:eastAsia="Arial" w:hAnsi="Arial" w:cs="Arial"/>
            <w:spacing w:val="2"/>
          </w:rPr>
          <w:delText xml:space="preserve"> </w:delText>
        </w:r>
        <w:r w:rsidR="007B3FBD" w:rsidDel="00380175">
          <w:rPr>
            <w:rFonts w:ascii="Arial" w:eastAsia="Arial" w:hAnsi="Arial" w:cs="Arial"/>
            <w:spacing w:val="-1"/>
          </w:rPr>
          <w:delText>V</w:delText>
        </w:r>
        <w:r w:rsidR="007B3FBD" w:rsidDel="00380175">
          <w:rPr>
            <w:rFonts w:ascii="Arial" w:eastAsia="Arial" w:hAnsi="Arial" w:cs="Arial"/>
            <w:spacing w:val="2"/>
          </w:rPr>
          <w:delText>T</w:delText>
        </w:r>
        <w:r w:rsidR="007B3FBD" w:rsidDel="00380175">
          <w:rPr>
            <w:rFonts w:ascii="Arial" w:eastAsia="Arial" w:hAnsi="Arial" w:cs="Arial"/>
          </w:rPr>
          <w:delText xml:space="preserve">S </w:delText>
        </w:r>
        <w:r w:rsidR="007B3FBD" w:rsidDel="00380175">
          <w:rPr>
            <w:rFonts w:ascii="Arial" w:eastAsia="Arial" w:hAnsi="Arial" w:cs="Arial"/>
            <w:spacing w:val="-1"/>
          </w:rPr>
          <w:delText>A</w:delText>
        </w:r>
        <w:r w:rsidR="007B3FBD" w:rsidDel="00380175">
          <w:rPr>
            <w:rFonts w:ascii="Arial" w:eastAsia="Arial" w:hAnsi="Arial" w:cs="Arial"/>
          </w:rPr>
          <w:delText>u</w:delText>
        </w:r>
        <w:r w:rsidR="007B3FBD" w:rsidDel="00380175">
          <w:rPr>
            <w:rFonts w:ascii="Arial" w:eastAsia="Arial" w:hAnsi="Arial" w:cs="Arial"/>
            <w:spacing w:val="1"/>
          </w:rPr>
          <w:delText>t</w:delText>
        </w:r>
        <w:r w:rsidR="007B3FBD" w:rsidDel="00380175">
          <w:rPr>
            <w:rFonts w:ascii="Arial" w:eastAsia="Arial" w:hAnsi="Arial" w:cs="Arial"/>
          </w:rPr>
          <w:delText>ho</w:delText>
        </w:r>
        <w:r w:rsidR="007B3FBD" w:rsidDel="00380175">
          <w:rPr>
            <w:rFonts w:ascii="Arial" w:eastAsia="Arial" w:hAnsi="Arial" w:cs="Arial"/>
            <w:spacing w:val="1"/>
          </w:rPr>
          <w:delText>r</w:delText>
        </w:r>
        <w:r w:rsidR="007B3FBD" w:rsidDel="00380175">
          <w:rPr>
            <w:rFonts w:ascii="Arial" w:eastAsia="Arial" w:hAnsi="Arial" w:cs="Arial"/>
            <w:spacing w:val="-1"/>
          </w:rPr>
          <w:delText>i</w:delText>
        </w:r>
        <w:r w:rsidR="007B3FBD" w:rsidDel="00380175">
          <w:rPr>
            <w:rFonts w:ascii="Arial" w:eastAsia="Arial" w:hAnsi="Arial" w:cs="Arial"/>
            <w:spacing w:val="1"/>
          </w:rPr>
          <w:delText>t</w:delText>
        </w:r>
        <w:r w:rsidR="007B3FBD" w:rsidDel="00380175">
          <w:rPr>
            <w:rFonts w:ascii="Arial" w:eastAsia="Arial" w:hAnsi="Arial" w:cs="Arial"/>
            <w:spacing w:val="-1"/>
          </w:rPr>
          <w:delText>i</w:delText>
        </w:r>
        <w:r w:rsidR="007B3FBD" w:rsidDel="00380175">
          <w:rPr>
            <w:rFonts w:ascii="Arial" w:eastAsia="Arial" w:hAnsi="Arial" w:cs="Arial"/>
          </w:rPr>
          <w:delText>es</w:delText>
        </w:r>
        <w:r w:rsidR="007B3FBD" w:rsidDel="00380175">
          <w:rPr>
            <w:rFonts w:ascii="Arial" w:eastAsia="Arial" w:hAnsi="Arial" w:cs="Arial"/>
            <w:spacing w:val="54"/>
          </w:rPr>
          <w:delText xml:space="preserve"> </w:delText>
        </w:r>
      </w:del>
      <w:commentRangeStart w:id="355"/>
      <w:r w:rsidR="007B3FBD">
        <w:rPr>
          <w:rFonts w:ascii="Arial" w:eastAsia="Arial" w:hAnsi="Arial" w:cs="Arial"/>
        </w:rPr>
        <w:t>as</w:t>
      </w:r>
      <w:r w:rsidR="007B3FBD">
        <w:rPr>
          <w:rFonts w:ascii="Arial" w:eastAsia="Arial" w:hAnsi="Arial" w:cs="Arial"/>
          <w:spacing w:val="54"/>
        </w:rPr>
        <w:t xml:space="preserve"> </w:t>
      </w:r>
      <w:r w:rsidR="007B3FBD">
        <w:rPr>
          <w:rFonts w:ascii="Arial" w:eastAsia="Arial" w:hAnsi="Arial" w:cs="Arial"/>
        </w:rPr>
        <w:t>de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  <w:spacing w:val="1"/>
        </w:rPr>
        <w:t>rm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-3"/>
        </w:rPr>
        <w:t>n</w:t>
      </w:r>
      <w:r w:rsidR="007B3FBD">
        <w:rPr>
          <w:rFonts w:ascii="Arial" w:eastAsia="Arial" w:hAnsi="Arial" w:cs="Arial"/>
        </w:rPr>
        <w:t>ed</w:t>
      </w:r>
      <w:r w:rsidR="007B3FBD">
        <w:rPr>
          <w:rFonts w:ascii="Arial" w:eastAsia="Arial" w:hAnsi="Arial" w:cs="Arial"/>
          <w:spacing w:val="53"/>
        </w:rPr>
        <w:t xml:space="preserve"> </w:t>
      </w:r>
      <w:r w:rsidR="007B3FBD">
        <w:rPr>
          <w:rFonts w:ascii="Arial" w:eastAsia="Arial" w:hAnsi="Arial" w:cs="Arial"/>
        </w:rPr>
        <w:t>by</w:t>
      </w:r>
      <w:r w:rsidR="007B3FBD">
        <w:rPr>
          <w:rFonts w:ascii="Arial" w:eastAsia="Arial" w:hAnsi="Arial" w:cs="Arial"/>
          <w:spacing w:val="52"/>
        </w:rPr>
        <w:t xml:space="preserve">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he</w:t>
      </w:r>
      <w:r w:rsidR="007B3FBD">
        <w:rPr>
          <w:rFonts w:ascii="Arial" w:eastAsia="Arial" w:hAnsi="Arial" w:cs="Arial"/>
          <w:spacing w:val="53"/>
        </w:rPr>
        <w:t xml:space="preserve"> 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  <w:spacing w:val="2"/>
        </w:rPr>
        <w:t>e</w:t>
      </w:r>
      <w:r w:rsidR="007B3FBD">
        <w:rPr>
          <w:rFonts w:ascii="Arial" w:eastAsia="Arial" w:hAnsi="Arial" w:cs="Arial"/>
          <w:spacing w:val="-2"/>
        </w:rPr>
        <w:t>v</w:t>
      </w:r>
      <w:r w:rsidR="007B3FBD">
        <w:rPr>
          <w:rFonts w:ascii="Arial" w:eastAsia="Arial" w:hAnsi="Arial" w:cs="Arial"/>
        </w:rPr>
        <w:t>ant</w:t>
      </w:r>
      <w:r w:rsidR="007B3FBD">
        <w:rPr>
          <w:rFonts w:ascii="Arial" w:eastAsia="Arial" w:hAnsi="Arial" w:cs="Arial"/>
          <w:spacing w:val="55"/>
        </w:rPr>
        <w:t xml:space="preserve"> </w:t>
      </w:r>
      <w:r w:rsidR="007B3FBD">
        <w:rPr>
          <w:rFonts w:ascii="Arial" w:eastAsia="Arial" w:hAnsi="Arial" w:cs="Arial"/>
          <w:spacing w:val="-1"/>
        </w:rPr>
        <w:t>C</w:t>
      </w:r>
      <w:r w:rsidR="007B3FBD">
        <w:rPr>
          <w:rFonts w:ascii="Arial" w:eastAsia="Arial" w:hAnsi="Arial" w:cs="Arial"/>
          <w:spacing w:val="2"/>
        </w:rPr>
        <w:t>o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pe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3"/>
        </w:rPr>
        <w:t>n</w:t>
      </w:r>
      <w:r w:rsidR="007B3FBD">
        <w:rPr>
          <w:rFonts w:ascii="Arial" w:eastAsia="Arial" w:hAnsi="Arial" w:cs="Arial"/>
        </w:rPr>
        <w:t>t</w:t>
      </w:r>
      <w:r w:rsidR="007B3FBD">
        <w:rPr>
          <w:rFonts w:ascii="Arial" w:eastAsia="Arial" w:hAnsi="Arial" w:cs="Arial"/>
          <w:spacing w:val="55"/>
        </w:rPr>
        <w:t xml:space="preserve"> </w:t>
      </w:r>
      <w:r w:rsidR="007B3FBD">
        <w:rPr>
          <w:rFonts w:ascii="Arial" w:eastAsia="Arial" w:hAnsi="Arial" w:cs="Arial"/>
          <w:spacing w:val="-1"/>
        </w:rPr>
        <w:t>A</w:t>
      </w:r>
      <w:r w:rsidR="007B3FBD">
        <w:rPr>
          <w:rFonts w:ascii="Arial" w:eastAsia="Arial" w:hAnsi="Arial" w:cs="Arial"/>
        </w:rPr>
        <w:t>u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ho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  <w:spacing w:val="-4"/>
        </w:rPr>
        <w:t>i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2"/>
        </w:rPr>
        <w:t>y</w:t>
      </w:r>
      <w:commentRangeEnd w:id="355"/>
      <w:r w:rsidR="00FC3D76">
        <w:rPr>
          <w:rStyle w:val="CommentReference"/>
        </w:rPr>
        <w:commentReference w:id="355"/>
      </w:r>
      <w:r w:rsidR="007B3FBD">
        <w:rPr>
          <w:rFonts w:ascii="Arial" w:eastAsia="Arial" w:hAnsi="Arial" w:cs="Arial"/>
        </w:rPr>
        <w:t>.</w:t>
      </w:r>
      <w:r w:rsidR="007B3FBD">
        <w:rPr>
          <w:rFonts w:ascii="Arial" w:eastAsia="Arial" w:hAnsi="Arial" w:cs="Arial"/>
          <w:spacing w:val="55"/>
        </w:rPr>
        <w:t xml:space="preserve"> </w:t>
      </w:r>
      <w:r w:rsidR="007B3FBD">
        <w:rPr>
          <w:rFonts w:ascii="Arial" w:eastAsia="Arial" w:hAnsi="Arial" w:cs="Arial"/>
          <w:spacing w:val="-1"/>
        </w:rPr>
        <w:t>A</w:t>
      </w:r>
      <w:r w:rsidR="007B3FBD">
        <w:rPr>
          <w:rFonts w:ascii="Arial" w:eastAsia="Arial" w:hAnsi="Arial" w:cs="Arial"/>
        </w:rPr>
        <w:t>dap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on</w:t>
      </w:r>
      <w:r w:rsidR="007B3FBD">
        <w:rPr>
          <w:rFonts w:ascii="Arial" w:eastAsia="Arial" w:hAnsi="Arial" w:cs="Arial"/>
          <w:spacing w:val="53"/>
        </w:rPr>
        <w:t xml:space="preserve"> </w:t>
      </w:r>
      <w:r w:rsidR="007B3FBD">
        <w:rPr>
          <w:rFonts w:ascii="Arial" w:eastAsia="Arial" w:hAnsi="Arial" w:cs="Arial"/>
          <w:spacing w:val="-1"/>
        </w:rPr>
        <w:t>t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ng</w:t>
      </w:r>
      <w:r w:rsidR="007B3FBD">
        <w:rPr>
          <w:rFonts w:ascii="Arial" w:eastAsia="Arial" w:hAnsi="Arial" w:cs="Arial"/>
          <w:spacing w:val="56"/>
        </w:rPr>
        <w:t xml:space="preserve"> </w:t>
      </w:r>
      <w:r w:rsidR="007B3FBD">
        <w:rPr>
          <w:rFonts w:ascii="Arial" w:eastAsia="Arial" w:hAnsi="Arial" w:cs="Arial"/>
        </w:rPr>
        <w:t>shou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</w:rPr>
        <w:t>d</w:t>
      </w:r>
      <w:r w:rsidR="007B3FBD">
        <w:rPr>
          <w:rFonts w:ascii="Arial" w:eastAsia="Arial" w:hAnsi="Arial" w:cs="Arial"/>
          <w:spacing w:val="53"/>
        </w:rPr>
        <w:t xml:space="preserve"> </w:t>
      </w:r>
      <w:r w:rsidR="007B3FBD">
        <w:rPr>
          <w:rFonts w:ascii="Arial" w:eastAsia="Arial" w:hAnsi="Arial" w:cs="Arial"/>
        </w:rPr>
        <w:t xml:space="preserve">be </w:t>
      </w:r>
      <w:r w:rsidR="007B3FBD">
        <w:rPr>
          <w:rFonts w:ascii="Arial" w:eastAsia="Arial" w:hAnsi="Arial" w:cs="Arial"/>
          <w:spacing w:val="-1"/>
        </w:rPr>
        <w:t>li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2"/>
        </w:rPr>
        <w:t>k</w:t>
      </w:r>
      <w:r w:rsidR="007B3FBD">
        <w:rPr>
          <w:rFonts w:ascii="Arial" w:eastAsia="Arial" w:hAnsi="Arial" w:cs="Arial"/>
        </w:rPr>
        <w:t>ed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</w:rPr>
        <w:t>p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ocess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</w:rPr>
        <w:t>c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b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ng</w:t>
      </w:r>
      <w:r w:rsidR="007B3FBD">
        <w:rPr>
          <w:rFonts w:ascii="Arial" w:eastAsia="Arial" w:hAnsi="Arial" w:cs="Arial"/>
          <w:spacing w:val="5"/>
        </w:rPr>
        <w:t xml:space="preserve"> 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ns</w:t>
      </w:r>
      <w:r w:rsidR="007B3FBD">
        <w:rPr>
          <w:rFonts w:ascii="Arial" w:eastAsia="Arial" w:hAnsi="Arial" w:cs="Arial"/>
          <w:spacing w:val="-1"/>
        </w:rPr>
        <w:t>t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uc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on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</w:rPr>
        <w:t>and p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ac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ce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</w:rPr>
        <w:t>p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-2"/>
        </w:rPr>
        <w:t>v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de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  <w:spacing w:val="-1"/>
        </w:rPr>
        <w:t>V</w:t>
      </w:r>
      <w:r w:rsidR="007B3FBD">
        <w:rPr>
          <w:rFonts w:ascii="Arial" w:eastAsia="Arial" w:hAnsi="Arial" w:cs="Arial"/>
          <w:spacing w:val="2"/>
        </w:rPr>
        <w:t>T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</w:rPr>
        <w:t>pe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sonnel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-4"/>
        </w:rPr>
        <w:t>w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 xml:space="preserve">he </w:t>
      </w:r>
      <w:proofErr w:type="gramStart"/>
      <w:r w:rsidR="007B3FBD">
        <w:rPr>
          <w:rFonts w:ascii="Arial" w:eastAsia="Arial" w:hAnsi="Arial" w:cs="Arial"/>
        </w:rPr>
        <w:t>co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pe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3"/>
        </w:rPr>
        <w:t>n</w:t>
      </w:r>
      <w:r w:rsidR="007B3FBD">
        <w:rPr>
          <w:rFonts w:ascii="Arial" w:eastAsia="Arial" w:hAnsi="Arial" w:cs="Arial"/>
        </w:rPr>
        <w:t>c</w:t>
      </w:r>
      <w:r w:rsidR="007B3FBD">
        <w:rPr>
          <w:rFonts w:ascii="Arial" w:eastAsia="Arial" w:hAnsi="Arial" w:cs="Arial"/>
          <w:spacing w:val="-2"/>
        </w:rPr>
        <w:t>e</w:t>
      </w:r>
      <w:r w:rsidR="007B3FBD">
        <w:rPr>
          <w:rFonts w:ascii="Arial" w:eastAsia="Arial" w:hAnsi="Arial" w:cs="Arial"/>
          <w:spacing w:val="1"/>
          <w:sz w:val="16"/>
          <w:szCs w:val="16"/>
        </w:rPr>
        <w:t>[</w:t>
      </w:r>
      <w:proofErr w:type="gramEnd"/>
      <w:r w:rsidR="007B3FBD">
        <w:rPr>
          <w:rFonts w:ascii="Arial" w:eastAsia="Arial" w:hAnsi="Arial" w:cs="Arial"/>
          <w:spacing w:val="1"/>
          <w:sz w:val="16"/>
          <w:szCs w:val="16"/>
        </w:rPr>
        <w:t>K</w:t>
      </w:r>
      <w:r w:rsidR="007B3FBD">
        <w:rPr>
          <w:rFonts w:ascii="Arial" w:eastAsia="Arial" w:hAnsi="Arial" w:cs="Arial"/>
          <w:sz w:val="16"/>
          <w:szCs w:val="16"/>
        </w:rPr>
        <w:t>G</w:t>
      </w:r>
      <w:r w:rsidR="007B3FBD">
        <w:rPr>
          <w:rFonts w:ascii="Arial" w:eastAsia="Arial" w:hAnsi="Arial" w:cs="Arial"/>
          <w:spacing w:val="-1"/>
          <w:sz w:val="16"/>
          <w:szCs w:val="16"/>
        </w:rPr>
        <w:t>13</w:t>
      </w:r>
      <w:r w:rsidR="007B3FBD">
        <w:rPr>
          <w:rFonts w:ascii="Arial" w:eastAsia="Arial" w:hAnsi="Arial" w:cs="Arial"/>
          <w:sz w:val="16"/>
          <w:szCs w:val="16"/>
        </w:rPr>
        <w:t>]</w:t>
      </w:r>
      <w:r w:rsidR="007B3FBD">
        <w:rPr>
          <w:rFonts w:ascii="Arial" w:eastAsia="Arial" w:hAnsi="Arial" w:cs="Arial"/>
          <w:spacing w:val="19"/>
          <w:sz w:val="16"/>
          <w:szCs w:val="16"/>
        </w:rPr>
        <w:t xml:space="preserve"> </w:t>
      </w:r>
      <w:r w:rsidR="007B3FBD">
        <w:rPr>
          <w:rFonts w:ascii="Arial" w:eastAsia="Arial" w:hAnsi="Arial" w:cs="Arial"/>
        </w:rPr>
        <w:t>necessa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y</w:t>
      </w:r>
      <w:r w:rsidR="007B3FBD">
        <w:rPr>
          <w:rFonts w:ascii="Arial" w:eastAsia="Arial" w:hAnsi="Arial" w:cs="Arial"/>
          <w:spacing w:val="-1"/>
        </w:rPr>
        <w:t xml:space="preserve"> t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</w:rPr>
        <w:t>pe</w:t>
      </w:r>
      <w:r w:rsidR="007B3FBD">
        <w:rPr>
          <w:rFonts w:ascii="Arial" w:eastAsia="Arial" w:hAnsi="Arial" w:cs="Arial"/>
          <w:spacing w:val="-2"/>
        </w:rPr>
        <w:t>r</w:t>
      </w:r>
      <w:r w:rsidR="007B3FBD">
        <w:rPr>
          <w:rFonts w:ascii="Arial" w:eastAsia="Arial" w:hAnsi="Arial" w:cs="Arial"/>
          <w:spacing w:val="1"/>
        </w:rPr>
        <w:t>f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-2"/>
        </w:rPr>
        <w:t>r</w:t>
      </w:r>
      <w:r w:rsidR="007B3FBD">
        <w:rPr>
          <w:rFonts w:ascii="Arial" w:eastAsia="Arial" w:hAnsi="Arial" w:cs="Arial"/>
        </w:rPr>
        <w:t>m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-2"/>
        </w:rPr>
        <w:t xml:space="preserve">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he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r p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ese</w:t>
      </w:r>
      <w:r w:rsidR="007B3FBD">
        <w:rPr>
          <w:rFonts w:ascii="Arial" w:eastAsia="Arial" w:hAnsi="Arial" w:cs="Arial"/>
          <w:spacing w:val="-3"/>
        </w:rPr>
        <w:t>n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/</w:t>
      </w:r>
      <w:r w:rsidR="007B3FBD">
        <w:rPr>
          <w:rFonts w:ascii="Arial" w:eastAsia="Arial" w:hAnsi="Arial" w:cs="Arial"/>
          <w:spacing w:val="1"/>
        </w:rPr>
        <w:t>f</w:t>
      </w:r>
      <w:r w:rsidR="007B3FBD">
        <w:rPr>
          <w:rFonts w:ascii="Arial" w:eastAsia="Arial" w:hAnsi="Arial" w:cs="Arial"/>
        </w:rPr>
        <w:t>u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3"/>
        </w:rPr>
        <w:t>u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2"/>
        </w:rPr>
        <w:t xml:space="preserve"> </w:t>
      </w:r>
      <w:r w:rsidR="007B3FBD">
        <w:rPr>
          <w:rFonts w:ascii="Arial" w:eastAsia="Arial" w:hAnsi="Arial" w:cs="Arial"/>
          <w:spacing w:val="1"/>
        </w:rPr>
        <w:t>j</w:t>
      </w:r>
      <w:r w:rsidR="007B3FBD">
        <w:rPr>
          <w:rFonts w:ascii="Arial" w:eastAsia="Arial" w:hAnsi="Arial" w:cs="Arial"/>
        </w:rPr>
        <w:t>obs</w:t>
      </w:r>
      <w:r w:rsidR="007B3FBD">
        <w:rPr>
          <w:rFonts w:ascii="Arial" w:eastAsia="Arial" w:hAnsi="Arial" w:cs="Arial"/>
          <w:spacing w:val="-1"/>
        </w:rPr>
        <w:t xml:space="preserve"> </w:t>
      </w:r>
      <w:r w:rsidR="007B3FBD">
        <w:rPr>
          <w:rFonts w:ascii="Arial" w:eastAsia="Arial" w:hAnsi="Arial" w:cs="Arial"/>
        </w:rPr>
        <w:t>bo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</w:t>
      </w:r>
      <w:r w:rsidR="007B3FBD">
        <w:rPr>
          <w:rFonts w:ascii="Arial" w:eastAsia="Arial" w:hAnsi="Arial" w:cs="Arial"/>
          <w:spacing w:val="-2"/>
        </w:rPr>
        <w:t xml:space="preserve"> 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  <w:spacing w:val="1"/>
        </w:rPr>
        <w:t>f</w:t>
      </w:r>
      <w:r w:rsidR="007B3FBD">
        <w:rPr>
          <w:rFonts w:ascii="Arial" w:eastAsia="Arial" w:hAnsi="Arial" w:cs="Arial"/>
          <w:spacing w:val="3"/>
        </w:rPr>
        <w:t>f</w:t>
      </w:r>
      <w:r w:rsidR="007B3FBD">
        <w:rPr>
          <w:rFonts w:ascii="Arial" w:eastAsia="Arial" w:hAnsi="Arial" w:cs="Arial"/>
          <w:spacing w:val="-4"/>
        </w:rPr>
        <w:t>i</w:t>
      </w:r>
      <w:r w:rsidR="007B3FBD">
        <w:rPr>
          <w:rFonts w:ascii="Arial" w:eastAsia="Arial" w:hAnsi="Arial" w:cs="Arial"/>
        </w:rPr>
        <w:t>c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en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</w:rPr>
        <w:t>y</w:t>
      </w:r>
      <w:r w:rsidR="007B3FBD">
        <w:rPr>
          <w:rFonts w:ascii="Arial" w:eastAsia="Arial" w:hAnsi="Arial" w:cs="Arial"/>
          <w:spacing w:val="-1"/>
        </w:rPr>
        <w:t xml:space="preserve"> </w:t>
      </w:r>
      <w:r w:rsidR="007B3FBD">
        <w:rPr>
          <w:rFonts w:ascii="Arial" w:eastAsia="Arial" w:hAnsi="Arial" w:cs="Arial"/>
        </w:rPr>
        <w:t>and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  <w:spacing w:val="1"/>
        </w:rPr>
        <w:t>ff</w:t>
      </w:r>
      <w:r w:rsidR="007B3FBD">
        <w:rPr>
          <w:rFonts w:ascii="Arial" w:eastAsia="Arial" w:hAnsi="Arial" w:cs="Arial"/>
        </w:rPr>
        <w:t>ec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-2"/>
        </w:rPr>
        <w:t>v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  <w:spacing w:val="-2"/>
        </w:rPr>
        <w:t>y</w:t>
      </w:r>
      <w:r w:rsidR="007B3FBD">
        <w:rPr>
          <w:rFonts w:ascii="Arial" w:eastAsia="Arial" w:hAnsi="Arial" w:cs="Arial"/>
        </w:rPr>
        <w:t>.</w:t>
      </w:r>
    </w:p>
    <w:p w:rsidR="00514D7B" w:rsidRDefault="00514D7B">
      <w:pPr>
        <w:spacing w:before="1" w:after="0" w:line="220" w:lineRule="exact"/>
      </w:pPr>
    </w:p>
    <w:p w:rsidR="00514D7B" w:rsidRDefault="007B3FBD">
      <w:pPr>
        <w:spacing w:before="32" w:after="0" w:line="240" w:lineRule="auto"/>
        <w:ind w:left="153" w:right="7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57"/>
        </w:rPr>
        <w:t xml:space="preserve"> </w:t>
      </w:r>
      <w:r>
        <w:rPr>
          <w:rFonts w:ascii="Arial" w:eastAsia="Arial" w:hAnsi="Arial" w:cs="Arial"/>
        </w:rPr>
        <w:t>adap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5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eans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ng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 enab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 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sonnel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 con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nue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/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 and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hen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cha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 en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anned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or has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been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ade.</w:t>
      </w:r>
    </w:p>
    <w:p w:rsidR="00514D7B" w:rsidRDefault="00514D7B">
      <w:pPr>
        <w:spacing w:before="6" w:after="0" w:line="110" w:lineRule="exact"/>
        <w:rPr>
          <w:sz w:val="11"/>
          <w:szCs w:val="11"/>
        </w:rPr>
      </w:pPr>
    </w:p>
    <w:p w:rsidR="00514D7B" w:rsidRDefault="007B3FBD">
      <w:pPr>
        <w:spacing w:after="0" w:line="240" w:lineRule="auto"/>
        <w:ind w:left="153" w:right="709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2</w:t>
      </w:r>
      <w:r>
        <w:rPr>
          <w:rFonts w:ascii="Arial" w:eastAsia="Arial" w:hAnsi="Arial" w:cs="Arial"/>
          <w:b/>
          <w:bCs/>
          <w:spacing w:val="1"/>
        </w:rPr>
        <w:t>.</w:t>
      </w:r>
      <w:r>
        <w:rPr>
          <w:rFonts w:ascii="Arial" w:eastAsia="Arial" w:hAnsi="Arial" w:cs="Arial"/>
          <w:b/>
          <w:bCs/>
        </w:rPr>
        <w:t xml:space="preserve">2       </w:t>
      </w:r>
      <w:r>
        <w:rPr>
          <w:rFonts w:ascii="Arial" w:eastAsia="Arial" w:hAnsi="Arial" w:cs="Arial"/>
          <w:b/>
          <w:bCs/>
          <w:spacing w:val="55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C</w:t>
      </w:r>
      <w:r>
        <w:rPr>
          <w:rFonts w:ascii="Arial" w:eastAsia="Arial" w:hAnsi="Arial" w:cs="Arial"/>
          <w:b/>
          <w:bCs/>
        </w:rPr>
        <w:t>ourse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r</w:t>
      </w:r>
      <w:r>
        <w:rPr>
          <w:rFonts w:ascii="Arial" w:eastAsia="Arial" w:hAnsi="Arial" w:cs="Arial"/>
          <w:b/>
          <w:bCs/>
          <w:spacing w:val="-3"/>
        </w:rPr>
        <w:t>u</w:t>
      </w:r>
      <w:r>
        <w:rPr>
          <w:rFonts w:ascii="Arial" w:eastAsia="Arial" w:hAnsi="Arial" w:cs="Arial"/>
          <w:b/>
          <w:bCs/>
        </w:rPr>
        <w:t>c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ure</w:t>
      </w:r>
    </w:p>
    <w:p w:rsidR="00514D7B" w:rsidRDefault="00514D7B">
      <w:pPr>
        <w:spacing w:before="4" w:after="0" w:line="120" w:lineRule="exact"/>
        <w:rPr>
          <w:sz w:val="12"/>
          <w:szCs w:val="12"/>
        </w:rPr>
      </w:pPr>
    </w:p>
    <w:p w:rsidR="00514D7B" w:rsidRDefault="007B3FBD">
      <w:pPr>
        <w:spacing w:after="0" w:line="239" w:lineRule="auto"/>
        <w:ind w:left="153" w:right="7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ada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 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be de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oped on a case</w:t>
      </w:r>
      <w:r>
        <w:rPr>
          <w:rFonts w:ascii="Arial" w:eastAsia="Arial" w:hAnsi="Arial" w:cs="Arial"/>
          <w:spacing w:val="4"/>
        </w:rPr>
        <w:t>-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case bas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ng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 account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spec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cha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der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ada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ds ana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 be u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 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 xml:space="preserve">he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anned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der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o des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op,</w:t>
      </w:r>
      <w:r>
        <w:rPr>
          <w:rFonts w:ascii="Arial" w:eastAsia="Arial" w:hAnsi="Arial" w:cs="Arial"/>
          <w:spacing w:val="4"/>
        </w:rPr>
        <w:t xml:space="preserve"> </w:t>
      </w:r>
      <w:proofErr w:type="gram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ent</w:t>
      </w:r>
      <w:proofErr w:type="gramEnd"/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 xml:space="preserve">and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o subse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assess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ance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sonne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.</w:t>
      </w:r>
    </w:p>
    <w:p w:rsidR="00514D7B" w:rsidRDefault="00514D7B">
      <w:pPr>
        <w:spacing w:before="13" w:after="0" w:line="240" w:lineRule="exact"/>
        <w:rPr>
          <w:sz w:val="24"/>
          <w:szCs w:val="24"/>
        </w:rPr>
      </w:pPr>
    </w:p>
    <w:p w:rsidR="00514D7B" w:rsidRDefault="007B3FBD">
      <w:pPr>
        <w:spacing w:after="0" w:line="240" w:lineRule="auto"/>
        <w:ind w:left="152" w:right="7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ada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cons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 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esson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ans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each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sub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ear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2"/>
        </w:rPr>
        <w:t xml:space="preserve"> g</w:t>
      </w:r>
      <w:r>
        <w:rPr>
          <w:rFonts w:ascii="Arial" w:eastAsia="Arial" w:hAnsi="Arial" w:cs="Arial"/>
        </w:rPr>
        <w:t>oa</w:t>
      </w:r>
      <w:r>
        <w:rPr>
          <w:rFonts w:ascii="Arial" w:eastAsia="Arial" w:hAnsi="Arial" w:cs="Arial"/>
          <w:spacing w:val="-1"/>
        </w:rPr>
        <w:t>ls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5"/>
        </w:rPr>
        <w:t>W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dap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 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anned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d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 na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 and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cha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TS en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needs ana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 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</w:rPr>
        <w:t>or de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esson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.</w:t>
      </w:r>
    </w:p>
    <w:p w:rsidR="00514D7B" w:rsidRDefault="00514D7B">
      <w:pPr>
        <w:spacing w:before="6" w:after="0" w:line="110" w:lineRule="exact"/>
        <w:rPr>
          <w:sz w:val="11"/>
          <w:szCs w:val="11"/>
        </w:rPr>
      </w:pPr>
    </w:p>
    <w:p w:rsidR="00514D7B" w:rsidRDefault="007B3FBD">
      <w:pPr>
        <w:spacing w:after="0" w:line="240" w:lineRule="auto"/>
        <w:ind w:left="153" w:right="731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2</w:t>
      </w:r>
      <w:r>
        <w:rPr>
          <w:rFonts w:ascii="Arial" w:eastAsia="Arial" w:hAnsi="Arial" w:cs="Arial"/>
          <w:b/>
          <w:bCs/>
          <w:spacing w:val="1"/>
        </w:rPr>
        <w:t>.</w:t>
      </w:r>
      <w:r>
        <w:rPr>
          <w:rFonts w:ascii="Arial" w:eastAsia="Arial" w:hAnsi="Arial" w:cs="Arial"/>
          <w:b/>
          <w:bCs/>
        </w:rPr>
        <w:t xml:space="preserve">3       </w:t>
      </w:r>
      <w:r>
        <w:rPr>
          <w:rFonts w:ascii="Arial" w:eastAsia="Arial" w:hAnsi="Arial" w:cs="Arial"/>
          <w:b/>
          <w:bCs/>
          <w:spacing w:val="55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</w:rPr>
        <w:t>n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ry</w:t>
      </w:r>
      <w:r>
        <w:rPr>
          <w:rFonts w:ascii="Arial" w:eastAsia="Arial" w:hAnsi="Arial" w:cs="Arial"/>
          <w:b/>
          <w:bCs/>
          <w:spacing w:val="-4"/>
        </w:rPr>
        <w:t xml:space="preserve"> 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andard</w:t>
      </w:r>
    </w:p>
    <w:p w:rsidR="00514D7B" w:rsidRDefault="00514D7B">
      <w:pPr>
        <w:spacing w:before="4" w:after="0" w:line="120" w:lineRule="exact"/>
        <w:rPr>
          <w:sz w:val="12"/>
          <w:szCs w:val="12"/>
        </w:rPr>
      </w:pPr>
    </w:p>
    <w:p w:rsidR="00514D7B" w:rsidDel="00FC3D76" w:rsidRDefault="007B3FBD">
      <w:pPr>
        <w:spacing w:after="0" w:line="240" w:lineRule="auto"/>
        <w:ind w:left="152" w:right="782"/>
        <w:jc w:val="both"/>
        <w:rPr>
          <w:del w:id="356" w:author="Kerrie Abercrombie" w:date="2016-02-24T16:32:00Z"/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ap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del w:id="357" w:author="Kerrie Abercrombie" w:date="2016-02-24T16:32:00Z">
        <w:r w:rsidDel="00FC3D76">
          <w:rPr>
            <w:rFonts w:ascii="Arial" w:eastAsia="Arial" w:hAnsi="Arial" w:cs="Arial"/>
          </w:rPr>
          <w:delText>:</w:delText>
        </w:r>
      </w:del>
    </w:p>
    <w:p w:rsidR="00514D7B" w:rsidDel="00FC3D76" w:rsidRDefault="007B3FBD">
      <w:pPr>
        <w:spacing w:after="0" w:line="240" w:lineRule="auto"/>
        <w:ind w:left="152" w:right="782"/>
        <w:jc w:val="both"/>
        <w:rPr>
          <w:del w:id="358" w:author="Kerrie Abercrombie" w:date="2016-02-24T16:32:00Z"/>
          <w:rFonts w:ascii="Arial" w:eastAsia="Arial" w:hAnsi="Arial" w:cs="Arial"/>
        </w:rPr>
        <w:pPrChange w:id="359" w:author="Kerrie Abercrombie" w:date="2016-02-24T16:32:00Z">
          <w:pPr>
            <w:tabs>
              <w:tab w:val="left" w:pos="1000"/>
            </w:tabs>
            <w:spacing w:before="3" w:after="0" w:line="252" w:lineRule="exact"/>
            <w:ind w:left="1004" w:right="75" w:hanging="360"/>
          </w:pPr>
        </w:pPrChange>
      </w:pPr>
      <w:del w:id="360" w:author="Kerrie Abercrombie" w:date="2016-02-24T16:32:00Z">
        <w:r w:rsidDel="00FC3D76">
          <w:rPr>
            <w:rFonts w:ascii="Wingdings" w:eastAsia="Wingdings" w:hAnsi="Wingdings" w:cs="Wingdings"/>
          </w:rPr>
          <w:delText></w:delText>
        </w:r>
        <w:r w:rsidDel="00FC3D76">
          <w:rPr>
            <w:rFonts w:ascii="Times New Roman" w:eastAsia="Times New Roman" w:hAnsi="Times New Roman" w:cs="Times New Roman"/>
          </w:rPr>
          <w:tab/>
        </w:r>
      </w:del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succ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ul 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spec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LA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odel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V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103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</w:rPr>
        <w:t>1,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103</w:t>
      </w:r>
      <w:r>
        <w:rPr>
          <w:rFonts w:ascii="Arial" w:eastAsia="Arial" w:hAnsi="Arial" w:cs="Arial"/>
          <w:spacing w:val="-1"/>
        </w:rPr>
        <w:t>/</w:t>
      </w:r>
      <w:r>
        <w:rPr>
          <w:rFonts w:ascii="Arial" w:eastAsia="Arial" w:hAnsi="Arial" w:cs="Arial"/>
        </w:rPr>
        <w:t xml:space="preserve">2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app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cab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e)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10</w:t>
      </w:r>
      <w:r>
        <w:rPr>
          <w:rFonts w:ascii="Arial" w:eastAsia="Arial" w:hAnsi="Arial" w:cs="Arial"/>
          <w:spacing w:val="-3"/>
        </w:rPr>
        <w:t>3</w:t>
      </w:r>
      <w:r>
        <w:rPr>
          <w:rFonts w:ascii="Arial" w:eastAsia="Arial" w:hAnsi="Arial" w:cs="Arial"/>
          <w:spacing w:val="-1"/>
        </w:rPr>
        <w:t>/</w:t>
      </w:r>
      <w:r>
        <w:rPr>
          <w:rFonts w:ascii="Arial" w:eastAsia="Arial" w:hAnsi="Arial" w:cs="Arial"/>
        </w:rPr>
        <w:t>3,</w:t>
      </w:r>
      <w:r>
        <w:rPr>
          <w:rFonts w:ascii="Arial" w:eastAsia="Arial" w:hAnsi="Arial" w:cs="Arial"/>
          <w:spacing w:val="2"/>
        </w:rPr>
        <w:t xml:space="preserve"> </w:t>
      </w:r>
      <w:commentRangeStart w:id="361"/>
      <w:del w:id="362" w:author="Kerrie Abercrombie" w:date="2016-02-24T16:32:00Z">
        <w:r w:rsidDel="00FC3D76">
          <w:rPr>
            <w:rFonts w:ascii="Arial" w:eastAsia="Arial" w:hAnsi="Arial" w:cs="Arial"/>
          </w:rPr>
          <w:delText>an</w:delText>
        </w:r>
        <w:r w:rsidDel="00FC3D76">
          <w:rPr>
            <w:rFonts w:ascii="Arial" w:eastAsia="Arial" w:hAnsi="Arial" w:cs="Arial"/>
            <w:spacing w:val="-3"/>
          </w:rPr>
          <w:delText>d</w:delText>
        </w:r>
      </w:del>
      <w:commentRangeEnd w:id="361"/>
      <w:r w:rsidR="00534799">
        <w:rPr>
          <w:rStyle w:val="CommentReference"/>
        </w:rPr>
        <w:commentReference w:id="361"/>
      </w:r>
      <w:del w:id="363" w:author="Kerrie Abercrombie" w:date="2016-02-24T16:32:00Z">
        <w:r w:rsidDel="00FC3D76">
          <w:rPr>
            <w:rFonts w:ascii="Arial" w:eastAsia="Arial" w:hAnsi="Arial" w:cs="Arial"/>
          </w:rPr>
          <w:delText>;</w:delText>
        </w:r>
      </w:del>
    </w:p>
    <w:p w:rsidR="00514D7B" w:rsidRDefault="007B3FBD">
      <w:pPr>
        <w:tabs>
          <w:tab w:val="left" w:pos="1000"/>
        </w:tabs>
        <w:spacing w:before="3" w:after="0" w:line="252" w:lineRule="exact"/>
        <w:ind w:left="1004" w:right="75" w:hanging="360"/>
        <w:rPr>
          <w:rFonts w:ascii="Arial" w:eastAsia="Arial" w:hAnsi="Arial" w:cs="Arial"/>
        </w:rPr>
        <w:pPrChange w:id="364" w:author="Kerrie Abercrombie" w:date="2016-02-24T16:32:00Z">
          <w:pPr>
            <w:tabs>
              <w:tab w:val="left" w:pos="1000"/>
            </w:tabs>
            <w:spacing w:after="0" w:line="251" w:lineRule="exact"/>
            <w:ind w:left="644" w:right="-20"/>
          </w:pPr>
        </w:pPrChange>
      </w:pPr>
      <w:del w:id="365" w:author="Kerrie Abercrombie" w:date="2016-02-24T16:32:00Z">
        <w:r w:rsidDel="00FC3D76">
          <w:rPr>
            <w:rFonts w:ascii="Wingdings" w:eastAsia="Wingdings" w:hAnsi="Wingdings" w:cs="Wingdings"/>
          </w:rPr>
          <w:delText></w:delText>
        </w:r>
        <w:r w:rsidDel="00FC3D76">
          <w:rPr>
            <w:rFonts w:ascii="Times New Roman" w:eastAsia="Times New Roman" w:hAnsi="Times New Roman" w:cs="Times New Roman"/>
          </w:rPr>
          <w:tab/>
        </w:r>
        <w:r w:rsidDel="00FC3D76">
          <w:rPr>
            <w:rFonts w:ascii="Arial" w:eastAsia="Arial" w:hAnsi="Arial" w:cs="Arial"/>
            <w:spacing w:val="2"/>
          </w:rPr>
          <w:delText>T</w:delText>
        </w:r>
        <w:r w:rsidDel="00FC3D76">
          <w:rPr>
            <w:rFonts w:ascii="Arial" w:eastAsia="Arial" w:hAnsi="Arial" w:cs="Arial"/>
          </w:rPr>
          <w:delText>he</w:delText>
        </w:r>
        <w:r w:rsidDel="00FC3D76">
          <w:rPr>
            <w:rFonts w:ascii="Arial" w:eastAsia="Arial" w:hAnsi="Arial" w:cs="Arial"/>
            <w:spacing w:val="-2"/>
          </w:rPr>
          <w:delText xml:space="preserve"> </w:delText>
        </w:r>
        <w:r w:rsidDel="00FC3D76">
          <w:rPr>
            <w:rFonts w:ascii="Arial" w:eastAsia="Arial" w:hAnsi="Arial" w:cs="Arial"/>
          </w:rPr>
          <w:delText>possess</w:delText>
        </w:r>
        <w:r w:rsidDel="00FC3D76">
          <w:rPr>
            <w:rFonts w:ascii="Arial" w:eastAsia="Arial" w:hAnsi="Arial" w:cs="Arial"/>
            <w:spacing w:val="-1"/>
          </w:rPr>
          <w:delText>i</w:delText>
        </w:r>
        <w:r w:rsidDel="00FC3D76">
          <w:rPr>
            <w:rFonts w:ascii="Arial" w:eastAsia="Arial" w:hAnsi="Arial" w:cs="Arial"/>
          </w:rPr>
          <w:delText>on</w:delText>
        </w:r>
        <w:r w:rsidDel="00FC3D76">
          <w:rPr>
            <w:rFonts w:ascii="Arial" w:eastAsia="Arial" w:hAnsi="Arial" w:cs="Arial"/>
            <w:spacing w:val="1"/>
          </w:rPr>
          <w:delText xml:space="preserve"> </w:delText>
        </w:r>
        <w:r w:rsidDel="00FC3D76">
          <w:rPr>
            <w:rFonts w:ascii="Arial" w:eastAsia="Arial" w:hAnsi="Arial" w:cs="Arial"/>
            <w:spacing w:val="-3"/>
          </w:rPr>
          <w:delText>o</w:delText>
        </w:r>
        <w:r w:rsidDel="00FC3D76">
          <w:rPr>
            <w:rFonts w:ascii="Arial" w:eastAsia="Arial" w:hAnsi="Arial" w:cs="Arial"/>
          </w:rPr>
          <w:delText>f a</w:delText>
        </w:r>
        <w:r w:rsidDel="00FC3D76">
          <w:rPr>
            <w:rFonts w:ascii="Arial" w:eastAsia="Arial" w:hAnsi="Arial" w:cs="Arial"/>
            <w:spacing w:val="1"/>
          </w:rPr>
          <w:delText xml:space="preserve"> </w:delText>
        </w:r>
        <w:r w:rsidDel="00FC3D76">
          <w:rPr>
            <w:rFonts w:ascii="Arial" w:eastAsia="Arial" w:hAnsi="Arial" w:cs="Arial"/>
            <w:spacing w:val="-2"/>
          </w:rPr>
          <w:delText>v</w:delText>
        </w:r>
        <w:r w:rsidDel="00FC3D76">
          <w:rPr>
            <w:rFonts w:ascii="Arial" w:eastAsia="Arial" w:hAnsi="Arial" w:cs="Arial"/>
          </w:rPr>
          <w:delText>a</w:delText>
        </w:r>
        <w:r w:rsidDel="00FC3D76">
          <w:rPr>
            <w:rFonts w:ascii="Arial" w:eastAsia="Arial" w:hAnsi="Arial" w:cs="Arial"/>
            <w:spacing w:val="-1"/>
          </w:rPr>
          <w:delText>li</w:delText>
        </w:r>
        <w:r w:rsidDel="00FC3D76">
          <w:rPr>
            <w:rFonts w:ascii="Arial" w:eastAsia="Arial" w:hAnsi="Arial" w:cs="Arial"/>
          </w:rPr>
          <w:delText>d</w:delText>
        </w:r>
        <w:r w:rsidDel="00FC3D76">
          <w:rPr>
            <w:rFonts w:ascii="Arial" w:eastAsia="Arial" w:hAnsi="Arial" w:cs="Arial"/>
            <w:spacing w:val="1"/>
          </w:rPr>
          <w:delText xml:space="preserve"> </w:delText>
        </w:r>
        <w:r w:rsidDel="00FC3D76">
          <w:rPr>
            <w:rFonts w:ascii="Arial" w:eastAsia="Arial" w:hAnsi="Arial" w:cs="Arial"/>
            <w:spacing w:val="-1"/>
          </w:rPr>
          <w:delText>V</w:delText>
        </w:r>
        <w:r w:rsidDel="00FC3D76">
          <w:rPr>
            <w:rFonts w:ascii="Arial" w:eastAsia="Arial" w:hAnsi="Arial" w:cs="Arial"/>
            <w:spacing w:val="2"/>
          </w:rPr>
          <w:delText>T</w:delText>
        </w:r>
        <w:r w:rsidDel="00FC3D76">
          <w:rPr>
            <w:rFonts w:ascii="Arial" w:eastAsia="Arial" w:hAnsi="Arial" w:cs="Arial"/>
          </w:rPr>
          <w:delText>S</w:delText>
        </w:r>
        <w:r w:rsidDel="00FC3D76">
          <w:rPr>
            <w:rFonts w:ascii="Arial" w:eastAsia="Arial" w:hAnsi="Arial" w:cs="Arial"/>
            <w:spacing w:val="-2"/>
          </w:rPr>
          <w:delText xml:space="preserve"> </w:delText>
        </w:r>
        <w:r w:rsidDel="00FC3D76">
          <w:rPr>
            <w:rFonts w:ascii="Arial" w:eastAsia="Arial" w:hAnsi="Arial" w:cs="Arial"/>
            <w:spacing w:val="-1"/>
          </w:rPr>
          <w:delText>C</w:delText>
        </w:r>
        <w:r w:rsidDel="00FC3D76">
          <w:rPr>
            <w:rFonts w:ascii="Arial" w:eastAsia="Arial" w:hAnsi="Arial" w:cs="Arial"/>
          </w:rPr>
          <w:delText>e</w:delText>
        </w:r>
        <w:r w:rsidDel="00FC3D76">
          <w:rPr>
            <w:rFonts w:ascii="Arial" w:eastAsia="Arial" w:hAnsi="Arial" w:cs="Arial"/>
            <w:spacing w:val="-2"/>
          </w:rPr>
          <w:delText>r</w:delText>
        </w:r>
        <w:r w:rsidDel="00FC3D76">
          <w:rPr>
            <w:rFonts w:ascii="Arial" w:eastAsia="Arial" w:hAnsi="Arial" w:cs="Arial"/>
            <w:spacing w:val="1"/>
          </w:rPr>
          <w:delText>t</w:delText>
        </w:r>
        <w:r w:rsidDel="00FC3D76">
          <w:rPr>
            <w:rFonts w:ascii="Arial" w:eastAsia="Arial" w:hAnsi="Arial" w:cs="Arial"/>
            <w:spacing w:val="-4"/>
          </w:rPr>
          <w:delText>i</w:delText>
        </w:r>
        <w:r w:rsidDel="00FC3D76">
          <w:rPr>
            <w:rFonts w:ascii="Arial" w:eastAsia="Arial" w:hAnsi="Arial" w:cs="Arial"/>
            <w:spacing w:val="3"/>
          </w:rPr>
          <w:delText>f</w:delText>
        </w:r>
        <w:r w:rsidDel="00FC3D76">
          <w:rPr>
            <w:rFonts w:ascii="Arial" w:eastAsia="Arial" w:hAnsi="Arial" w:cs="Arial"/>
            <w:spacing w:val="-1"/>
          </w:rPr>
          <w:delText>i</w:delText>
        </w:r>
        <w:r w:rsidDel="00FC3D76">
          <w:rPr>
            <w:rFonts w:ascii="Arial" w:eastAsia="Arial" w:hAnsi="Arial" w:cs="Arial"/>
          </w:rPr>
          <w:delText>ca</w:delText>
        </w:r>
        <w:r w:rsidDel="00FC3D76">
          <w:rPr>
            <w:rFonts w:ascii="Arial" w:eastAsia="Arial" w:hAnsi="Arial" w:cs="Arial"/>
            <w:spacing w:val="1"/>
          </w:rPr>
          <w:delText>t</w:delText>
        </w:r>
        <w:r w:rsidDel="00FC3D76">
          <w:rPr>
            <w:rFonts w:ascii="Arial" w:eastAsia="Arial" w:hAnsi="Arial" w:cs="Arial"/>
            <w:spacing w:val="-1"/>
          </w:rPr>
          <w:delText>i</w:delText>
        </w:r>
        <w:r w:rsidDel="00FC3D76">
          <w:rPr>
            <w:rFonts w:ascii="Arial" w:eastAsia="Arial" w:hAnsi="Arial" w:cs="Arial"/>
          </w:rPr>
          <w:delText>on</w:delText>
        </w:r>
        <w:r w:rsidDel="00FC3D76">
          <w:rPr>
            <w:rFonts w:ascii="Arial" w:eastAsia="Arial" w:hAnsi="Arial" w:cs="Arial"/>
            <w:spacing w:val="1"/>
          </w:rPr>
          <w:delText xml:space="preserve"> </w:delText>
        </w:r>
        <w:r w:rsidDel="00FC3D76">
          <w:rPr>
            <w:rFonts w:ascii="Arial" w:eastAsia="Arial" w:hAnsi="Arial" w:cs="Arial"/>
          </w:rPr>
          <w:delText>L</w:delText>
        </w:r>
        <w:r w:rsidDel="00FC3D76">
          <w:rPr>
            <w:rFonts w:ascii="Arial" w:eastAsia="Arial" w:hAnsi="Arial" w:cs="Arial"/>
            <w:spacing w:val="-3"/>
          </w:rPr>
          <w:delText>o</w:delText>
        </w:r>
        <w:r w:rsidDel="00FC3D76">
          <w:rPr>
            <w:rFonts w:ascii="Arial" w:eastAsia="Arial" w:hAnsi="Arial" w:cs="Arial"/>
          </w:rPr>
          <w:delText>g.</w:delText>
        </w:r>
      </w:del>
    </w:p>
    <w:p w:rsidR="00514D7B" w:rsidRDefault="00514D7B">
      <w:pPr>
        <w:spacing w:before="14" w:after="0" w:line="240" w:lineRule="exact"/>
        <w:rPr>
          <w:sz w:val="24"/>
          <w:szCs w:val="24"/>
        </w:rPr>
      </w:pPr>
    </w:p>
    <w:p w:rsidR="00514D7B" w:rsidRDefault="007B3FBD">
      <w:pPr>
        <w:spacing w:after="0" w:line="239" w:lineRule="auto"/>
        <w:ind w:left="153" w:right="77"/>
        <w:jc w:val="both"/>
        <w:rPr>
          <w:rFonts w:ascii="Arial" w:eastAsia="Arial" w:hAnsi="Arial" w:cs="Arial"/>
        </w:rPr>
      </w:pPr>
      <w:commentRangeStart w:id="366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adap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  <w:spacing w:val="-1"/>
        </w:rPr>
        <w:t>ti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ded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sonnel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hat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hat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pda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b/>
          <w:bCs/>
        </w:rPr>
        <w:t xml:space="preserve">, </w:t>
      </w:r>
      <w:r>
        <w:rPr>
          <w:rFonts w:ascii="Arial" w:eastAsia="Arial" w:hAnsi="Arial" w:cs="Arial"/>
        </w:rPr>
        <w:t>unsa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 ope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onal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ance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ances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uenc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 co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ce.</w:t>
      </w:r>
      <w:commentRangeEnd w:id="366"/>
      <w:r w:rsidR="00FC3D76">
        <w:rPr>
          <w:rStyle w:val="CommentReference"/>
        </w:rPr>
        <w:commentReference w:id="366"/>
      </w:r>
    </w:p>
    <w:p w:rsidR="00514D7B" w:rsidRDefault="00514D7B">
      <w:pPr>
        <w:spacing w:before="7" w:after="0" w:line="110" w:lineRule="exact"/>
        <w:rPr>
          <w:sz w:val="11"/>
          <w:szCs w:val="11"/>
        </w:rPr>
      </w:pPr>
    </w:p>
    <w:p w:rsidR="00514D7B" w:rsidRDefault="007B3FBD">
      <w:pPr>
        <w:spacing w:after="0" w:line="240" w:lineRule="auto"/>
        <w:ind w:left="153" w:right="636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2</w:t>
      </w:r>
      <w:r>
        <w:rPr>
          <w:rFonts w:ascii="Arial" w:eastAsia="Arial" w:hAnsi="Arial" w:cs="Arial"/>
          <w:b/>
          <w:bCs/>
          <w:spacing w:val="1"/>
        </w:rPr>
        <w:t>.</w:t>
      </w:r>
      <w:r>
        <w:rPr>
          <w:rFonts w:ascii="Arial" w:eastAsia="Arial" w:hAnsi="Arial" w:cs="Arial"/>
          <w:b/>
          <w:bCs/>
        </w:rPr>
        <w:t xml:space="preserve">4       </w:t>
      </w:r>
      <w:r>
        <w:rPr>
          <w:rFonts w:ascii="Arial" w:eastAsia="Arial" w:hAnsi="Arial" w:cs="Arial"/>
          <w:b/>
          <w:bCs/>
          <w:spacing w:val="55"/>
        </w:rPr>
        <w:t xml:space="preserve"> </w:t>
      </w:r>
      <w:r>
        <w:rPr>
          <w:rFonts w:ascii="Arial" w:eastAsia="Arial" w:hAnsi="Arial" w:cs="Arial"/>
          <w:b/>
          <w:bCs/>
        </w:rPr>
        <w:t>Frequen</w:t>
      </w:r>
      <w:r>
        <w:rPr>
          <w:rFonts w:ascii="Arial" w:eastAsia="Arial" w:hAnsi="Arial" w:cs="Arial"/>
          <w:b/>
          <w:bCs/>
          <w:spacing w:val="2"/>
        </w:rPr>
        <w:t>c</w:t>
      </w:r>
      <w:r>
        <w:rPr>
          <w:rFonts w:ascii="Arial" w:eastAsia="Arial" w:hAnsi="Arial" w:cs="Arial"/>
          <w:b/>
          <w:bCs/>
        </w:rPr>
        <w:t>y</w:t>
      </w:r>
      <w:r>
        <w:rPr>
          <w:rFonts w:ascii="Arial" w:eastAsia="Arial" w:hAnsi="Arial" w:cs="Arial"/>
          <w:b/>
          <w:bCs/>
          <w:spacing w:val="-4"/>
        </w:rPr>
        <w:t xml:space="preserve"> </w:t>
      </w:r>
      <w:r>
        <w:rPr>
          <w:rFonts w:ascii="Arial" w:eastAsia="Arial" w:hAnsi="Arial" w:cs="Arial"/>
          <w:b/>
          <w:bCs/>
        </w:rPr>
        <w:t>and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dura</w:t>
      </w:r>
      <w:r>
        <w:rPr>
          <w:rFonts w:ascii="Arial" w:eastAsia="Arial" w:hAnsi="Arial" w:cs="Arial"/>
          <w:b/>
          <w:bCs/>
          <w:spacing w:val="-2"/>
        </w:rPr>
        <w:t>t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  <w:spacing w:val="-3"/>
        </w:rPr>
        <w:t>o</w:t>
      </w:r>
      <w:r>
        <w:rPr>
          <w:rFonts w:ascii="Arial" w:eastAsia="Arial" w:hAnsi="Arial" w:cs="Arial"/>
          <w:b/>
          <w:bCs/>
        </w:rPr>
        <w:t>n</w:t>
      </w:r>
    </w:p>
    <w:p w:rsidR="00514D7B" w:rsidRDefault="00514D7B">
      <w:pPr>
        <w:spacing w:before="4" w:after="0" w:line="120" w:lineRule="exact"/>
        <w:rPr>
          <w:sz w:val="12"/>
          <w:szCs w:val="12"/>
        </w:rPr>
      </w:pPr>
    </w:p>
    <w:p w:rsidR="00514D7B" w:rsidRDefault="007B3FBD">
      <w:pPr>
        <w:spacing w:after="0" w:line="239" w:lineRule="auto"/>
        <w:ind w:left="152" w:right="75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eco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hat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adap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 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ace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hen</w:t>
      </w:r>
      <w:r>
        <w:rPr>
          <w:rFonts w:ascii="Arial" w:eastAsia="Arial" w:hAnsi="Arial" w:cs="Arial"/>
          <w:spacing w:val="3"/>
        </w:rPr>
        <w:t xml:space="preserve"> </w:t>
      </w:r>
      <w:proofErr w:type="gramStart"/>
      <w:r>
        <w:rPr>
          <w:rFonts w:ascii="Arial" w:eastAsia="Arial" w:hAnsi="Arial" w:cs="Arial"/>
        </w:rPr>
        <w:t>a chan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 en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proofErr w:type="gramEnd"/>
      <w:r>
        <w:rPr>
          <w:rFonts w:ascii="Arial" w:eastAsia="Arial" w:hAnsi="Arial" w:cs="Arial"/>
        </w:rPr>
        <w:t xml:space="preserve"> 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</w:rPr>
        <w:t>pec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</w:rPr>
        <w:t>ade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or ha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been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</w:rPr>
        <w:t>ade,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poss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fr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uency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 xml:space="preserve">h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dap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ace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as dee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necess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y </w:t>
      </w:r>
      <w:commentRangeStart w:id="367"/>
      <w:r>
        <w:rPr>
          <w:rFonts w:ascii="Arial" w:eastAsia="Arial" w:hAnsi="Arial" w:cs="Arial"/>
        </w:rPr>
        <w:t xml:space="preserve">by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 and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</w:rPr>
        <w:t xml:space="preserve">or </w:t>
      </w:r>
      <w:commentRangeEnd w:id="367"/>
      <w:r w:rsidR="00FC3D76">
        <w:rPr>
          <w:rStyle w:val="CommentReference"/>
        </w:rPr>
        <w:commentReference w:id="367"/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.</w:t>
      </w:r>
    </w:p>
    <w:p w:rsidR="00514D7B" w:rsidRDefault="00514D7B">
      <w:pPr>
        <w:spacing w:before="18" w:after="0" w:line="240" w:lineRule="exact"/>
        <w:rPr>
          <w:sz w:val="24"/>
          <w:szCs w:val="24"/>
        </w:rPr>
      </w:pPr>
    </w:p>
    <w:p w:rsidR="00514D7B" w:rsidRDefault="007B3FBD">
      <w:pPr>
        <w:spacing w:after="0" w:line="252" w:lineRule="exact"/>
        <w:ind w:left="153" w:right="7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>ended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hat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ada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ti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ace,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poss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cha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 xml:space="preserve">s)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ent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>.</w:t>
      </w:r>
    </w:p>
    <w:p w:rsidR="00514D7B" w:rsidRDefault="00514D7B">
      <w:pPr>
        <w:spacing w:before="10" w:after="0" w:line="240" w:lineRule="exact"/>
        <w:rPr>
          <w:sz w:val="24"/>
          <w:szCs w:val="24"/>
        </w:rPr>
      </w:pPr>
    </w:p>
    <w:p w:rsidR="00514D7B" w:rsidRDefault="007B3FBD">
      <w:pPr>
        <w:spacing w:after="0" w:line="240" w:lineRule="auto"/>
        <w:ind w:left="153" w:right="7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1"/>
        </w:rPr>
        <w:t>ti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adap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commentRangeStart w:id="368"/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 xml:space="preserve"> </w:t>
      </w:r>
      <w:commentRangeEnd w:id="368"/>
      <w:r w:rsidR="00FC3D76">
        <w:rPr>
          <w:rStyle w:val="CommentReference"/>
        </w:rPr>
        <w:commentReference w:id="368"/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cons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der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cha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hen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 ob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es.</w:t>
      </w:r>
    </w:p>
    <w:p w:rsidR="00514D7B" w:rsidRDefault="00514D7B">
      <w:pPr>
        <w:spacing w:after="0"/>
        <w:jc w:val="both"/>
        <w:sectPr w:rsidR="00514D7B">
          <w:pgSz w:w="11920" w:h="16860"/>
          <w:pgMar w:top="1220" w:right="1000" w:bottom="940" w:left="980" w:header="745" w:footer="749" w:gutter="0"/>
          <w:cols w:space="720"/>
        </w:sectPr>
      </w:pPr>
    </w:p>
    <w:p w:rsidR="00514D7B" w:rsidRDefault="00514D7B">
      <w:pPr>
        <w:spacing w:before="4" w:after="0" w:line="100" w:lineRule="exact"/>
        <w:rPr>
          <w:sz w:val="10"/>
          <w:szCs w:val="1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7B3FBD">
      <w:pPr>
        <w:tabs>
          <w:tab w:val="left" w:pos="1000"/>
        </w:tabs>
        <w:spacing w:before="32" w:after="0" w:line="240" w:lineRule="auto"/>
        <w:ind w:left="153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2</w:t>
      </w:r>
      <w:r>
        <w:rPr>
          <w:rFonts w:ascii="Arial" w:eastAsia="Arial" w:hAnsi="Arial" w:cs="Arial"/>
          <w:b/>
          <w:bCs/>
          <w:spacing w:val="1"/>
        </w:rPr>
        <w:t>.</w:t>
      </w:r>
      <w:r>
        <w:rPr>
          <w:rFonts w:ascii="Arial" w:eastAsia="Arial" w:hAnsi="Arial" w:cs="Arial"/>
          <w:b/>
          <w:bCs/>
        </w:rPr>
        <w:t>5</w:t>
      </w:r>
      <w:r>
        <w:rPr>
          <w:rFonts w:ascii="Arial" w:eastAsia="Arial" w:hAnsi="Arial" w:cs="Arial"/>
          <w:b/>
          <w:bCs/>
        </w:rPr>
        <w:tab/>
      </w:r>
      <w:r>
        <w:rPr>
          <w:rFonts w:ascii="Arial" w:eastAsia="Arial" w:hAnsi="Arial" w:cs="Arial"/>
          <w:b/>
          <w:bCs/>
          <w:spacing w:val="-1"/>
        </w:rPr>
        <w:t>C</w:t>
      </w:r>
      <w:r>
        <w:rPr>
          <w:rFonts w:ascii="Arial" w:eastAsia="Arial" w:hAnsi="Arial" w:cs="Arial"/>
          <w:b/>
          <w:bCs/>
        </w:rPr>
        <w:t>er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  <w:spacing w:val="-1"/>
        </w:rPr>
        <w:t>i</w:t>
      </w:r>
      <w:r>
        <w:rPr>
          <w:rFonts w:ascii="Arial" w:eastAsia="Arial" w:hAnsi="Arial" w:cs="Arial"/>
          <w:b/>
          <w:bCs/>
          <w:spacing w:val="1"/>
        </w:rPr>
        <w:t>fi</w:t>
      </w:r>
      <w:r>
        <w:rPr>
          <w:rFonts w:ascii="Arial" w:eastAsia="Arial" w:hAnsi="Arial" w:cs="Arial"/>
          <w:b/>
          <w:bCs/>
        </w:rPr>
        <w:t>c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  <w:spacing w:val="1"/>
        </w:rPr>
        <w:t>ti</w:t>
      </w:r>
      <w:r>
        <w:rPr>
          <w:rFonts w:ascii="Arial" w:eastAsia="Arial" w:hAnsi="Arial" w:cs="Arial"/>
          <w:b/>
          <w:bCs/>
        </w:rPr>
        <w:t>on</w:t>
      </w:r>
    </w:p>
    <w:p w:rsidR="00514D7B" w:rsidRDefault="00514D7B">
      <w:pPr>
        <w:spacing w:before="9" w:after="0" w:line="120" w:lineRule="exact"/>
        <w:rPr>
          <w:sz w:val="12"/>
          <w:szCs w:val="12"/>
        </w:rPr>
      </w:pPr>
    </w:p>
    <w:p w:rsidR="00514D7B" w:rsidRDefault="00CE1EAD">
      <w:pPr>
        <w:spacing w:after="0" w:line="252" w:lineRule="exact"/>
        <w:ind w:left="153" w:right="79"/>
        <w:rPr>
          <w:rFonts w:ascii="Arial" w:eastAsia="Arial" w:hAnsi="Arial" w:cs="Arial"/>
        </w:rPr>
      </w:pPr>
      <w:r>
        <w:pict>
          <v:group id="_x0000_s1118" style="position:absolute;left:0;text-align:left;margin-left:92.8pt;margin-top:97.6pt;width:368.7pt;height:389.5pt;z-index:-251659776;mso-position-horizontal-relative:page" coordorigin="1856,1952" coordsize="7374,7790">
            <v:group id="_x0000_s1143" style="position:absolute;left:1866;top:6952;width:2785;height:2780" coordorigin="1866,6952" coordsize="2785,2780">
              <v:shape id="_x0000_s1150" style="position:absolute;left:1866;top:6952;width:2785;height:2780" coordorigin="1866,6952" coordsize="2785,2780" path="m3338,7112r-1051,l2269,7132r-54,60l2197,7192r-315,320l1873,7532r-5,20l1866,7572r2,20l1874,7612r7,20l1891,7652r13,l1920,7672r18,20l3922,9672r16,20l3955,9712r17,l3989,9732r108,l4388,9432r17,-20l4422,9392r16,-20l4454,9352r-488,l3708,9112,3364,8752,3192,8592r-86,-100l2935,8332r-86,-100l2678,8072r-86,-100l2422,7812r-86,-100l2251,7632r184,-180l2468,7412r17,l2518,7372r17,l2552,7352r18,l2587,7332r17,l2622,7312r36,l2676,7292r74,l2768,7272r810,l3529,7232r-24,l3409,7152r-24,l3338,7112e" fillcolor="#c1c1c1" stroked="f">
                <v:path arrowok="t"/>
              </v:shape>
              <v:shape id="_x0000_s1149" style="position:absolute;left:1866;top:6952;width:2785;height:2780" coordorigin="1866,6952" coordsize="2785,2780" path="m3578,7272r-679,l2919,7292r82,l3022,7312r44,l3083,7332r35,l3136,7352r35,l3189,7372r17,l3224,7392r18,l3260,7412r18,l3296,7432r18,l3332,7452r18,l3368,7472r18,l3423,7512r18,l3478,7552r18,l3550,7612r19,l3623,7672r18,l3749,7792r18,l3789,7832r22,20l3833,7872r61,60l3952,7992r53,60l4054,8112r45,60l4140,8232r38,60l4211,8352r30,60l4266,8472r8,20l4281,8492r20,60l4312,8592r6,20l4331,8672r6,60l4338,8772r,20l4332,8852r-11,60l4316,8932r-6,l4303,8952r-24,60l4259,9052r-11,l4237,9072r-13,20l4211,9112r-14,20l4182,9152r-16,l4150,9172r-184,180l4454,9352r15,-20l4483,9332r40,-60l4557,9212r29,-60l4609,9092r18,-60l4640,8972r8,-60l4651,8852r,-20l4651,8812r-2,-20l4648,8772r-3,-20l4642,8712r-12,-60l4613,8592r-7,-40l4582,8492r-19,-40l4553,8412r-11,-20l4531,8372r-12,-20l4506,8312r-13,-20l4480,8272r-15,-20l4450,8212r-15,-20l4419,8172r-17,-20l4385,8112r-18,-20l4349,8072r-19,-40l4311,8012r-20,-20l4270,7952r-21,-20l4227,7912r-23,-40l4181,7852r-23,-40l4134,7792r-25,-20l4083,7732r-26,-20l4031,7672r-28,-20l3976,7632r-29,-40l3873,7532r-25,-40l3578,7272e" fillcolor="#c1c1c1" stroked="f">
                <v:path arrowok="t"/>
              </v:shape>
              <v:shape id="_x0000_s1148" style="position:absolute;left:1866;top:6952;width:2785;height:2780" coordorigin="1866,6952" coordsize="2785,2780" path="m3174,7032r-776,l2361,7072r-19,l2305,7112r1009,l3291,7092r-24,l3221,7052r-24,l3174,7032e" fillcolor="#c1c1c1" stroked="f">
                <v:path arrowok="t"/>
              </v:shape>
              <v:shape id="_x0000_s1147" style="position:absolute;left:1866;top:6952;width:2785;height:2780" coordorigin="1866,6952" coordsize="2785,2780" path="m3105,7012r-669,l2417,7032r711,l3105,7012e" fillcolor="#c1c1c1" stroked="f">
                <v:path arrowok="t"/>
              </v:shape>
              <v:shape id="_x0000_s1146" style="position:absolute;left:1866;top:6952;width:2785;height:2780" coordorigin="1866,6952" coordsize="2785,2780" path="m3060,6992r-566,l2475,7012r607,l3060,6992e" fillcolor="#c1c1c1" stroked="f">
                <v:path arrowok="t"/>
              </v:shape>
              <v:shape id="_x0000_s1145" style="position:absolute;left:1866;top:6952;width:2785;height:2780" coordorigin="1866,6952" coordsize="2785,2780" path="m2992,6972r-440,l2533,6992r482,l2992,6972e" fillcolor="#c1c1c1" stroked="f">
                <v:path arrowok="t"/>
              </v:shape>
              <v:shape id="_x0000_s1144" style="position:absolute;left:1866;top:6952;width:2785;height:2780" coordorigin="1866,6952" coordsize="2785,2780" path="m2904,6952r-272,l2612,6972r314,l2904,6952e" fillcolor="#c1c1c1" stroked="f">
                <v:path arrowok="t"/>
              </v:shape>
            </v:group>
            <v:group id="_x0000_s1130" style="position:absolute;left:3204;top:5683;width:3060;height:2740" coordorigin="3204,5683" coordsize="3060,2740">
              <v:shape id="_x0000_s1142" style="position:absolute;left:3204;top:5683;width:3060;height:2740" coordorigin="3204,5683" coordsize="3060,2740" path="m4414,5843r-866,l3532,5863r-17,20l3219,6183r-9,l3205,6203r-1,20l3206,6263r5,20l3218,6283r11,20l3241,6323r16,20l3275,6363,5330,8423r75,l5426,8403r13,l5454,8383r19,-20l5487,8343r13,l5510,8323r10,-20l5525,8283r3,l5528,8263r-4,l5520,8243r-7,l5316,8043r-94,-100l5175,7903r-47,-60l5035,7763r-47,-60l4941,7663r-46,-60l4801,7523r-46,-60l4662,7383r-46,-60l4570,7283r53,-60l4666,7183r33,-40l4715,7143r17,-20l4749,7103r36,l4803,7083r764,l5504,7043r-1179,l3581,6303r155,-160l3751,6123r15,l3780,6103r15,-20l3810,6083r16,-20l3842,6063r16,-20l3875,6043r18,-20l3933,6023r18,-20l4582,6003r-16,-20l4551,5963r-15,l4506,5923r-15,l4460,5883r-15,l4429,5863r-15,-20e" fillcolor="#c1c1c1" stroked="f">
                <v:path arrowok="t"/>
              </v:shape>
              <v:shape id="_x0000_s1141" style="position:absolute;left:3204;top:5683;width:3060;height:2740" coordorigin="3204,5683" coordsize="3060,2740" path="m6148,7683r-93,l6072,7703r57,l6148,7683e" fillcolor="#c1c1c1" stroked="f">
                <v:path arrowok="t"/>
              </v:shape>
              <v:shape id="_x0000_s1140" style="position:absolute;left:3204;top:5683;width:3060;height:2740" coordorigin="3204,5683" coordsize="3060,2740" path="m5567,7083r-592,l4999,7103r55,l5072,7123r19,l5110,7143r39,l5168,7163r17,l5201,7183r17,l5235,7203r17,l5270,7223r17,l5305,7243r18,l5341,7263r18,l5378,7283r457,280l6037,7683r122,l6172,7663r16,-20l6208,7623r14,l6234,7603r11,-20l6256,7563r6,-20l6264,7543r-1,-20l6254,7503r-16,l6228,7483r-15,-20l6192,7463r-10,-20l6168,7443r-16,-20l6134,7423r-44,-40l6059,7383,5907,7283,5629,7123r-62,-40e" fillcolor="#c1c1c1" stroked="f">
                <v:path arrowok="t"/>
              </v:shape>
              <v:shape id="_x0000_s1139" style="position:absolute;left:3204;top:5683;width:3060;height:2740" coordorigin="3204,5683" coordsize="3060,2740" path="m4727,6163r-367,l4410,6223r10,l4434,6243r14,20l4462,6263r13,20l4487,6303r12,20l4511,6323r11,20l4533,6363r11,20l4555,6403r27,60l4595,6503r5,l4612,6563r3,40l4614,6623r-7,60l4590,6743r-16,40l4564,6783r-11,20l4512,6863r-187,180l5504,7043r-50,-40l5436,7003r-18,-20l5401,6983r-18,-20l5349,6963r-17,-20l5281,6923r-19,-20l5244,6903r-18,-20l5190,6883r-19,-20l5153,6863r-18,-20l5097,6843r-20,-20l5019,6823r-19,-20l4862,6803r5,-20l4872,6763r3,l4879,6743r7,-60l4888,6603r-1,l4886,6583r-7,-60l4865,6463r-12,-40l4847,6403r-19,-60l4811,6303r-8,l4793,6283r-10,-20l4772,6243r-12,-20l4747,6203r-10,-20l4727,6163e" fillcolor="#c1c1c1" stroked="f">
                <v:path arrowok="t"/>
              </v:shape>
              <v:shape id="_x0000_s1138" style="position:absolute;left:3204;top:5683;width:3060;height:2740" coordorigin="3204,5683" coordsize="3060,2740" path="m4627,6043r-429,l4214,6063r16,l4246,6083r16,l4295,6123r16,l4344,6163r372,l4704,6143r-11,-20l4681,6103r-13,l4655,6083r-14,-20l4627,6043e" fillcolor="#c1c1c1" stroked="f">
                <v:path arrowok="t"/>
              </v:shape>
              <v:shape id="_x0000_s1137" style="position:absolute;left:3204;top:5683;width:3060;height:2740" coordorigin="3204,5683" coordsize="3060,2740" path="m4582,6003r-498,l4104,6023r41,l4166,6043r447,l4597,6023r-15,-20e" fillcolor="#c1c1c1" stroked="f">
                <v:path arrowok="t"/>
              </v:shape>
              <v:shape id="_x0000_s1136" style="position:absolute;left:3204;top:5683;width:3060;height:2740" coordorigin="3204,5683" coordsize="3060,2740" path="m4350,5803r-759,l3577,5823r-14,20l4398,5843r-16,-20l4366,5823r-16,-20e" fillcolor="#c1c1c1" stroked="f">
                <v:path arrowok="t"/>
              </v:shape>
              <v:shape id="_x0000_s1135" style="position:absolute;left:3204;top:5683;width:3060;height:2740" coordorigin="3204,5683" coordsize="3060,2740" path="m4316,5783r-695,l3603,5803r730,l4316,5783e" fillcolor="#c1c1c1" stroked="f">
                <v:path arrowok="t"/>
              </v:shape>
              <v:shape id="_x0000_s1134" style="position:absolute;left:3204;top:5683;width:3060;height:2740" coordorigin="3204,5683" coordsize="3060,2740" path="m4247,5743r-578,l3654,5763r-16,20l4299,5783r-17,-20l4264,5763r-17,-20e" fillcolor="#c1c1c1" stroked="f">
                <v:path arrowok="t"/>
              </v:shape>
              <v:shape id="_x0000_s1133" style="position:absolute;left:3204;top:5683;width:3060;height:2740" coordorigin="3204,5683" coordsize="3060,2740" path="m4211,5723r-503,l3689,5743r540,l4211,5723e" fillcolor="#c1c1c1" stroked="f">
                <v:path arrowok="t"/>
              </v:shape>
              <v:shape id="_x0000_s1132" style="position:absolute;left:3204;top:5683;width:3060;height:2740" coordorigin="3204,5683" coordsize="3060,2740" path="m4155,5703r-390,l3746,5723r428,l4155,5703e" fillcolor="#c1c1c1" stroked="f">
                <v:path arrowok="t"/>
              </v:shape>
              <v:shape id="_x0000_s1131" style="position:absolute;left:3204;top:5683;width:3060;height:2740" coordorigin="3204,5683" coordsize="3060,2740" path="m4095,5683r-274,l3802,5703r313,l4095,5683e" fillcolor="#c1c1c1" stroked="f">
                <v:path arrowok="t"/>
              </v:shape>
            </v:group>
            <v:group id="_x0000_s1126" style="position:absolute;left:4690;top:4515;width:2877;height:2876" coordorigin="4690,4515" coordsize="2877,2876">
              <v:shape id="_x0000_s1129" style="position:absolute;left:4690;top:4515;width:2877;height:2876" coordorigin="4690,4515" coordsize="2877,2876" path="m4900,4515r-60,19l4779,4588r-44,45l4698,4684r-8,37l4694,4742r7,18l4711,4778r80,126l6309,7299r36,51l6409,7391r17,-3l6488,7341r46,-49l6560,7228r1,-10l6555,7206r-3,-10l6546,7184r-8,-12l6140,6560r-21,-32l6399,6248r-468,l5109,4976r-44,-66l5066,4909r474,l4955,4537r-15,-9l4922,4521r-22,-6e" fillcolor="#c1c1c1" stroked="f">
                <v:path arrowok="t"/>
              </v:shape>
              <v:shape id="_x0000_s1128" style="position:absolute;left:4690;top:4515;width:2877;height:2876" coordorigin="4690,4515" coordsize="2877,2876" path="m7199,5957r-509,l7346,6378r14,7l7371,6390r20,8l7401,6398r19,-5l7481,6348r51,-52l7567,6235r-4,-22l7523,6167r-53,-37l7199,5957e" fillcolor="#c1c1c1" stroked="f">
                <v:path arrowok="t"/>
              </v:shape>
              <v:shape id="_x0000_s1127" style="position:absolute;left:4690;top:4515;width:2877;height:2876" coordorigin="4690,4515" coordsize="2877,2876" path="m5540,4909r-474,l6408,5771r-477,477l6399,6248r291,-291l7199,5957,5540,4909e" fillcolor="#c1c1c1" stroked="f">
                <v:path arrowok="t"/>
              </v:shape>
            </v:group>
            <v:group id="_x0000_s1123" style="position:absolute;left:5641;top:3101;width:2325;height:2883" coordorigin="5641,3101" coordsize="2325,2883">
              <v:shape id="_x0000_s1125" style="position:absolute;left:5641;top:3101;width:2325;height:2883" coordorigin="5641,3101" coordsize="2325,2883" path="m6300,3101r-644,630l5641,3784r2,26l5679,3877,7768,5970r36,13l7826,5979r66,-42l7937,5889r25,-52l7966,5826r-1,-9l7960,5805r-4,-10l7950,5787,7021,4858r244,-245l6777,4613,6025,3861r508,-508l6536,3347r-22,-63l6471,3231r-44,-45l6366,3132r-57,-30l6300,3101e" fillcolor="#c1c1c1" stroked="f">
                <v:path arrowok="t"/>
              </v:shape>
              <v:shape id="_x0000_s1124" style="position:absolute;left:5641;top:3101;width:2325;height:2883" coordorigin="5641,3101" coordsize="2325,2883" path="m7272,4128r-9,2l7257,4132r-480,481l7265,4613r237,-236l7503,4369r,-10l7502,4349r-31,-57l7432,4246r-50,-50l7336,4156r-55,-27l7272,4128e" fillcolor="#c1c1c1" stroked="f">
                <v:path arrowok="t"/>
              </v:shape>
            </v:group>
            <v:group id="_x0000_s1119" style="position:absolute;left:6452;top:1962;width:2769;height:2769" coordorigin="6452,1962" coordsize="2769,2769">
              <v:shape id="_x0000_s1122" style="position:absolute;left:6452;top:1962;width:2769;height:2769" coordorigin="6452,1962" coordsize="2769,2769" path="m7462,2790r-365,l9022,4715r10,8l9042,4727r10,3l9061,4731r19,-6l9147,4682r44,-48l9216,4583r4,-11l9220,4562r-8,-20l9205,4533,7462,2790e" fillcolor="#c1c1c1" stroked="f">
                <v:path arrowok="t"/>
              </v:shape>
              <v:shape id="_x0000_s1121" style="position:absolute;left:6452;top:1962;width:2769;height:2769" coordorigin="6452,1962" coordsize="2769,2769" path="m6700,3184r-11,l6698,3185r2,-1e" fillcolor="#c1c1c1" stroked="f">
                <v:path arrowok="t"/>
              </v:shape>
              <v:shape id="_x0000_s1120" style="position:absolute;left:6452;top:1962;width:2769;height:2769" coordorigin="6452,1962" coordsize="2769,2769" path="m7439,1962r-11,l7421,1966r-966,966l6452,2939r1,11l6488,3018r40,47l6576,3113r47,40l6678,3184r22,l6705,3181r392,-391l7462,2790,7279,2607r392,-392l7674,2208r-21,-62l7609,2093r-44,-44l7504,1994r-56,-31l7439,1962e" fillcolor="#c1c1c1" stroked="f">
                <v:path arrowok="t"/>
              </v:shape>
            </v:group>
            <w10:wrap anchorx="page"/>
          </v:group>
        </w:pict>
      </w:r>
      <w:r w:rsidR="007B3FBD">
        <w:rPr>
          <w:rFonts w:ascii="Arial" w:eastAsia="Arial" w:hAnsi="Arial" w:cs="Arial"/>
          <w:spacing w:val="-1"/>
        </w:rPr>
        <w:t>R</w:t>
      </w:r>
      <w:r w:rsidR="007B3FBD">
        <w:rPr>
          <w:rFonts w:ascii="Arial" w:eastAsia="Arial" w:hAnsi="Arial" w:cs="Arial"/>
        </w:rPr>
        <w:t>eco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ds</w:t>
      </w:r>
      <w:r w:rsidR="007B3FBD">
        <w:rPr>
          <w:rFonts w:ascii="Arial" w:eastAsia="Arial" w:hAnsi="Arial" w:cs="Arial"/>
          <w:spacing w:val="4"/>
        </w:rPr>
        <w:t xml:space="preserve"> 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</w:rPr>
        <w:t>f</w:t>
      </w:r>
      <w:r w:rsidR="007B3FBD">
        <w:rPr>
          <w:rFonts w:ascii="Arial" w:eastAsia="Arial" w:hAnsi="Arial" w:cs="Arial"/>
          <w:spacing w:val="5"/>
        </w:rPr>
        <w:t xml:space="preserve"> 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1"/>
        </w:rPr>
        <w:t>t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endance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  <w:spacing w:val="-3"/>
        </w:rPr>
        <w:t>a</w:t>
      </w:r>
      <w:r w:rsidR="007B3FBD">
        <w:rPr>
          <w:rFonts w:ascii="Arial" w:eastAsia="Arial" w:hAnsi="Arial" w:cs="Arial"/>
        </w:rPr>
        <w:t>nd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</w:rPr>
        <w:t>succes</w:t>
      </w:r>
      <w:r w:rsidR="007B3FBD">
        <w:rPr>
          <w:rFonts w:ascii="Arial" w:eastAsia="Arial" w:hAnsi="Arial" w:cs="Arial"/>
          <w:spacing w:val="-2"/>
        </w:rPr>
        <w:t>s</w:t>
      </w:r>
      <w:r w:rsidR="007B3FBD">
        <w:rPr>
          <w:rFonts w:ascii="Arial" w:eastAsia="Arial" w:hAnsi="Arial" w:cs="Arial"/>
          <w:spacing w:val="1"/>
        </w:rPr>
        <w:t>f</w:t>
      </w:r>
      <w:r w:rsidR="007B3FBD">
        <w:rPr>
          <w:rFonts w:ascii="Arial" w:eastAsia="Arial" w:hAnsi="Arial" w:cs="Arial"/>
        </w:rPr>
        <w:t>ul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</w:rPr>
        <w:t>co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p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on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</w:rPr>
        <w:t>f</w:t>
      </w:r>
      <w:r w:rsidR="007B3FBD">
        <w:rPr>
          <w:rFonts w:ascii="Arial" w:eastAsia="Arial" w:hAnsi="Arial" w:cs="Arial"/>
          <w:spacing w:val="7"/>
        </w:rPr>
        <w:t xml:space="preserve"> </w:t>
      </w:r>
      <w:del w:id="369" w:author="Kerrie Abercrombie" w:date="2016-02-24T16:35:00Z">
        <w:r w:rsidR="007B3FBD" w:rsidDel="00FC3D76">
          <w:rPr>
            <w:rFonts w:ascii="Arial" w:eastAsia="Arial" w:hAnsi="Arial" w:cs="Arial"/>
          </w:rPr>
          <w:delText>a</w:delText>
        </w:r>
        <w:r w:rsidR="007B3FBD" w:rsidDel="00FC3D76">
          <w:rPr>
            <w:rFonts w:ascii="Arial" w:eastAsia="Arial" w:hAnsi="Arial" w:cs="Arial"/>
            <w:spacing w:val="3"/>
          </w:rPr>
          <w:delText xml:space="preserve"> </w:delText>
        </w:r>
        <w:r w:rsidR="007B3FBD" w:rsidDel="00FC3D76">
          <w:rPr>
            <w:rFonts w:ascii="Arial" w:eastAsia="Arial" w:hAnsi="Arial" w:cs="Arial"/>
            <w:spacing w:val="-3"/>
          </w:rPr>
          <w:delText>p</w:delText>
        </w:r>
        <w:r w:rsidR="007B3FBD" w:rsidDel="00FC3D76">
          <w:rPr>
            <w:rFonts w:ascii="Arial" w:eastAsia="Arial" w:hAnsi="Arial" w:cs="Arial"/>
            <w:spacing w:val="1"/>
          </w:rPr>
          <w:delText>r</w:delText>
        </w:r>
        <w:r w:rsidR="007B3FBD" w:rsidDel="00FC3D76">
          <w:rPr>
            <w:rFonts w:ascii="Arial" w:eastAsia="Arial" w:hAnsi="Arial" w:cs="Arial"/>
            <w:spacing w:val="-3"/>
          </w:rPr>
          <w:delText>o</w:delText>
        </w:r>
        <w:r w:rsidR="007B3FBD" w:rsidDel="00FC3D76">
          <w:rPr>
            <w:rFonts w:ascii="Arial" w:eastAsia="Arial" w:hAnsi="Arial" w:cs="Arial"/>
            <w:spacing w:val="2"/>
          </w:rPr>
          <w:delText>g</w:delText>
        </w:r>
        <w:r w:rsidR="007B3FBD" w:rsidDel="00FC3D76">
          <w:rPr>
            <w:rFonts w:ascii="Arial" w:eastAsia="Arial" w:hAnsi="Arial" w:cs="Arial"/>
            <w:spacing w:val="1"/>
          </w:rPr>
          <w:delText>r</w:delText>
        </w:r>
        <w:r w:rsidR="007B3FBD" w:rsidDel="00FC3D76">
          <w:rPr>
            <w:rFonts w:ascii="Arial" w:eastAsia="Arial" w:hAnsi="Arial" w:cs="Arial"/>
            <w:spacing w:val="-3"/>
          </w:rPr>
          <w:delText>a</w:delText>
        </w:r>
        <w:r w:rsidR="007B3FBD" w:rsidDel="00FC3D76">
          <w:rPr>
            <w:rFonts w:ascii="Arial" w:eastAsia="Arial" w:hAnsi="Arial" w:cs="Arial"/>
            <w:spacing w:val="-2"/>
          </w:rPr>
          <w:delText>m</w:delText>
        </w:r>
        <w:r w:rsidR="007B3FBD" w:rsidDel="00FC3D76">
          <w:rPr>
            <w:rFonts w:ascii="Arial" w:eastAsia="Arial" w:hAnsi="Arial" w:cs="Arial"/>
            <w:spacing w:val="1"/>
          </w:rPr>
          <w:delText>m</w:delText>
        </w:r>
        <w:r w:rsidR="007B3FBD" w:rsidDel="00FC3D76">
          <w:rPr>
            <w:rFonts w:ascii="Arial" w:eastAsia="Arial" w:hAnsi="Arial" w:cs="Arial"/>
          </w:rPr>
          <w:delText>e</w:delText>
        </w:r>
        <w:r w:rsidR="007B3FBD" w:rsidDel="00FC3D76">
          <w:rPr>
            <w:rFonts w:ascii="Arial" w:eastAsia="Arial" w:hAnsi="Arial" w:cs="Arial"/>
            <w:spacing w:val="3"/>
          </w:rPr>
          <w:delText xml:space="preserve"> </w:delText>
        </w:r>
        <w:r w:rsidR="007B3FBD" w:rsidDel="00FC3D76">
          <w:rPr>
            <w:rFonts w:ascii="Arial" w:eastAsia="Arial" w:hAnsi="Arial" w:cs="Arial"/>
            <w:spacing w:val="-3"/>
          </w:rPr>
          <w:delText>o</w:delText>
        </w:r>
        <w:r w:rsidR="007B3FBD" w:rsidDel="00FC3D76">
          <w:rPr>
            <w:rFonts w:ascii="Arial" w:eastAsia="Arial" w:hAnsi="Arial" w:cs="Arial"/>
          </w:rPr>
          <w:delText>f</w:delText>
        </w:r>
        <w:r w:rsidR="007B3FBD" w:rsidDel="00FC3D76">
          <w:rPr>
            <w:rFonts w:ascii="Arial" w:eastAsia="Arial" w:hAnsi="Arial" w:cs="Arial"/>
            <w:spacing w:val="5"/>
          </w:rPr>
          <w:delText xml:space="preserve"> </w:delText>
        </w:r>
      </w:del>
      <w:r w:rsidR="007B3FBD">
        <w:rPr>
          <w:rFonts w:ascii="Arial" w:eastAsia="Arial" w:hAnsi="Arial" w:cs="Arial"/>
        </w:rPr>
        <w:t>ad</w:t>
      </w:r>
      <w:r w:rsidR="007B3FBD">
        <w:rPr>
          <w:rFonts w:ascii="Arial" w:eastAsia="Arial" w:hAnsi="Arial" w:cs="Arial"/>
          <w:spacing w:val="-3"/>
        </w:rPr>
        <w:t>a</w:t>
      </w:r>
      <w:r w:rsidR="007B3FBD">
        <w:rPr>
          <w:rFonts w:ascii="Arial" w:eastAsia="Arial" w:hAnsi="Arial" w:cs="Arial"/>
        </w:rPr>
        <w:t>p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on</w:t>
      </w:r>
      <w:r w:rsidR="007B3FBD">
        <w:rPr>
          <w:rFonts w:ascii="Arial" w:eastAsia="Arial" w:hAnsi="Arial" w:cs="Arial"/>
          <w:spacing w:val="1"/>
        </w:rPr>
        <w:t xml:space="preserve"> tr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ng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</w:rPr>
        <w:t>shou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</w:rPr>
        <w:t>d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  <w:spacing w:val="-3"/>
        </w:rPr>
        <w:t>b</w:t>
      </w:r>
      <w:r w:rsidR="007B3FBD">
        <w:rPr>
          <w:rFonts w:ascii="Arial" w:eastAsia="Arial" w:hAnsi="Arial" w:cs="Arial"/>
        </w:rPr>
        <w:t xml:space="preserve">e 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ned.</w:t>
      </w:r>
      <w:r w:rsidR="007B3FBD">
        <w:rPr>
          <w:rFonts w:ascii="Arial" w:eastAsia="Arial" w:hAnsi="Arial" w:cs="Arial"/>
          <w:spacing w:val="-2"/>
        </w:rPr>
        <w:t xml:space="preserve"> </w:t>
      </w:r>
      <w:r w:rsidR="007B3FBD">
        <w:rPr>
          <w:rFonts w:ascii="Arial" w:eastAsia="Arial" w:hAnsi="Arial" w:cs="Arial"/>
          <w:spacing w:val="2"/>
        </w:rPr>
        <w:t>T</w:t>
      </w:r>
      <w:r w:rsidR="007B3FBD">
        <w:rPr>
          <w:rFonts w:ascii="Arial" w:eastAsia="Arial" w:hAnsi="Arial" w:cs="Arial"/>
        </w:rPr>
        <w:t>he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  <w:spacing w:val="-3"/>
        </w:rPr>
        <w:t>V</w:t>
      </w:r>
      <w:r w:rsidR="007B3FBD">
        <w:rPr>
          <w:rFonts w:ascii="Arial" w:eastAsia="Arial" w:hAnsi="Arial" w:cs="Arial"/>
          <w:spacing w:val="2"/>
        </w:rPr>
        <w:t>T</w:t>
      </w:r>
      <w:r w:rsidR="007B3FBD">
        <w:rPr>
          <w:rFonts w:ascii="Arial" w:eastAsia="Arial" w:hAnsi="Arial" w:cs="Arial"/>
        </w:rPr>
        <w:t xml:space="preserve">S </w:t>
      </w:r>
      <w:r w:rsidR="007B3FBD">
        <w:rPr>
          <w:rFonts w:ascii="Arial" w:eastAsia="Arial" w:hAnsi="Arial" w:cs="Arial"/>
          <w:spacing w:val="-1"/>
        </w:rPr>
        <w:t>C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  <w:spacing w:val="1"/>
        </w:rPr>
        <w:t>rt</w:t>
      </w:r>
      <w:r w:rsidR="007B3FBD">
        <w:rPr>
          <w:rFonts w:ascii="Arial" w:eastAsia="Arial" w:hAnsi="Arial" w:cs="Arial"/>
          <w:spacing w:val="-4"/>
        </w:rPr>
        <w:t>i</w:t>
      </w:r>
      <w:r w:rsidR="007B3FBD">
        <w:rPr>
          <w:rFonts w:ascii="Arial" w:eastAsia="Arial" w:hAnsi="Arial" w:cs="Arial"/>
          <w:spacing w:val="3"/>
        </w:rPr>
        <w:t>f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c</w:t>
      </w:r>
      <w:r w:rsidR="007B3FBD">
        <w:rPr>
          <w:rFonts w:ascii="Arial" w:eastAsia="Arial" w:hAnsi="Arial" w:cs="Arial"/>
          <w:spacing w:val="-3"/>
        </w:rPr>
        <w:t>a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on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</w:rPr>
        <w:t>L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</w:rPr>
        <w:t>g</w:t>
      </w:r>
      <w:r w:rsidR="007B3FBD">
        <w:rPr>
          <w:rFonts w:ascii="Arial" w:eastAsia="Arial" w:hAnsi="Arial" w:cs="Arial"/>
          <w:spacing w:val="1"/>
        </w:rPr>
        <w:t xml:space="preserve"> m</w:t>
      </w:r>
      <w:r w:rsidR="007B3FBD">
        <w:rPr>
          <w:rFonts w:ascii="Arial" w:eastAsia="Arial" w:hAnsi="Arial" w:cs="Arial"/>
        </w:rPr>
        <w:t>ay</w:t>
      </w:r>
      <w:r w:rsidR="007B3FBD">
        <w:rPr>
          <w:rFonts w:ascii="Arial" w:eastAsia="Arial" w:hAnsi="Arial" w:cs="Arial"/>
          <w:spacing w:val="-1"/>
        </w:rPr>
        <w:t xml:space="preserve"> </w:t>
      </w:r>
      <w:r w:rsidR="007B3FBD">
        <w:rPr>
          <w:rFonts w:ascii="Arial" w:eastAsia="Arial" w:hAnsi="Arial" w:cs="Arial"/>
        </w:rPr>
        <w:t>be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3"/>
        </w:rPr>
        <w:t>n</w:t>
      </w:r>
      <w:r w:rsidR="007B3FBD">
        <w:rPr>
          <w:rFonts w:ascii="Arial" w:eastAsia="Arial" w:hAnsi="Arial" w:cs="Arial"/>
        </w:rPr>
        <w:t>do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sed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</w:rPr>
        <w:t>an</w:t>
      </w:r>
      <w:r w:rsidR="007B3FBD">
        <w:rPr>
          <w:rFonts w:ascii="Arial" w:eastAsia="Arial" w:hAnsi="Arial" w:cs="Arial"/>
          <w:spacing w:val="-3"/>
        </w:rPr>
        <w:t>d</w:t>
      </w:r>
      <w:r w:rsidR="007B3FBD">
        <w:rPr>
          <w:rFonts w:ascii="Arial" w:eastAsia="Arial" w:hAnsi="Arial" w:cs="Arial"/>
          <w:spacing w:val="1"/>
        </w:rPr>
        <w:t>/</w:t>
      </w:r>
      <w:r w:rsidR="007B3FBD">
        <w:rPr>
          <w:rFonts w:ascii="Arial" w:eastAsia="Arial" w:hAnsi="Arial" w:cs="Arial"/>
        </w:rPr>
        <w:t>or a</w:t>
      </w:r>
      <w:r w:rsidR="007B3FBD">
        <w:rPr>
          <w:rFonts w:ascii="Arial" w:eastAsia="Arial" w:hAnsi="Arial" w:cs="Arial"/>
          <w:spacing w:val="-2"/>
        </w:rPr>
        <w:t xml:space="preserve"> </w:t>
      </w:r>
      <w:r w:rsidR="007B3FBD">
        <w:rPr>
          <w:rFonts w:ascii="Arial" w:eastAsia="Arial" w:hAnsi="Arial" w:cs="Arial"/>
        </w:rPr>
        <w:t>ce</w:t>
      </w:r>
      <w:r w:rsidR="007B3FBD">
        <w:rPr>
          <w:rFonts w:ascii="Arial" w:eastAsia="Arial" w:hAnsi="Arial" w:cs="Arial"/>
          <w:spacing w:val="-2"/>
        </w:rPr>
        <w:t>r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4"/>
        </w:rPr>
        <w:t>i</w:t>
      </w:r>
      <w:r w:rsidR="007B3FBD">
        <w:rPr>
          <w:rFonts w:ascii="Arial" w:eastAsia="Arial" w:hAnsi="Arial" w:cs="Arial"/>
          <w:spacing w:val="3"/>
        </w:rPr>
        <w:t>f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ca</w:t>
      </w:r>
      <w:r w:rsidR="007B3FBD">
        <w:rPr>
          <w:rFonts w:ascii="Arial" w:eastAsia="Arial" w:hAnsi="Arial" w:cs="Arial"/>
          <w:spacing w:val="-1"/>
        </w:rPr>
        <w:t>t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ssued.</w:t>
      </w:r>
    </w:p>
    <w:p w:rsidR="00514D7B" w:rsidRDefault="00514D7B">
      <w:pPr>
        <w:spacing w:after="0"/>
        <w:sectPr w:rsidR="00514D7B">
          <w:pgSz w:w="11920" w:h="16860"/>
          <w:pgMar w:top="1220" w:right="1000" w:bottom="940" w:left="980" w:header="745" w:footer="749" w:gutter="0"/>
          <w:cols w:space="720"/>
        </w:sectPr>
      </w:pPr>
    </w:p>
    <w:p w:rsidR="00514D7B" w:rsidRDefault="00514D7B">
      <w:pPr>
        <w:spacing w:before="9" w:after="0" w:line="220" w:lineRule="exact"/>
      </w:pPr>
    </w:p>
    <w:p w:rsidR="00514D7B" w:rsidRDefault="007B3FBD">
      <w:pPr>
        <w:spacing w:before="29" w:after="0" w:line="240" w:lineRule="auto"/>
        <w:ind w:left="153" w:right="667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3     </w:t>
      </w:r>
      <w:r>
        <w:rPr>
          <w:rFonts w:ascii="Arial" w:eastAsia="Arial" w:hAnsi="Arial" w:cs="Arial"/>
          <w:b/>
          <w:bCs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U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TING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NI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N</w:t>
      </w:r>
      <w:r>
        <w:rPr>
          <w:rFonts w:ascii="Arial" w:eastAsia="Arial" w:hAnsi="Arial" w:cs="Arial"/>
          <w:b/>
          <w:bCs/>
          <w:sz w:val="24"/>
          <w:szCs w:val="24"/>
        </w:rPr>
        <w:t>G</w:t>
      </w:r>
    </w:p>
    <w:p w:rsidR="00514D7B" w:rsidRDefault="00514D7B">
      <w:pPr>
        <w:spacing w:before="20" w:after="0" w:line="220" w:lineRule="exact"/>
      </w:pPr>
    </w:p>
    <w:p w:rsidR="00514D7B" w:rsidRDefault="007B3FBD">
      <w:pPr>
        <w:spacing w:after="0" w:line="240" w:lineRule="auto"/>
        <w:ind w:left="153" w:right="758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3</w:t>
      </w:r>
      <w:r>
        <w:rPr>
          <w:rFonts w:ascii="Arial" w:eastAsia="Arial" w:hAnsi="Arial" w:cs="Arial"/>
          <w:b/>
          <w:bCs/>
          <w:spacing w:val="1"/>
        </w:rPr>
        <w:t>.</w:t>
      </w:r>
      <w:r>
        <w:rPr>
          <w:rFonts w:ascii="Arial" w:eastAsia="Arial" w:hAnsi="Arial" w:cs="Arial"/>
          <w:b/>
          <w:bCs/>
        </w:rPr>
        <w:t xml:space="preserve">1       </w:t>
      </w:r>
      <w:r>
        <w:rPr>
          <w:rFonts w:ascii="Arial" w:eastAsia="Arial" w:hAnsi="Arial" w:cs="Arial"/>
          <w:b/>
          <w:bCs/>
          <w:spacing w:val="55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n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rodu</w:t>
      </w:r>
      <w:r>
        <w:rPr>
          <w:rFonts w:ascii="Arial" w:eastAsia="Arial" w:hAnsi="Arial" w:cs="Arial"/>
          <w:b/>
          <w:bCs/>
          <w:spacing w:val="-3"/>
        </w:rPr>
        <w:t>c</w:t>
      </w:r>
      <w:r>
        <w:rPr>
          <w:rFonts w:ascii="Arial" w:eastAsia="Arial" w:hAnsi="Arial" w:cs="Arial"/>
          <w:b/>
          <w:bCs/>
          <w:spacing w:val="1"/>
        </w:rPr>
        <w:t>ti</w:t>
      </w:r>
      <w:r>
        <w:rPr>
          <w:rFonts w:ascii="Arial" w:eastAsia="Arial" w:hAnsi="Arial" w:cs="Arial"/>
          <w:b/>
          <w:bCs/>
        </w:rPr>
        <w:t>on</w:t>
      </w:r>
    </w:p>
    <w:p w:rsidR="00514D7B" w:rsidRDefault="00514D7B">
      <w:pPr>
        <w:spacing w:before="6" w:after="0" w:line="170" w:lineRule="exact"/>
        <w:rPr>
          <w:sz w:val="17"/>
          <w:szCs w:val="17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7B3FBD">
      <w:pPr>
        <w:spacing w:after="0" w:line="240" w:lineRule="auto"/>
        <w:ind w:left="153" w:right="7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pone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ocess,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4"/>
        </w:rPr>
        <w:t>U</w:t>
      </w:r>
      <w:r>
        <w:rPr>
          <w:rFonts w:ascii="Arial" w:eastAsia="Arial" w:hAnsi="Arial" w:cs="Arial"/>
        </w:rPr>
        <w:t>pda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ay </w:t>
      </w:r>
      <w:proofErr w:type="gramStart"/>
      <w:r>
        <w:rPr>
          <w:rFonts w:ascii="Arial" w:eastAsia="Arial" w:hAnsi="Arial" w:cs="Arial"/>
        </w:rPr>
        <w:t xml:space="preserve">be 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proofErr w:type="gram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hen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 xml:space="preserve">TS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sonnel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add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onal</w:t>
      </w:r>
      <w:r>
        <w:rPr>
          <w:rFonts w:ascii="Arial" w:eastAsia="Arial" w:hAnsi="Arial" w:cs="Arial"/>
          <w:spacing w:val="1"/>
        </w:rPr>
        <w:t xml:space="preserve"> 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>g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pda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ay be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due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ber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easons,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proofErr w:type="gram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:</w:t>
      </w:r>
      <w:proofErr w:type="gramEnd"/>
    </w:p>
    <w:p w:rsidR="00514D7B" w:rsidRDefault="00514D7B">
      <w:pPr>
        <w:spacing w:before="7" w:after="0" w:line="260" w:lineRule="exact"/>
        <w:rPr>
          <w:sz w:val="26"/>
          <w:szCs w:val="26"/>
        </w:rPr>
      </w:pPr>
    </w:p>
    <w:p w:rsidR="00514D7B" w:rsidRDefault="007B3FBD">
      <w:pPr>
        <w:tabs>
          <w:tab w:val="left" w:pos="860"/>
        </w:tabs>
        <w:spacing w:after="0" w:line="240" w:lineRule="auto"/>
        <w:ind w:left="513" w:right="-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ft</w:t>
      </w:r>
      <w:r>
        <w:rPr>
          <w:rFonts w:ascii="Arial" w:eastAsia="Arial" w:hAnsi="Arial" w:cs="Arial"/>
        </w:rPr>
        <w:t>er 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ce,</w:t>
      </w:r>
    </w:p>
    <w:p w:rsidR="00514D7B" w:rsidRDefault="007B3FBD">
      <w:pPr>
        <w:tabs>
          <w:tab w:val="left" w:pos="860"/>
        </w:tabs>
        <w:spacing w:before="12" w:after="0" w:line="240" w:lineRule="auto"/>
        <w:ind w:left="873" w:right="445" w:hanging="36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</w:rPr>
        <w:t>Fo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uns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ance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son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,</w:t>
      </w:r>
    </w:p>
    <w:p w:rsidR="00514D7B" w:rsidRDefault="00CE1EAD">
      <w:pPr>
        <w:tabs>
          <w:tab w:val="left" w:pos="860"/>
        </w:tabs>
        <w:spacing w:before="13" w:after="0" w:line="240" w:lineRule="auto"/>
        <w:ind w:left="513" w:right="-20"/>
        <w:rPr>
          <w:rFonts w:ascii="Arial" w:eastAsia="Arial" w:hAnsi="Arial" w:cs="Arial"/>
        </w:rPr>
      </w:pPr>
      <w:r>
        <w:pict>
          <v:group id="_x0000_s1061" style="position:absolute;left:0;text-align:left;margin-left:56.15pt;margin-top:13.3pt;width:482.9pt;height:389.5pt;z-index:-251658752;mso-position-horizontal-relative:page" coordorigin="1123,266" coordsize="9658,7790">
            <v:group id="_x0000_s1110" style="position:absolute;left:1866;top:5266;width:2785;height:2780" coordorigin="1866,5266" coordsize="2785,2780">
              <v:shape id="_x0000_s1117" style="position:absolute;left:1866;top:5266;width:2785;height:2780" coordorigin="1866,5266" coordsize="2785,2780" path="m3338,5426r-1051,l2269,5446r-54,60l2197,5506r-315,320l1873,5846r-5,20l1866,5886r2,20l1874,5926r7,20l1891,5966r13,l1920,5986r18,20l3922,7986r16,20l3955,8026r17,l3989,8046r108,l4388,7746r17,-20l4422,7706r16,-20l4454,7666r-488,l3708,7426,3364,7066,3192,6906r-86,-100l2935,6646r-86,-100l2678,6386r-86,-100l2422,6126r-86,-100l2251,5946r184,-180l2468,5726r17,l2518,5686r17,l2552,5666r18,l2587,5646r17,l2622,5626r36,l2676,5606r74,l2768,5586r810,l3529,5546r-24,l3409,5466r-24,l3338,5426e" fillcolor="#c1c1c1" stroked="f">
                <v:path arrowok="t"/>
              </v:shape>
              <v:shape id="_x0000_s1116" style="position:absolute;left:1866;top:5266;width:2785;height:2780" coordorigin="1866,5266" coordsize="2785,2780" path="m3578,5586r-679,l2919,5606r82,l3022,5626r44,l3083,5646r35,l3136,5666r35,l3189,5686r17,l3224,5706r18,l3260,5726r18,l3296,5746r18,l3332,5766r18,l3368,5786r18,l3423,5826r18,l3478,5866r18,l3550,5926r19,l3623,5986r18,l3749,6106r18,l3789,6146r22,20l3833,6186r61,60l3952,6306r53,60l4054,6426r45,60l4140,6546r38,60l4211,6666r30,60l4266,6786r8,20l4281,6806r20,60l4312,6906r6,20l4331,6986r6,60l4338,7086r,20l4332,7166r-11,60l4316,7246r-6,l4303,7266r-24,60l4259,7366r-11,l4237,7386r-13,20l4211,7426r-14,20l4182,7466r-16,l4150,7486r-184,180l4454,7666r15,-20l4483,7646r40,-60l4557,7526r29,-60l4609,7406r18,-60l4640,7286r8,-60l4651,7166r,-20l4651,7126r-2,-20l4648,7086r-3,-20l4642,7026r-12,-60l4613,6906r-7,-40l4582,6806r-19,-40l4553,6726r-11,-20l4531,6686r-12,-20l4506,6626r-13,-20l4480,6586r-15,-20l4450,6526r-15,-20l4419,6486r-17,-20l4385,6426r-18,-20l4349,6386r-19,-40l4311,6326r-20,-20l4270,6266r-21,-20l4227,6226r-23,-40l4181,6166r-23,-40l4134,6106r-25,-20l4083,6046r-26,-20l4031,5986r-28,-20l3976,5946r-29,-40l3873,5846r-25,-40l3578,5586e" fillcolor="#c1c1c1" stroked="f">
                <v:path arrowok="t"/>
              </v:shape>
              <v:shape id="_x0000_s1115" style="position:absolute;left:1866;top:5266;width:2785;height:2780" coordorigin="1866,5266" coordsize="2785,2780" path="m3174,5346r-776,l2361,5386r-19,l2305,5426r1009,l3291,5406r-24,l3221,5366r-24,l3174,5346e" fillcolor="#c1c1c1" stroked="f">
                <v:path arrowok="t"/>
              </v:shape>
              <v:shape id="_x0000_s1114" style="position:absolute;left:1866;top:5266;width:2785;height:2780" coordorigin="1866,5266" coordsize="2785,2780" path="m3105,5326r-669,l2417,5346r711,l3105,5326e" fillcolor="#c1c1c1" stroked="f">
                <v:path arrowok="t"/>
              </v:shape>
              <v:shape id="_x0000_s1113" style="position:absolute;left:1866;top:5266;width:2785;height:2780" coordorigin="1866,5266" coordsize="2785,2780" path="m3060,5306r-566,l2475,5326r607,l3060,5306e" fillcolor="#c1c1c1" stroked="f">
                <v:path arrowok="t"/>
              </v:shape>
              <v:shape id="_x0000_s1112" style="position:absolute;left:1866;top:5266;width:2785;height:2780" coordorigin="1866,5266" coordsize="2785,2780" path="m2992,5286r-440,l2533,5306r482,l2992,5286e" fillcolor="#c1c1c1" stroked="f">
                <v:path arrowok="t"/>
              </v:shape>
              <v:shape id="_x0000_s1111" style="position:absolute;left:1866;top:5266;width:2785;height:2780" coordorigin="1866,5266" coordsize="2785,2780" path="m2904,5266r-272,l2612,5286r314,l2904,5266e" fillcolor="#c1c1c1" stroked="f">
                <v:path arrowok="t"/>
              </v:shape>
            </v:group>
            <v:group id="_x0000_s1097" style="position:absolute;left:3204;top:3997;width:3060;height:2740" coordorigin="3204,3997" coordsize="3060,2740">
              <v:shape id="_x0000_s1109" style="position:absolute;left:3204;top:3997;width:3060;height:2740" coordorigin="3204,3997" coordsize="3060,2740" path="m4414,4157r-866,l3532,4177r-17,20l3219,4497r-9,l3205,4517r-1,20l3206,4577r5,20l3218,4597r11,20l3241,4637r16,20l3275,4677,5330,6737r75,l5426,6717r13,l5454,6697r19,-20l5487,6657r13,l5510,6637r10,-20l5525,6597r3,l5528,6577r-4,l5520,6557r-7,l5316,6357r-94,-100l5175,6217r-47,-60l5035,6077r-47,-60l4941,5977r-46,-60l4801,5837r-46,-60l4662,5697r-46,-60l4570,5597r53,-60l4666,5497r33,-40l4715,5457r17,-20l4749,5417r36,l4803,5397r764,l5504,5357r-1179,l3581,4617r155,-160l3751,4437r15,l3780,4417r15,-20l3810,4397r16,-20l3842,4377r16,-20l3875,4357r18,-20l3933,4337r18,-20l4582,4317r-16,-20l4551,4277r-15,l4506,4237r-15,l4460,4197r-15,l4429,4177r-15,-20e" fillcolor="#c1c1c1" stroked="f">
                <v:path arrowok="t"/>
              </v:shape>
              <v:shape id="_x0000_s1108" style="position:absolute;left:3204;top:3997;width:3060;height:2740" coordorigin="3204,3997" coordsize="3060,2740" path="m6148,5997r-93,l6072,6017r57,l6148,5997e" fillcolor="#c1c1c1" stroked="f">
                <v:path arrowok="t"/>
              </v:shape>
              <v:shape id="_x0000_s1107" style="position:absolute;left:3204;top:3997;width:3060;height:2740" coordorigin="3204,3997" coordsize="3060,2740" path="m5567,5397r-592,l4999,5417r55,l5072,5437r19,l5110,5457r39,l5168,5477r17,l5201,5497r17,l5235,5517r17,l5270,5537r17,l5305,5557r18,l5341,5577r18,l5378,5597r457,280l6037,5997r122,l6172,5977r16,-20l6208,5937r14,l6234,5917r11,-20l6256,5877r6,-20l6264,5857r-1,-20l6254,5817r-16,l6228,5797r-15,-20l6192,5777r-10,-20l6168,5757r-16,-20l6134,5737r-44,-40l6059,5697,5907,5597,5629,5437r-62,-40e" fillcolor="#c1c1c1" stroked="f">
                <v:path arrowok="t"/>
              </v:shape>
              <v:shape id="_x0000_s1106" style="position:absolute;left:3204;top:3997;width:3060;height:2740" coordorigin="3204,3997" coordsize="3060,2740" path="m4727,4477r-367,l4410,4537r10,l4434,4557r14,20l4462,4577r13,20l4487,4617r12,20l4511,4637r11,20l4533,4677r11,20l4555,4717r27,60l4595,4817r5,l4612,4877r3,40l4614,4937r-7,60l4590,5057r-16,40l4564,5097r-11,20l4512,5177r-187,180l5504,5357r-50,-40l5436,5317r-18,-20l5401,5297r-18,-20l5349,5277r-17,-20l5281,5237r-19,-20l5244,5217r-18,-20l5190,5197r-19,-20l5153,5177r-18,-20l5097,5157r-20,-20l5019,5137r-19,-20l4862,5117r5,-20l4872,5077r3,l4879,5057r7,-60l4888,4917r-1,l4886,4897r-7,-60l4865,4777r-12,-40l4847,4717r-19,-60l4811,4617r-8,l4793,4597r-10,-20l4772,4557r-12,-20l4747,4517r-10,-20l4727,4477e" fillcolor="#c1c1c1" stroked="f">
                <v:path arrowok="t"/>
              </v:shape>
              <v:shape id="_x0000_s1105" style="position:absolute;left:3204;top:3997;width:3060;height:2740" coordorigin="3204,3997" coordsize="3060,2740" path="m4627,4357r-429,l4214,4377r16,l4246,4397r16,l4295,4437r16,l4344,4477r372,l4704,4457r-11,-20l4681,4417r-13,l4655,4397r-14,-20l4627,4357e" fillcolor="#c1c1c1" stroked="f">
                <v:path arrowok="t"/>
              </v:shape>
              <v:shape id="_x0000_s1104" style="position:absolute;left:3204;top:3997;width:3060;height:2740" coordorigin="3204,3997" coordsize="3060,2740" path="m4582,4317r-498,l4104,4337r41,l4166,4357r447,l4597,4337r-15,-20e" fillcolor="#c1c1c1" stroked="f">
                <v:path arrowok="t"/>
              </v:shape>
              <v:shape id="_x0000_s1103" style="position:absolute;left:3204;top:3997;width:3060;height:2740" coordorigin="3204,3997" coordsize="3060,2740" path="m4350,4117r-759,l3577,4137r-14,20l4398,4157r-16,-20l4366,4137r-16,-20e" fillcolor="#c1c1c1" stroked="f">
                <v:path arrowok="t"/>
              </v:shape>
              <v:shape id="_x0000_s1102" style="position:absolute;left:3204;top:3997;width:3060;height:2740" coordorigin="3204,3997" coordsize="3060,2740" path="m4316,4097r-695,l3603,4117r730,l4316,4097e" fillcolor="#c1c1c1" stroked="f">
                <v:path arrowok="t"/>
              </v:shape>
              <v:shape id="_x0000_s1101" style="position:absolute;left:3204;top:3997;width:3060;height:2740" coordorigin="3204,3997" coordsize="3060,2740" path="m4247,4057r-578,l3654,4077r-16,20l4299,4097r-17,-20l4264,4077r-17,-20e" fillcolor="#c1c1c1" stroked="f">
                <v:path arrowok="t"/>
              </v:shape>
              <v:shape id="_x0000_s1100" style="position:absolute;left:3204;top:3997;width:3060;height:2740" coordorigin="3204,3997" coordsize="3060,2740" path="m4211,4037r-503,l3689,4057r540,l4211,4037e" fillcolor="#c1c1c1" stroked="f">
                <v:path arrowok="t"/>
              </v:shape>
              <v:shape id="_x0000_s1099" style="position:absolute;left:3204;top:3997;width:3060;height:2740" coordorigin="3204,3997" coordsize="3060,2740" path="m4155,4017r-390,l3746,4037r428,l4155,4017e" fillcolor="#c1c1c1" stroked="f">
                <v:path arrowok="t"/>
              </v:shape>
              <v:shape id="_x0000_s1098" style="position:absolute;left:3204;top:3997;width:3060;height:2740" coordorigin="3204,3997" coordsize="3060,2740" path="m4095,3997r-274,l3802,4017r313,l4095,3997e" fillcolor="#c1c1c1" stroked="f">
                <v:path arrowok="t"/>
              </v:shape>
            </v:group>
            <v:group id="_x0000_s1093" style="position:absolute;left:4690;top:2829;width:2877;height:2876" coordorigin="4690,2829" coordsize="2877,2876">
              <v:shape id="_x0000_s1096" style="position:absolute;left:4690;top:2829;width:2877;height:2876" coordorigin="4690,2829" coordsize="2877,2876" path="m4900,2829r-60,19l4779,2902r-44,45l4698,2997r-8,38l4694,3056r7,18l4711,3092r80,126l6309,5613r36,50l6409,5705r17,-4l6488,5655r46,-50l6560,5542r1,-10l6555,5520r-3,-10l6546,5498r-8,-12l6140,4874r-21,-32l6399,4562r-468,l5109,3290r-44,-66l5066,3223r474,l4955,2851r-15,-9l4922,2835r-22,-6e" fillcolor="#c1c1c1" stroked="f">
                <v:path arrowok="t"/>
              </v:shape>
              <v:shape id="_x0000_s1095" style="position:absolute;left:4690;top:2829;width:2877;height:2876" coordorigin="4690,2829" coordsize="2877,2876" path="m7199,4271r-509,l7346,4692r14,7l7371,4704r20,7l7401,4712r19,-5l7481,4662r51,-53l7567,4549r-4,-22l7523,4481r-53,-37l7199,4271e" fillcolor="#c1c1c1" stroked="f">
                <v:path arrowok="t"/>
              </v:shape>
              <v:shape id="_x0000_s1094" style="position:absolute;left:4690;top:2829;width:2877;height:2876" coordorigin="4690,2829" coordsize="2877,2876" path="m5540,3223r-474,l6408,4085r-477,477l6399,4562r291,-291l7199,4271,5540,3223e" fillcolor="#c1c1c1" stroked="f">
                <v:path arrowok="t"/>
              </v:shape>
            </v:group>
            <v:group id="_x0000_s1090" style="position:absolute;left:5641;top:1415;width:2325;height:2883" coordorigin="5641,1415" coordsize="2325,2883">
              <v:shape id="_x0000_s1092" style="position:absolute;left:5641;top:1415;width:2325;height:2883" coordorigin="5641,1415" coordsize="2325,2883" path="m6300,1415r-644,630l5641,2098r2,26l5679,2191,7768,4284r36,13l7826,4293r66,-43l7937,4203r25,-52l7966,4140r-1,-9l7960,4119r-4,-10l7950,4101,7021,3172r244,-245l6777,2927,6025,2175r508,-508l6536,1661r-22,-63l6471,1545r-44,-45l6366,1446r-57,-30l6300,1415e" fillcolor="#c1c1c1" stroked="f">
                <v:path arrowok="t"/>
              </v:shape>
              <v:shape id="_x0000_s1091" style="position:absolute;left:5641;top:1415;width:2325;height:2883" coordorigin="5641,1415" coordsize="2325,2883" path="m7272,2442r-9,2l7257,2446r-480,481l7265,2927r237,-236l7503,2683r,-10l7502,2663r-31,-57l7432,2560r-50,-50l7336,2470r-55,-27l7272,2442e" fillcolor="#c1c1c1" stroked="f">
                <v:path arrowok="t"/>
              </v:shape>
            </v:group>
            <v:group id="_x0000_s1086" style="position:absolute;left:6452;top:276;width:2769;height:2769" coordorigin="6452,276" coordsize="2769,2769">
              <v:shape id="_x0000_s1089" style="position:absolute;left:6452;top:276;width:2769;height:2769" coordorigin="6452,276" coordsize="2769,2769" path="m7462,1104r-365,l9022,3029r10,8l9042,3040r10,4l9061,3045r19,-6l9147,2996r44,-48l9216,2897r4,-11l9220,2876r-8,-20l9205,2847,7462,1104e" fillcolor="#c1c1c1" stroked="f">
                <v:path arrowok="t"/>
              </v:shape>
              <v:shape id="_x0000_s1088" style="position:absolute;left:6452;top:276;width:2769;height:2769" coordorigin="6452,276" coordsize="2769,2769" path="m6700,1498r-11,l6698,1499r2,-1e" fillcolor="#c1c1c1" stroked="f">
                <v:path arrowok="t"/>
              </v:shape>
              <v:shape id="_x0000_s1087" style="position:absolute;left:6452;top:276;width:2769;height:2769" coordorigin="6452,276" coordsize="2769,2769" path="m7439,276r-11,l7421,280r-966,966l6452,1253r1,11l6488,1332r40,47l6576,1427r47,39l6678,1498r22,l6705,1495r392,-391l7462,1104,7279,921,7671,529r3,-7l7653,460r-44,-53l7565,362r-61,-54l7448,277r-9,-1e" fillcolor="#c1c1c1" stroked="f">
                <v:path arrowok="t"/>
              </v:shape>
            </v:group>
            <v:group id="_x0000_s1084" style="position:absolute;left:1133;top:2427;width:8748;height:254" coordorigin="1133,2427" coordsize="8748,254">
              <v:shape id="_x0000_s1085" style="position:absolute;left:1133;top:2427;width:8748;height:254" coordorigin="1133,2427" coordsize="8748,254" path="m1133,2682r8748,l9881,2427r-8748,l1133,2682e" fillcolor="lime" stroked="f">
                <v:path arrowok="t"/>
              </v:shape>
            </v:group>
            <v:group id="_x0000_s1082" style="position:absolute;left:1133;top:2682;width:9367;height:252" coordorigin="1133,2682" coordsize="9367,252">
              <v:shape id="_x0000_s1083" style="position:absolute;left:1133;top:2682;width:9367;height:252" coordorigin="1133,2682" coordsize="9367,252" path="m1133,2934r9367,l10500,2682r-9367,l1133,2934e" fillcolor="lime" stroked="f">
                <v:path arrowok="t"/>
              </v:shape>
            </v:group>
            <v:group id="_x0000_s1080" style="position:absolute;left:1133;top:2934;width:3499;height:252" coordorigin="1133,2934" coordsize="3499,252">
              <v:shape id="_x0000_s1081" style="position:absolute;left:1133;top:2934;width:3499;height:252" coordorigin="1133,2934" coordsize="3499,252" path="m1133,3186r3499,l4632,2934r-3499,l1133,3186e" fillcolor="lime" stroked="f">
                <v:path arrowok="t"/>
              </v:shape>
            </v:group>
            <v:group id="_x0000_s1078" style="position:absolute;left:1133;top:3440;width:9638;height:252" coordorigin="1133,3440" coordsize="9638,252">
              <v:shape id="_x0000_s1079" style="position:absolute;left:1133;top:3440;width:9638;height:252" coordorigin="1133,3440" coordsize="9638,252" path="m1133,3692r9638,l10771,3440r-9638,l1133,3692e" fillcolor="lime" stroked="f">
                <v:path arrowok="t"/>
              </v:shape>
            </v:group>
            <v:group id="_x0000_s1076" style="position:absolute;left:1133;top:3692;width:9638;height:254" coordorigin="1133,3692" coordsize="9638,254">
              <v:shape id="_x0000_s1077" style="position:absolute;left:1133;top:3692;width:9638;height:254" coordorigin="1133,3692" coordsize="9638,254" path="m1133,3947r9638,l10771,3692r-9638,l1133,3947e" fillcolor="lime" stroked="f">
                <v:path arrowok="t"/>
              </v:shape>
            </v:group>
            <v:group id="_x0000_s1074" style="position:absolute;left:1133;top:3947;width:9638;height:252" coordorigin="1133,3947" coordsize="9638,252">
              <v:shape id="_x0000_s1075" style="position:absolute;left:1133;top:3947;width:9638;height:252" coordorigin="1133,3947" coordsize="9638,252" path="m1133,4199r9638,l10771,3947r-9638,l1133,4199e" fillcolor="lime" stroked="f">
                <v:path arrowok="t"/>
              </v:shape>
            </v:group>
            <v:group id="_x0000_s1072" style="position:absolute;left:1133;top:4199;width:9638;height:252" coordorigin="1133,4199" coordsize="9638,252">
              <v:shape id="_x0000_s1073" style="position:absolute;left:1133;top:4199;width:9638;height:252" coordorigin="1133,4199" coordsize="9638,252" path="m1133,4451r9638,l10771,4199r-9638,l1133,4451e" fillcolor="lime" stroked="f">
                <v:path arrowok="t"/>
              </v:shape>
            </v:group>
            <v:group id="_x0000_s1070" style="position:absolute;left:1133;top:4451;width:9638;height:254" coordorigin="1133,4451" coordsize="9638,254">
              <v:shape id="_x0000_s1071" style="position:absolute;left:1133;top:4451;width:9638;height:254" coordorigin="1133,4451" coordsize="9638,254" path="m1133,4705r9638,l10771,4451r-9638,l1133,4705e" fillcolor="lime" stroked="f">
                <v:path arrowok="t"/>
              </v:shape>
            </v:group>
            <v:group id="_x0000_s1068" style="position:absolute;left:1133;top:4705;width:9638;height:252" coordorigin="1133,4705" coordsize="9638,252">
              <v:shape id="_x0000_s1069" style="position:absolute;left:1133;top:4705;width:9638;height:252" coordorigin="1133,4705" coordsize="9638,252" path="m1133,4957r9638,l10771,4705r-9638,l1133,4957e" fillcolor="lime" stroked="f">
                <v:path arrowok="t"/>
              </v:shape>
            </v:group>
            <v:group id="_x0000_s1066" style="position:absolute;left:1133;top:4957;width:9638;height:254" coordorigin="1133,4957" coordsize="9638,254">
              <v:shape id="_x0000_s1067" style="position:absolute;left:1133;top:4957;width:9638;height:254" coordorigin="1133,4957" coordsize="9638,254" path="m1133,5211r9638,l10771,4957r-9638,l1133,5211e" fillcolor="lime" stroked="f">
                <v:path arrowok="t"/>
              </v:shape>
            </v:group>
            <v:group id="_x0000_s1064" style="position:absolute;left:1133;top:5211;width:9638;height:252" coordorigin="1133,5211" coordsize="9638,252">
              <v:shape id="_x0000_s1065" style="position:absolute;left:1133;top:5211;width:9638;height:252" coordorigin="1133,5211" coordsize="9638,252" path="m1133,5463r9638,l10771,5211r-9638,l1133,5463e" fillcolor="lime" stroked="f">
                <v:path arrowok="t"/>
              </v:shape>
            </v:group>
            <v:group id="_x0000_s1062" style="position:absolute;left:1133;top:5463;width:2030;height:252" coordorigin="1133,5463" coordsize="2030,252">
              <v:shape id="_x0000_s1063" style="position:absolute;left:1133;top:5463;width:2030;height:252" coordorigin="1133,5463" coordsize="2030,252" path="m1133,5715r2030,l3163,5463r-2030,l1133,5715e" fillcolor="lime" stroked="f">
                <v:path arrowok="t"/>
              </v:shape>
            </v:group>
            <w10:wrap anchorx="page"/>
          </v:group>
        </w:pict>
      </w:r>
      <w:r w:rsidR="007B3FBD">
        <w:rPr>
          <w:rFonts w:ascii="Times New Roman" w:eastAsia="Times New Roman" w:hAnsi="Times New Roman" w:cs="Times New Roman"/>
          <w:w w:val="131"/>
        </w:rPr>
        <w:t>•</w:t>
      </w:r>
      <w:r w:rsidR="007B3FBD">
        <w:rPr>
          <w:rFonts w:ascii="Times New Roman" w:eastAsia="Times New Roman" w:hAnsi="Times New Roman" w:cs="Times New Roman"/>
        </w:rPr>
        <w:tab/>
      </w:r>
      <w:r w:rsidR="007B3FBD">
        <w:rPr>
          <w:rFonts w:ascii="Arial" w:eastAsia="Arial" w:hAnsi="Arial" w:cs="Arial"/>
          <w:spacing w:val="-1"/>
        </w:rPr>
        <w:t>U</w:t>
      </w:r>
      <w:r w:rsidR="007B3FBD">
        <w:rPr>
          <w:rFonts w:ascii="Arial" w:eastAsia="Arial" w:hAnsi="Arial" w:cs="Arial"/>
        </w:rPr>
        <w:t>pon</w:t>
      </w:r>
      <w:r w:rsidR="007B3FBD">
        <w:rPr>
          <w:rFonts w:ascii="Arial" w:eastAsia="Arial" w:hAnsi="Arial" w:cs="Arial"/>
          <w:spacing w:val="1"/>
        </w:rPr>
        <w:t xml:space="preserve"> </w:t>
      </w:r>
      <w:proofErr w:type="spellStart"/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  <w:spacing w:val="2"/>
        </w:rPr>
        <w:t>q</w:t>
      </w:r>
      <w:r w:rsidR="007B3FBD">
        <w:rPr>
          <w:rFonts w:ascii="Arial" w:eastAsia="Arial" w:hAnsi="Arial" w:cs="Arial"/>
        </w:rPr>
        <w:t>ue</w:t>
      </w:r>
      <w:r w:rsidR="007B3FBD">
        <w:rPr>
          <w:rFonts w:ascii="Arial" w:eastAsia="Arial" w:hAnsi="Arial" w:cs="Arial"/>
          <w:spacing w:val="-2"/>
        </w:rPr>
        <w:t>s</w:t>
      </w:r>
      <w:r w:rsidR="007B3FBD">
        <w:rPr>
          <w:rFonts w:ascii="Arial" w:eastAsia="Arial" w:hAnsi="Arial" w:cs="Arial"/>
          <w:spacing w:val="2"/>
        </w:rPr>
        <w:t>t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</w:rPr>
        <w:t>f</w:t>
      </w:r>
      <w:proofErr w:type="spellEnd"/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2"/>
        </w:rPr>
        <w:t xml:space="preserve"> 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  <w:spacing w:val="-3"/>
        </w:rPr>
        <w:t>b</w:t>
      </w:r>
      <w:r w:rsidR="007B3FBD">
        <w:rPr>
          <w:rFonts w:ascii="Arial" w:eastAsia="Arial" w:hAnsi="Arial" w:cs="Arial"/>
        </w:rPr>
        <w:t>er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</w:rPr>
        <w:t>f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-3"/>
        </w:rPr>
        <w:t>V</w:t>
      </w:r>
      <w:r w:rsidR="007B3FBD">
        <w:rPr>
          <w:rFonts w:ascii="Arial" w:eastAsia="Arial" w:hAnsi="Arial" w:cs="Arial"/>
          <w:spacing w:val="2"/>
        </w:rPr>
        <w:t>T</w:t>
      </w:r>
      <w:r w:rsidR="007B3FBD">
        <w:rPr>
          <w:rFonts w:ascii="Arial" w:eastAsia="Arial" w:hAnsi="Arial" w:cs="Arial"/>
        </w:rPr>
        <w:t>S p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sonne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</w:rPr>
        <w:t>,</w:t>
      </w:r>
    </w:p>
    <w:p w:rsidR="00514D7B" w:rsidRDefault="007B3FBD">
      <w:pPr>
        <w:tabs>
          <w:tab w:val="left" w:pos="860"/>
        </w:tabs>
        <w:spacing w:before="14" w:after="0" w:line="240" w:lineRule="auto"/>
        <w:ind w:left="513" w:right="-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spacing w:val="5"/>
        </w:rPr>
        <w:t>W</w:t>
      </w:r>
      <w:r>
        <w:rPr>
          <w:rFonts w:ascii="Arial" w:eastAsia="Arial" w:hAnsi="Arial" w:cs="Arial"/>
          <w:spacing w:val="-3"/>
        </w:rPr>
        <w:t>he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essa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ent and</w:t>
      </w:r>
      <w:r>
        <w:rPr>
          <w:rFonts w:ascii="Arial" w:eastAsia="Arial" w:hAnsi="Arial" w:cs="Arial"/>
          <w:spacing w:val="-1"/>
        </w:rPr>
        <w:t>/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 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.</w:t>
      </w:r>
    </w:p>
    <w:p w:rsidR="00514D7B" w:rsidRDefault="00514D7B">
      <w:pPr>
        <w:spacing w:before="4" w:after="0" w:line="100" w:lineRule="exact"/>
        <w:rPr>
          <w:sz w:val="10"/>
          <w:szCs w:val="1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7B3FBD">
      <w:pPr>
        <w:spacing w:after="0" w:line="240" w:lineRule="auto"/>
        <w:ind w:left="153" w:right="7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pda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ay be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conduc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by an</w:t>
      </w:r>
      <w:r>
        <w:rPr>
          <w:rFonts w:ascii="Arial" w:eastAsia="Arial" w:hAnsi="Arial" w:cs="Arial"/>
          <w:spacing w:val="2"/>
        </w:rPr>
        <w:t xml:space="preserve"> </w:t>
      </w:r>
      <w:ins w:id="370" w:author="Kerrie Abercrombie" w:date="2016-02-24T16:38:00Z">
        <w:r w:rsidR="00FC3D76">
          <w:rPr>
            <w:rFonts w:ascii="Arial" w:eastAsia="Arial" w:hAnsi="Arial" w:cs="Arial"/>
            <w:spacing w:val="-1"/>
          </w:rPr>
          <w:t>i</w:t>
        </w:r>
        <w:r w:rsidR="00FC3D76">
          <w:rPr>
            <w:rFonts w:ascii="Arial" w:eastAsia="Arial" w:hAnsi="Arial" w:cs="Arial"/>
          </w:rPr>
          <w:t>nd</w:t>
        </w:r>
        <w:r w:rsidR="00FC3D76">
          <w:rPr>
            <w:rFonts w:ascii="Arial" w:eastAsia="Arial" w:hAnsi="Arial" w:cs="Arial"/>
            <w:spacing w:val="1"/>
          </w:rPr>
          <w:t>i</w:t>
        </w:r>
        <w:r w:rsidR="00FC3D76">
          <w:rPr>
            <w:rFonts w:ascii="Arial" w:eastAsia="Arial" w:hAnsi="Arial" w:cs="Arial"/>
            <w:spacing w:val="-2"/>
          </w:rPr>
          <w:t>v</w:t>
        </w:r>
        <w:r w:rsidR="00FC3D76">
          <w:rPr>
            <w:rFonts w:ascii="Arial" w:eastAsia="Arial" w:hAnsi="Arial" w:cs="Arial"/>
            <w:spacing w:val="-1"/>
          </w:rPr>
          <w:t>i</w:t>
        </w:r>
        <w:r w:rsidR="00FC3D76">
          <w:rPr>
            <w:rFonts w:ascii="Arial" w:eastAsia="Arial" w:hAnsi="Arial" w:cs="Arial"/>
          </w:rPr>
          <w:t>dual</w:t>
        </w:r>
        <w:r w:rsidR="00FC3D76">
          <w:rPr>
            <w:rFonts w:ascii="Arial" w:eastAsia="Arial" w:hAnsi="Arial" w:cs="Arial"/>
            <w:spacing w:val="3"/>
          </w:rPr>
          <w:t xml:space="preserve"> </w:t>
        </w:r>
        <w:r w:rsidR="00FC3D76">
          <w:rPr>
            <w:rFonts w:ascii="Arial" w:eastAsia="Arial" w:hAnsi="Arial" w:cs="Arial"/>
            <w:spacing w:val="-1"/>
          </w:rPr>
          <w:t>V</w:t>
        </w:r>
        <w:r w:rsidR="00FC3D76">
          <w:rPr>
            <w:rFonts w:ascii="Arial" w:eastAsia="Arial" w:hAnsi="Arial" w:cs="Arial"/>
            <w:spacing w:val="2"/>
          </w:rPr>
          <w:t>T</w:t>
        </w:r>
        <w:r w:rsidR="00FC3D76">
          <w:rPr>
            <w:rFonts w:ascii="Arial" w:eastAsia="Arial" w:hAnsi="Arial" w:cs="Arial"/>
          </w:rPr>
          <w:t xml:space="preserve">S </w:t>
        </w:r>
        <w:r w:rsidR="00FC3D76">
          <w:rPr>
            <w:rFonts w:ascii="Arial" w:eastAsia="Arial" w:hAnsi="Arial" w:cs="Arial"/>
            <w:spacing w:val="-1"/>
          </w:rPr>
          <w:t>A</w:t>
        </w:r>
        <w:r w:rsidR="00FC3D76">
          <w:rPr>
            <w:rFonts w:ascii="Arial" w:eastAsia="Arial" w:hAnsi="Arial" w:cs="Arial"/>
          </w:rPr>
          <w:t>u</w:t>
        </w:r>
        <w:r w:rsidR="00FC3D76">
          <w:rPr>
            <w:rFonts w:ascii="Arial" w:eastAsia="Arial" w:hAnsi="Arial" w:cs="Arial"/>
            <w:spacing w:val="1"/>
          </w:rPr>
          <w:t>t</w:t>
        </w:r>
        <w:r w:rsidR="00FC3D76">
          <w:rPr>
            <w:rFonts w:ascii="Arial" w:eastAsia="Arial" w:hAnsi="Arial" w:cs="Arial"/>
          </w:rPr>
          <w:t>ho</w:t>
        </w:r>
        <w:r w:rsidR="00FC3D76">
          <w:rPr>
            <w:rFonts w:ascii="Arial" w:eastAsia="Arial" w:hAnsi="Arial" w:cs="Arial"/>
            <w:spacing w:val="1"/>
          </w:rPr>
          <w:t>r</w:t>
        </w:r>
        <w:r w:rsidR="00FC3D76">
          <w:rPr>
            <w:rFonts w:ascii="Arial" w:eastAsia="Arial" w:hAnsi="Arial" w:cs="Arial"/>
            <w:spacing w:val="-1"/>
          </w:rPr>
          <w:t>i</w:t>
        </w:r>
        <w:r w:rsidR="00FC3D76">
          <w:rPr>
            <w:rFonts w:ascii="Arial" w:eastAsia="Arial" w:hAnsi="Arial" w:cs="Arial"/>
            <w:spacing w:val="1"/>
          </w:rPr>
          <w:t>ty or</w:t>
        </w:r>
        <w:r w:rsidR="00FC3D76">
          <w:rPr>
            <w:rFonts w:ascii="Arial" w:eastAsia="Arial" w:hAnsi="Arial" w:cs="Arial"/>
            <w:spacing w:val="-1"/>
          </w:rPr>
          <w:t xml:space="preserve"> </w:t>
        </w:r>
      </w:ins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cc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by</w:t>
      </w:r>
      <w:del w:id="371" w:author="Kerrie Abercrombie" w:date="2016-02-24T16:38:00Z">
        <w:r w:rsidDel="00FC3D76">
          <w:rPr>
            <w:rFonts w:ascii="Arial" w:eastAsia="Arial" w:hAnsi="Arial" w:cs="Arial"/>
          </w:rPr>
          <w:delText xml:space="preserve"> </w:delText>
        </w:r>
        <w:r w:rsidDel="00FC3D76">
          <w:rPr>
            <w:rFonts w:ascii="Arial" w:eastAsia="Arial" w:hAnsi="Arial" w:cs="Arial"/>
            <w:spacing w:val="-1"/>
          </w:rPr>
          <w:delText>i</w:delText>
        </w:r>
        <w:r w:rsidDel="00FC3D76">
          <w:rPr>
            <w:rFonts w:ascii="Arial" w:eastAsia="Arial" w:hAnsi="Arial" w:cs="Arial"/>
          </w:rPr>
          <w:delText>nd</w:delText>
        </w:r>
        <w:r w:rsidDel="00FC3D76">
          <w:rPr>
            <w:rFonts w:ascii="Arial" w:eastAsia="Arial" w:hAnsi="Arial" w:cs="Arial"/>
            <w:spacing w:val="1"/>
          </w:rPr>
          <w:delText>i</w:delText>
        </w:r>
        <w:r w:rsidDel="00FC3D76">
          <w:rPr>
            <w:rFonts w:ascii="Arial" w:eastAsia="Arial" w:hAnsi="Arial" w:cs="Arial"/>
            <w:spacing w:val="-2"/>
          </w:rPr>
          <w:delText>v</w:delText>
        </w:r>
        <w:r w:rsidDel="00FC3D76">
          <w:rPr>
            <w:rFonts w:ascii="Arial" w:eastAsia="Arial" w:hAnsi="Arial" w:cs="Arial"/>
            <w:spacing w:val="-1"/>
          </w:rPr>
          <w:delText>i</w:delText>
        </w:r>
        <w:r w:rsidDel="00FC3D76">
          <w:rPr>
            <w:rFonts w:ascii="Arial" w:eastAsia="Arial" w:hAnsi="Arial" w:cs="Arial"/>
          </w:rPr>
          <w:delText>dual</w:delText>
        </w:r>
        <w:r w:rsidDel="00FC3D76">
          <w:rPr>
            <w:rFonts w:ascii="Arial" w:eastAsia="Arial" w:hAnsi="Arial" w:cs="Arial"/>
            <w:spacing w:val="3"/>
          </w:rPr>
          <w:delText xml:space="preserve"> </w:delText>
        </w:r>
        <w:r w:rsidDel="00FC3D76">
          <w:rPr>
            <w:rFonts w:ascii="Arial" w:eastAsia="Arial" w:hAnsi="Arial" w:cs="Arial"/>
            <w:spacing w:val="-1"/>
          </w:rPr>
          <w:delText>V</w:delText>
        </w:r>
        <w:r w:rsidDel="00FC3D76">
          <w:rPr>
            <w:rFonts w:ascii="Arial" w:eastAsia="Arial" w:hAnsi="Arial" w:cs="Arial"/>
            <w:spacing w:val="2"/>
          </w:rPr>
          <w:delText>T</w:delText>
        </w:r>
        <w:r w:rsidDel="00FC3D76">
          <w:rPr>
            <w:rFonts w:ascii="Arial" w:eastAsia="Arial" w:hAnsi="Arial" w:cs="Arial"/>
          </w:rPr>
          <w:delText xml:space="preserve">S </w:delText>
        </w:r>
        <w:r w:rsidDel="00FC3D76">
          <w:rPr>
            <w:rFonts w:ascii="Arial" w:eastAsia="Arial" w:hAnsi="Arial" w:cs="Arial"/>
            <w:spacing w:val="-1"/>
          </w:rPr>
          <w:delText>A</w:delText>
        </w:r>
        <w:r w:rsidDel="00FC3D76">
          <w:rPr>
            <w:rFonts w:ascii="Arial" w:eastAsia="Arial" w:hAnsi="Arial" w:cs="Arial"/>
          </w:rPr>
          <w:delText>u</w:delText>
        </w:r>
        <w:r w:rsidDel="00FC3D76">
          <w:rPr>
            <w:rFonts w:ascii="Arial" w:eastAsia="Arial" w:hAnsi="Arial" w:cs="Arial"/>
            <w:spacing w:val="1"/>
          </w:rPr>
          <w:delText>t</w:delText>
        </w:r>
        <w:r w:rsidDel="00FC3D76">
          <w:rPr>
            <w:rFonts w:ascii="Arial" w:eastAsia="Arial" w:hAnsi="Arial" w:cs="Arial"/>
          </w:rPr>
          <w:delText>ho</w:delText>
        </w:r>
        <w:r w:rsidDel="00FC3D76">
          <w:rPr>
            <w:rFonts w:ascii="Arial" w:eastAsia="Arial" w:hAnsi="Arial" w:cs="Arial"/>
            <w:spacing w:val="1"/>
          </w:rPr>
          <w:delText>r</w:delText>
        </w:r>
        <w:r w:rsidDel="00FC3D76">
          <w:rPr>
            <w:rFonts w:ascii="Arial" w:eastAsia="Arial" w:hAnsi="Arial" w:cs="Arial"/>
            <w:spacing w:val="-1"/>
          </w:rPr>
          <w:delText>i</w:delText>
        </w:r>
        <w:r w:rsidDel="00FC3D76">
          <w:rPr>
            <w:rFonts w:ascii="Arial" w:eastAsia="Arial" w:hAnsi="Arial" w:cs="Arial"/>
            <w:spacing w:val="1"/>
          </w:rPr>
          <w:delText>t</w:delText>
        </w:r>
        <w:r w:rsidDel="00FC3D76">
          <w:rPr>
            <w:rFonts w:ascii="Arial" w:eastAsia="Arial" w:hAnsi="Arial" w:cs="Arial"/>
            <w:spacing w:val="-1"/>
          </w:rPr>
          <w:delText>i</w:delText>
        </w:r>
        <w:r w:rsidDel="00FC3D76">
          <w:rPr>
            <w:rFonts w:ascii="Arial" w:eastAsia="Arial" w:hAnsi="Arial" w:cs="Arial"/>
          </w:rPr>
          <w:delText>es</w:delText>
        </w:r>
      </w:del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 xml:space="preserve"> </w:t>
      </w:r>
      <w:commentRangeStart w:id="372"/>
      <w:del w:id="373" w:author="Kerrie Abercrombie" w:date="2016-02-24T16:39:00Z">
        <w:r w:rsidDel="00FC3D76">
          <w:rPr>
            <w:rFonts w:ascii="Arial" w:eastAsia="Arial" w:hAnsi="Arial" w:cs="Arial"/>
          </w:rPr>
          <w:delText xml:space="preserve">as </w:delText>
        </w:r>
        <w:r w:rsidDel="00FC3D76">
          <w:rPr>
            <w:rFonts w:ascii="Arial" w:eastAsia="Arial" w:hAnsi="Arial" w:cs="Arial"/>
            <w:spacing w:val="2"/>
          </w:rPr>
          <w:delText xml:space="preserve"> </w:delText>
        </w:r>
        <w:r w:rsidDel="00FC3D76">
          <w:rPr>
            <w:rFonts w:ascii="Arial" w:eastAsia="Arial" w:hAnsi="Arial" w:cs="Arial"/>
          </w:rPr>
          <w:delText>de</w:delText>
        </w:r>
        <w:r w:rsidDel="00FC3D76">
          <w:rPr>
            <w:rFonts w:ascii="Arial" w:eastAsia="Arial" w:hAnsi="Arial" w:cs="Arial"/>
            <w:spacing w:val="1"/>
          </w:rPr>
          <w:delText>t</w:delText>
        </w:r>
        <w:r w:rsidDel="00FC3D76">
          <w:rPr>
            <w:rFonts w:ascii="Arial" w:eastAsia="Arial" w:hAnsi="Arial" w:cs="Arial"/>
          </w:rPr>
          <w:delText>e</w:delText>
        </w:r>
        <w:r w:rsidDel="00FC3D76">
          <w:rPr>
            <w:rFonts w:ascii="Arial" w:eastAsia="Arial" w:hAnsi="Arial" w:cs="Arial"/>
            <w:spacing w:val="-2"/>
          </w:rPr>
          <w:delText>r</w:delText>
        </w:r>
        <w:r w:rsidDel="00FC3D76">
          <w:rPr>
            <w:rFonts w:ascii="Arial" w:eastAsia="Arial" w:hAnsi="Arial" w:cs="Arial"/>
            <w:spacing w:val="1"/>
          </w:rPr>
          <w:delText>m</w:delText>
        </w:r>
        <w:r w:rsidDel="00FC3D76">
          <w:rPr>
            <w:rFonts w:ascii="Arial" w:eastAsia="Arial" w:hAnsi="Arial" w:cs="Arial"/>
            <w:spacing w:val="-1"/>
          </w:rPr>
          <w:delText>i</w:delText>
        </w:r>
        <w:r w:rsidDel="00FC3D76">
          <w:rPr>
            <w:rFonts w:ascii="Arial" w:eastAsia="Arial" w:hAnsi="Arial" w:cs="Arial"/>
          </w:rPr>
          <w:delText xml:space="preserve">ned </w:delText>
        </w:r>
        <w:r w:rsidDel="00FC3D76">
          <w:rPr>
            <w:rFonts w:ascii="Arial" w:eastAsia="Arial" w:hAnsi="Arial" w:cs="Arial"/>
            <w:spacing w:val="2"/>
          </w:rPr>
          <w:delText xml:space="preserve"> </w:delText>
        </w:r>
        <w:r w:rsidDel="00FC3D76">
          <w:rPr>
            <w:rFonts w:ascii="Arial" w:eastAsia="Arial" w:hAnsi="Arial" w:cs="Arial"/>
          </w:rPr>
          <w:delText xml:space="preserve">by </w:delText>
        </w:r>
        <w:r w:rsidDel="00FC3D76">
          <w:rPr>
            <w:rFonts w:ascii="Arial" w:eastAsia="Arial" w:hAnsi="Arial" w:cs="Arial"/>
            <w:spacing w:val="2"/>
          </w:rPr>
          <w:delText xml:space="preserve"> </w:delText>
        </w:r>
        <w:r w:rsidDel="00FC3D76">
          <w:rPr>
            <w:rFonts w:ascii="Arial" w:eastAsia="Arial" w:hAnsi="Arial" w:cs="Arial"/>
            <w:spacing w:val="1"/>
          </w:rPr>
          <w:delText>t</w:delText>
        </w:r>
        <w:r w:rsidDel="00FC3D76">
          <w:rPr>
            <w:rFonts w:ascii="Arial" w:eastAsia="Arial" w:hAnsi="Arial" w:cs="Arial"/>
          </w:rPr>
          <w:delText xml:space="preserve">he </w:delText>
        </w:r>
        <w:r w:rsidDel="00FC3D76">
          <w:rPr>
            <w:rFonts w:ascii="Arial" w:eastAsia="Arial" w:hAnsi="Arial" w:cs="Arial"/>
            <w:spacing w:val="2"/>
          </w:rPr>
          <w:delText xml:space="preserve"> </w:delText>
        </w:r>
        <w:r w:rsidDel="00FC3D76">
          <w:rPr>
            <w:rFonts w:ascii="Arial" w:eastAsia="Arial" w:hAnsi="Arial" w:cs="Arial"/>
            <w:spacing w:val="1"/>
          </w:rPr>
          <w:delText>r</w:delText>
        </w:r>
        <w:r w:rsidDel="00FC3D76">
          <w:rPr>
            <w:rFonts w:ascii="Arial" w:eastAsia="Arial" w:hAnsi="Arial" w:cs="Arial"/>
          </w:rPr>
          <w:delText>e</w:delText>
        </w:r>
        <w:r w:rsidDel="00FC3D76">
          <w:rPr>
            <w:rFonts w:ascii="Arial" w:eastAsia="Arial" w:hAnsi="Arial" w:cs="Arial"/>
            <w:spacing w:val="-1"/>
          </w:rPr>
          <w:delText>l</w:delText>
        </w:r>
        <w:r w:rsidDel="00FC3D76">
          <w:rPr>
            <w:rFonts w:ascii="Arial" w:eastAsia="Arial" w:hAnsi="Arial" w:cs="Arial"/>
          </w:rPr>
          <w:delText>e</w:delText>
        </w:r>
        <w:r w:rsidDel="00FC3D76">
          <w:rPr>
            <w:rFonts w:ascii="Arial" w:eastAsia="Arial" w:hAnsi="Arial" w:cs="Arial"/>
            <w:spacing w:val="-2"/>
          </w:rPr>
          <w:delText>v</w:delText>
        </w:r>
        <w:r w:rsidDel="00FC3D76">
          <w:rPr>
            <w:rFonts w:ascii="Arial" w:eastAsia="Arial" w:hAnsi="Arial" w:cs="Arial"/>
          </w:rPr>
          <w:delText xml:space="preserve">ant </w:delText>
        </w:r>
        <w:r w:rsidDel="00FC3D76">
          <w:rPr>
            <w:rFonts w:ascii="Arial" w:eastAsia="Arial" w:hAnsi="Arial" w:cs="Arial"/>
            <w:spacing w:val="4"/>
          </w:rPr>
          <w:delText xml:space="preserve"> </w:delText>
        </w:r>
        <w:r w:rsidDel="00FC3D76">
          <w:rPr>
            <w:rFonts w:ascii="Arial" w:eastAsia="Arial" w:hAnsi="Arial" w:cs="Arial"/>
            <w:spacing w:val="-1"/>
          </w:rPr>
          <w:delText>C</w:delText>
        </w:r>
        <w:r w:rsidDel="00FC3D76">
          <w:rPr>
            <w:rFonts w:ascii="Arial" w:eastAsia="Arial" w:hAnsi="Arial" w:cs="Arial"/>
            <w:spacing w:val="2"/>
          </w:rPr>
          <w:delText>o</w:delText>
        </w:r>
        <w:r w:rsidDel="00FC3D76">
          <w:rPr>
            <w:rFonts w:ascii="Arial" w:eastAsia="Arial" w:hAnsi="Arial" w:cs="Arial"/>
            <w:spacing w:val="1"/>
          </w:rPr>
          <w:delText>m</w:delText>
        </w:r>
        <w:r w:rsidDel="00FC3D76">
          <w:rPr>
            <w:rFonts w:ascii="Arial" w:eastAsia="Arial" w:hAnsi="Arial" w:cs="Arial"/>
          </w:rPr>
          <w:delText>pe</w:delText>
        </w:r>
        <w:r w:rsidDel="00FC3D76">
          <w:rPr>
            <w:rFonts w:ascii="Arial" w:eastAsia="Arial" w:hAnsi="Arial" w:cs="Arial"/>
            <w:spacing w:val="1"/>
          </w:rPr>
          <w:delText>t</w:delText>
        </w:r>
        <w:r w:rsidDel="00FC3D76">
          <w:rPr>
            <w:rFonts w:ascii="Arial" w:eastAsia="Arial" w:hAnsi="Arial" w:cs="Arial"/>
          </w:rPr>
          <w:delText>e</w:delText>
        </w:r>
        <w:r w:rsidDel="00FC3D76">
          <w:rPr>
            <w:rFonts w:ascii="Arial" w:eastAsia="Arial" w:hAnsi="Arial" w:cs="Arial"/>
            <w:spacing w:val="-3"/>
          </w:rPr>
          <w:delText>n</w:delText>
        </w:r>
        <w:r w:rsidDel="00FC3D76">
          <w:rPr>
            <w:rFonts w:ascii="Arial" w:eastAsia="Arial" w:hAnsi="Arial" w:cs="Arial"/>
          </w:rPr>
          <w:delText xml:space="preserve">t </w:delText>
        </w:r>
        <w:r w:rsidDel="00FC3D76">
          <w:rPr>
            <w:rFonts w:ascii="Arial" w:eastAsia="Arial" w:hAnsi="Arial" w:cs="Arial"/>
            <w:spacing w:val="4"/>
          </w:rPr>
          <w:delText xml:space="preserve"> </w:delText>
        </w:r>
        <w:r w:rsidDel="00FC3D76">
          <w:rPr>
            <w:rFonts w:ascii="Arial" w:eastAsia="Arial" w:hAnsi="Arial" w:cs="Arial"/>
            <w:spacing w:val="-1"/>
          </w:rPr>
          <w:delText>A</w:delText>
        </w:r>
        <w:r w:rsidDel="00FC3D76">
          <w:rPr>
            <w:rFonts w:ascii="Arial" w:eastAsia="Arial" w:hAnsi="Arial" w:cs="Arial"/>
          </w:rPr>
          <w:delText>u</w:delText>
        </w:r>
        <w:r w:rsidDel="00FC3D76">
          <w:rPr>
            <w:rFonts w:ascii="Arial" w:eastAsia="Arial" w:hAnsi="Arial" w:cs="Arial"/>
            <w:spacing w:val="1"/>
          </w:rPr>
          <w:delText>t</w:delText>
        </w:r>
        <w:r w:rsidDel="00FC3D76">
          <w:rPr>
            <w:rFonts w:ascii="Arial" w:eastAsia="Arial" w:hAnsi="Arial" w:cs="Arial"/>
          </w:rPr>
          <w:delText>ho</w:delText>
        </w:r>
        <w:r w:rsidDel="00FC3D76">
          <w:rPr>
            <w:rFonts w:ascii="Arial" w:eastAsia="Arial" w:hAnsi="Arial" w:cs="Arial"/>
            <w:spacing w:val="1"/>
          </w:rPr>
          <w:delText>r</w:delText>
        </w:r>
        <w:r w:rsidDel="00FC3D76">
          <w:rPr>
            <w:rFonts w:ascii="Arial" w:eastAsia="Arial" w:hAnsi="Arial" w:cs="Arial"/>
            <w:spacing w:val="-1"/>
          </w:rPr>
          <w:delText>i</w:delText>
        </w:r>
        <w:r w:rsidDel="00FC3D76">
          <w:rPr>
            <w:rFonts w:ascii="Arial" w:eastAsia="Arial" w:hAnsi="Arial" w:cs="Arial"/>
            <w:spacing w:val="1"/>
          </w:rPr>
          <w:delText>t</w:delText>
        </w:r>
        <w:r w:rsidDel="00FC3D76">
          <w:rPr>
            <w:rFonts w:ascii="Arial" w:eastAsia="Arial" w:hAnsi="Arial" w:cs="Arial"/>
            <w:spacing w:val="-2"/>
          </w:rPr>
          <w:delText>y</w:delText>
        </w:r>
        <w:commentRangeEnd w:id="372"/>
        <w:r w:rsidR="00FC3D76" w:rsidDel="00FC3D76">
          <w:rPr>
            <w:rStyle w:val="CommentReference"/>
          </w:rPr>
          <w:commentReference w:id="372"/>
        </w:r>
      </w:del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4"/>
        </w:rPr>
        <w:t xml:space="preserve"> </w:t>
      </w:r>
      <w:proofErr w:type="gramStart"/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pda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ng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ay</w:t>
      </w:r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</w:rPr>
        <w:t>cov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and 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 spec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y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 be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 a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ocess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ng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son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ence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necessa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esen</w:t>
      </w:r>
      <w:r>
        <w:rPr>
          <w:rFonts w:ascii="Arial" w:eastAsia="Arial" w:hAnsi="Arial" w:cs="Arial"/>
          <w:spacing w:val="-1"/>
        </w:rPr>
        <w:t>t/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obs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bo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-1"/>
        </w:rPr>
        <w:t>ti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.</w:t>
      </w:r>
    </w:p>
    <w:p w:rsidR="00514D7B" w:rsidRDefault="00514D7B">
      <w:pPr>
        <w:spacing w:before="9" w:after="0" w:line="110" w:lineRule="exact"/>
        <w:rPr>
          <w:sz w:val="11"/>
          <w:szCs w:val="11"/>
        </w:rPr>
      </w:pPr>
    </w:p>
    <w:p w:rsidR="00514D7B" w:rsidRDefault="007B3FBD">
      <w:pPr>
        <w:spacing w:after="0" w:line="240" w:lineRule="auto"/>
        <w:ind w:left="153" w:right="349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e,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al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upd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 xml:space="preserve">of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-</w:t>
      </w:r>
      <w:proofErr w:type="spellStart"/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onal c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cy and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ence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 as</w:t>
      </w:r>
      <w:r>
        <w:rPr>
          <w:rFonts w:ascii="Arial" w:eastAsia="Arial" w:hAnsi="Arial" w:cs="Arial"/>
          <w:spacing w:val="1"/>
        </w:rPr>
        <w:t xml:space="preserve"> 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ous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ng. 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needs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ana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s…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.</w:t>
      </w:r>
    </w:p>
    <w:p w:rsidR="00514D7B" w:rsidRDefault="00514D7B">
      <w:pPr>
        <w:spacing w:before="1" w:after="0" w:line="220" w:lineRule="exact"/>
      </w:pPr>
    </w:p>
    <w:p w:rsidR="00514D7B" w:rsidRDefault="007B3FBD">
      <w:pPr>
        <w:spacing w:before="32" w:after="0" w:line="240" w:lineRule="auto"/>
        <w:ind w:left="153" w:right="7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hen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al as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ess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ft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 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eak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ce,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account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sk.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 xml:space="preserve">ended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 cons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</w:rPr>
        <w:t>al asse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ft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or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acc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</w:rPr>
        <w:t xml:space="preserve"> co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 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ea.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ft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al assess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</w:rPr>
        <w:t xml:space="preserve">ance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can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used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 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dual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e.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asses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bas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out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e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ng.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</w:rPr>
        <w:t>ay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ude</w:t>
      </w:r>
      <w:r>
        <w:rPr>
          <w:rFonts w:ascii="Arial" w:eastAsia="Arial" w:hAnsi="Arial" w:cs="Arial"/>
          <w:spacing w:val="1"/>
        </w:rPr>
        <w:t xml:space="preserve"> 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al of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103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103</w:t>
      </w:r>
      <w:r>
        <w:rPr>
          <w:rFonts w:ascii="Arial" w:eastAsia="Arial" w:hAnsi="Arial" w:cs="Arial"/>
          <w:spacing w:val="-1"/>
        </w:rPr>
        <w:t>/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as dee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ap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.</w:t>
      </w: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before="17" w:after="0" w:line="260" w:lineRule="exact"/>
        <w:rPr>
          <w:sz w:val="26"/>
          <w:szCs w:val="26"/>
        </w:rPr>
      </w:pPr>
    </w:p>
    <w:p w:rsidR="00514D7B" w:rsidRDefault="007B3FBD">
      <w:pPr>
        <w:spacing w:after="0" w:line="240" w:lineRule="auto"/>
        <w:ind w:left="153" w:right="709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3</w:t>
      </w:r>
      <w:r>
        <w:rPr>
          <w:rFonts w:ascii="Arial" w:eastAsia="Arial" w:hAnsi="Arial" w:cs="Arial"/>
          <w:b/>
          <w:bCs/>
          <w:spacing w:val="1"/>
        </w:rPr>
        <w:t>.</w:t>
      </w:r>
      <w:r>
        <w:rPr>
          <w:rFonts w:ascii="Arial" w:eastAsia="Arial" w:hAnsi="Arial" w:cs="Arial"/>
          <w:b/>
          <w:bCs/>
        </w:rPr>
        <w:t xml:space="preserve">2       </w:t>
      </w:r>
      <w:r>
        <w:rPr>
          <w:rFonts w:ascii="Arial" w:eastAsia="Arial" w:hAnsi="Arial" w:cs="Arial"/>
          <w:b/>
          <w:bCs/>
          <w:spacing w:val="55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C</w:t>
      </w:r>
      <w:r>
        <w:rPr>
          <w:rFonts w:ascii="Arial" w:eastAsia="Arial" w:hAnsi="Arial" w:cs="Arial"/>
          <w:b/>
          <w:bCs/>
        </w:rPr>
        <w:t>ourse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r</w:t>
      </w:r>
      <w:r>
        <w:rPr>
          <w:rFonts w:ascii="Arial" w:eastAsia="Arial" w:hAnsi="Arial" w:cs="Arial"/>
          <w:b/>
          <w:bCs/>
          <w:spacing w:val="-3"/>
        </w:rPr>
        <w:t>u</w:t>
      </w:r>
      <w:r>
        <w:rPr>
          <w:rFonts w:ascii="Arial" w:eastAsia="Arial" w:hAnsi="Arial" w:cs="Arial"/>
          <w:b/>
          <w:bCs/>
        </w:rPr>
        <w:t>c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ure</w:t>
      </w:r>
    </w:p>
    <w:p w:rsidR="00514D7B" w:rsidRDefault="00514D7B">
      <w:pPr>
        <w:spacing w:before="6" w:after="0" w:line="170" w:lineRule="exact"/>
        <w:rPr>
          <w:sz w:val="17"/>
          <w:szCs w:val="17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7B3FBD">
      <w:pPr>
        <w:spacing w:after="0" w:line="239" w:lineRule="auto"/>
        <w:ind w:left="153" w:right="76"/>
        <w:jc w:val="both"/>
        <w:rPr>
          <w:rFonts w:ascii="Arial" w:eastAsia="Arial" w:hAnsi="Arial" w:cs="Arial"/>
        </w:rPr>
      </w:pPr>
      <w:commentRangeStart w:id="374"/>
      <w:del w:id="375" w:author="Kerrie Abercrombie" w:date="2016-02-24T16:39:00Z">
        <w:r w:rsidDel="00FC3D76">
          <w:rPr>
            <w:rFonts w:ascii="Arial" w:eastAsia="Arial" w:hAnsi="Arial" w:cs="Arial"/>
            <w:spacing w:val="-1"/>
          </w:rPr>
          <w:delText>C</w:delText>
        </w:r>
        <w:r w:rsidDel="00FC3D76">
          <w:rPr>
            <w:rFonts w:ascii="Arial" w:eastAsia="Arial" w:hAnsi="Arial" w:cs="Arial"/>
          </w:rPr>
          <w:delText>o</w:delText>
        </w:r>
        <w:r w:rsidDel="00FC3D76">
          <w:rPr>
            <w:rFonts w:ascii="Arial" w:eastAsia="Arial" w:hAnsi="Arial" w:cs="Arial"/>
            <w:spacing w:val="1"/>
          </w:rPr>
          <w:delText>m</w:delText>
        </w:r>
        <w:r w:rsidDel="00FC3D76">
          <w:rPr>
            <w:rFonts w:ascii="Arial" w:eastAsia="Arial" w:hAnsi="Arial" w:cs="Arial"/>
          </w:rPr>
          <w:delText>pe</w:delText>
        </w:r>
        <w:r w:rsidDel="00FC3D76">
          <w:rPr>
            <w:rFonts w:ascii="Arial" w:eastAsia="Arial" w:hAnsi="Arial" w:cs="Arial"/>
            <w:spacing w:val="1"/>
          </w:rPr>
          <w:delText>t</w:delText>
        </w:r>
        <w:r w:rsidDel="00FC3D76">
          <w:rPr>
            <w:rFonts w:ascii="Arial" w:eastAsia="Arial" w:hAnsi="Arial" w:cs="Arial"/>
          </w:rPr>
          <w:delText>e</w:delText>
        </w:r>
        <w:r w:rsidDel="00FC3D76">
          <w:rPr>
            <w:rFonts w:ascii="Arial" w:eastAsia="Arial" w:hAnsi="Arial" w:cs="Arial"/>
            <w:spacing w:val="-3"/>
          </w:rPr>
          <w:delText>n</w:delText>
        </w:r>
        <w:r w:rsidDel="00FC3D76">
          <w:rPr>
            <w:rFonts w:ascii="Arial" w:eastAsia="Arial" w:hAnsi="Arial" w:cs="Arial"/>
          </w:rPr>
          <w:delText>t</w:delText>
        </w:r>
        <w:r w:rsidDel="00FC3D76">
          <w:rPr>
            <w:rFonts w:ascii="Arial" w:eastAsia="Arial" w:hAnsi="Arial" w:cs="Arial"/>
            <w:spacing w:val="4"/>
          </w:rPr>
          <w:delText xml:space="preserve"> </w:delText>
        </w:r>
        <w:r w:rsidDel="00FC3D76">
          <w:rPr>
            <w:rFonts w:ascii="Arial" w:eastAsia="Arial" w:hAnsi="Arial" w:cs="Arial"/>
            <w:spacing w:val="-1"/>
          </w:rPr>
          <w:delText>A</w:delText>
        </w:r>
        <w:r w:rsidDel="00FC3D76">
          <w:rPr>
            <w:rFonts w:ascii="Arial" w:eastAsia="Arial" w:hAnsi="Arial" w:cs="Arial"/>
          </w:rPr>
          <w:delText>u</w:delText>
        </w:r>
        <w:r w:rsidDel="00FC3D76">
          <w:rPr>
            <w:rFonts w:ascii="Arial" w:eastAsia="Arial" w:hAnsi="Arial" w:cs="Arial"/>
            <w:spacing w:val="1"/>
          </w:rPr>
          <w:delText>t</w:delText>
        </w:r>
        <w:r w:rsidDel="00FC3D76">
          <w:rPr>
            <w:rFonts w:ascii="Arial" w:eastAsia="Arial" w:hAnsi="Arial" w:cs="Arial"/>
          </w:rPr>
          <w:delText>ho</w:delText>
        </w:r>
        <w:r w:rsidDel="00FC3D76">
          <w:rPr>
            <w:rFonts w:ascii="Arial" w:eastAsia="Arial" w:hAnsi="Arial" w:cs="Arial"/>
            <w:spacing w:val="1"/>
          </w:rPr>
          <w:delText>r</w:delText>
        </w:r>
        <w:r w:rsidDel="00FC3D76">
          <w:rPr>
            <w:rFonts w:ascii="Arial" w:eastAsia="Arial" w:hAnsi="Arial" w:cs="Arial"/>
            <w:spacing w:val="-1"/>
          </w:rPr>
          <w:delText>i</w:delText>
        </w:r>
        <w:r w:rsidDel="00FC3D76">
          <w:rPr>
            <w:rFonts w:ascii="Arial" w:eastAsia="Arial" w:hAnsi="Arial" w:cs="Arial"/>
            <w:spacing w:val="1"/>
          </w:rPr>
          <w:delText>t</w:delText>
        </w:r>
        <w:r w:rsidDel="00FC3D76">
          <w:rPr>
            <w:rFonts w:ascii="Arial" w:eastAsia="Arial" w:hAnsi="Arial" w:cs="Arial"/>
            <w:spacing w:val="-1"/>
          </w:rPr>
          <w:delText>i</w:delText>
        </w:r>
        <w:r w:rsidDel="00FC3D76">
          <w:rPr>
            <w:rFonts w:ascii="Arial" w:eastAsia="Arial" w:hAnsi="Arial" w:cs="Arial"/>
          </w:rPr>
          <w:delText>es</w:delText>
        </w:r>
        <w:r w:rsidDel="00FC3D76">
          <w:rPr>
            <w:rFonts w:ascii="Arial" w:eastAsia="Arial" w:hAnsi="Arial" w:cs="Arial"/>
            <w:spacing w:val="3"/>
          </w:rPr>
          <w:delText xml:space="preserve"> </w:delText>
        </w:r>
        <w:r w:rsidDel="00FC3D76">
          <w:rPr>
            <w:rFonts w:ascii="Arial" w:eastAsia="Arial" w:hAnsi="Arial" w:cs="Arial"/>
            <w:spacing w:val="-3"/>
          </w:rPr>
          <w:delText>a</w:delText>
        </w:r>
        <w:r w:rsidDel="00FC3D76">
          <w:rPr>
            <w:rFonts w:ascii="Arial" w:eastAsia="Arial" w:hAnsi="Arial" w:cs="Arial"/>
          </w:rPr>
          <w:delText>nd</w:delText>
        </w:r>
        <w:r w:rsidDel="00FC3D76">
          <w:rPr>
            <w:rFonts w:ascii="Arial" w:eastAsia="Arial" w:hAnsi="Arial" w:cs="Arial"/>
            <w:spacing w:val="1"/>
          </w:rPr>
          <w:delText>/</w:delText>
        </w:r>
        <w:r w:rsidDel="00FC3D76">
          <w:rPr>
            <w:rFonts w:ascii="Arial" w:eastAsia="Arial" w:hAnsi="Arial" w:cs="Arial"/>
          </w:rPr>
          <w:delText>or</w:delText>
        </w:r>
        <w:r w:rsidDel="00FC3D76">
          <w:rPr>
            <w:rFonts w:ascii="Arial" w:eastAsia="Arial" w:hAnsi="Arial" w:cs="Arial"/>
            <w:spacing w:val="4"/>
          </w:rPr>
          <w:delText xml:space="preserve"> </w:delText>
        </w:r>
      </w:del>
      <w:commentRangeEnd w:id="374"/>
      <w:r w:rsidR="00FC3D76">
        <w:rPr>
          <w:rStyle w:val="CommentReference"/>
        </w:rPr>
        <w:commentReference w:id="374"/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eco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ended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pda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 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 co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and de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ops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 co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 co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enc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es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TS 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sonnel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assessed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nee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ana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s.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pda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ay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ude</w:t>
      </w:r>
      <w:r>
        <w:rPr>
          <w:rFonts w:ascii="Arial" w:eastAsia="Arial" w:hAnsi="Arial" w:cs="Arial"/>
          <w:spacing w:val="2"/>
        </w:rPr>
        <w:t xml:space="preserve">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nt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hods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, su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:</w:t>
      </w:r>
    </w:p>
    <w:p w:rsidR="00FC3D76" w:rsidRDefault="00FC3D76">
      <w:pPr>
        <w:tabs>
          <w:tab w:val="left" w:pos="1580"/>
        </w:tabs>
        <w:spacing w:after="0" w:line="271" w:lineRule="exact"/>
        <w:ind w:left="1233" w:right="-20"/>
        <w:rPr>
          <w:ins w:id="376" w:author="Kerrie Abercrombie" w:date="2016-02-24T16:36:00Z"/>
          <w:rFonts w:ascii="Courier New" w:eastAsia="Courier New" w:hAnsi="Courier New" w:cs="Courier New"/>
          <w:position w:val="1"/>
        </w:rPr>
      </w:pPr>
      <w:ins w:id="377" w:author="Kerrie Abercrombie" w:date="2016-02-24T16:36:00Z">
        <w:r>
          <w:rPr>
            <w:rFonts w:ascii="Courier New" w:eastAsia="Courier New" w:hAnsi="Courier New" w:cs="Courier New"/>
            <w:position w:val="1"/>
          </w:rPr>
          <w:t>Online learning or e-</w:t>
        </w:r>
        <w:commentRangeStart w:id="378"/>
        <w:r>
          <w:rPr>
            <w:rFonts w:ascii="Courier New" w:eastAsia="Courier New" w:hAnsi="Courier New" w:cs="Courier New"/>
            <w:position w:val="1"/>
          </w:rPr>
          <w:t>learning</w:t>
        </w:r>
        <w:commentRangeEnd w:id="378"/>
        <w:r>
          <w:rPr>
            <w:rStyle w:val="CommentReference"/>
          </w:rPr>
          <w:commentReference w:id="378"/>
        </w:r>
      </w:ins>
    </w:p>
    <w:p w:rsidR="00FC3D76" w:rsidRDefault="00FC3D76">
      <w:pPr>
        <w:tabs>
          <w:tab w:val="left" w:pos="1580"/>
        </w:tabs>
        <w:spacing w:after="0" w:line="271" w:lineRule="exact"/>
        <w:ind w:left="1233" w:right="-20"/>
        <w:rPr>
          <w:ins w:id="379" w:author="Kerrie Abercrombie" w:date="2016-02-24T16:36:00Z"/>
          <w:rFonts w:ascii="Courier New" w:eastAsia="Courier New" w:hAnsi="Courier New" w:cs="Courier New"/>
          <w:position w:val="1"/>
        </w:rPr>
      </w:pPr>
      <w:ins w:id="380" w:author="Kerrie Abercrombie" w:date="2016-02-24T16:36:00Z">
        <w:r>
          <w:rPr>
            <w:rFonts w:ascii="Courier New" w:eastAsia="Courier New" w:hAnsi="Courier New" w:cs="Courier New"/>
            <w:position w:val="1"/>
          </w:rPr>
          <w:t>Blended learning</w:t>
        </w:r>
      </w:ins>
    </w:p>
    <w:p w:rsidR="00514D7B" w:rsidRDefault="007B3FBD">
      <w:pPr>
        <w:tabs>
          <w:tab w:val="left" w:pos="1580"/>
        </w:tabs>
        <w:spacing w:after="0" w:line="271" w:lineRule="exact"/>
        <w:ind w:left="1233" w:right="-20"/>
        <w:rPr>
          <w:rFonts w:ascii="Arial" w:eastAsia="Arial" w:hAnsi="Arial" w:cs="Arial"/>
        </w:rPr>
      </w:pPr>
      <w:proofErr w:type="gramStart"/>
      <w:r>
        <w:rPr>
          <w:rFonts w:ascii="Courier New" w:eastAsia="Courier New" w:hAnsi="Courier New" w:cs="Courier New"/>
          <w:position w:val="1"/>
        </w:rPr>
        <w:t>o</w:t>
      </w:r>
      <w:proofErr w:type="gramEnd"/>
      <w:r>
        <w:rPr>
          <w:rFonts w:ascii="Courier New" w:eastAsia="Courier New" w:hAnsi="Courier New" w:cs="Courier New"/>
          <w:position w:val="1"/>
        </w:rPr>
        <w:tab/>
      </w:r>
      <w:r>
        <w:rPr>
          <w:rFonts w:ascii="Arial" w:eastAsia="Arial" w:hAnsi="Arial" w:cs="Arial"/>
          <w:spacing w:val="-1"/>
          <w:position w:val="1"/>
        </w:rPr>
        <w:t>Cl</w:t>
      </w:r>
      <w:r>
        <w:rPr>
          <w:rFonts w:ascii="Arial" w:eastAsia="Arial" w:hAnsi="Arial" w:cs="Arial"/>
          <w:position w:val="1"/>
        </w:rPr>
        <w:t>ass</w:t>
      </w:r>
      <w:r>
        <w:rPr>
          <w:rFonts w:ascii="Arial" w:eastAsia="Arial" w:hAnsi="Arial" w:cs="Arial"/>
          <w:spacing w:val="1"/>
          <w:position w:val="1"/>
        </w:rPr>
        <w:t>r</w:t>
      </w:r>
      <w:r>
        <w:rPr>
          <w:rFonts w:ascii="Arial" w:eastAsia="Arial" w:hAnsi="Arial" w:cs="Arial"/>
          <w:position w:val="1"/>
        </w:rPr>
        <w:t xml:space="preserve">oom </w:t>
      </w:r>
      <w:r>
        <w:rPr>
          <w:rFonts w:ascii="Arial" w:eastAsia="Arial" w:hAnsi="Arial" w:cs="Arial"/>
          <w:spacing w:val="1"/>
          <w:position w:val="1"/>
        </w:rPr>
        <w:t>t</w:t>
      </w:r>
      <w:r>
        <w:rPr>
          <w:rFonts w:ascii="Arial" w:eastAsia="Arial" w:hAnsi="Arial" w:cs="Arial"/>
          <w:position w:val="1"/>
        </w:rPr>
        <w:t>each</w:t>
      </w:r>
      <w:r>
        <w:rPr>
          <w:rFonts w:ascii="Arial" w:eastAsia="Arial" w:hAnsi="Arial" w:cs="Arial"/>
          <w:spacing w:val="-1"/>
          <w:position w:val="1"/>
        </w:rPr>
        <w:t>i</w:t>
      </w:r>
      <w:r>
        <w:rPr>
          <w:rFonts w:ascii="Arial" w:eastAsia="Arial" w:hAnsi="Arial" w:cs="Arial"/>
          <w:spacing w:val="-3"/>
          <w:position w:val="1"/>
        </w:rPr>
        <w:t>n</w:t>
      </w:r>
      <w:r>
        <w:rPr>
          <w:rFonts w:ascii="Arial" w:eastAsia="Arial" w:hAnsi="Arial" w:cs="Arial"/>
          <w:position w:val="1"/>
        </w:rPr>
        <w:t>g</w:t>
      </w:r>
    </w:p>
    <w:p w:rsidR="00514D7B" w:rsidRDefault="007B3FBD">
      <w:pPr>
        <w:tabs>
          <w:tab w:val="left" w:pos="1580"/>
        </w:tabs>
        <w:spacing w:after="0" w:line="254" w:lineRule="exact"/>
        <w:ind w:left="1233" w:right="-20"/>
        <w:rPr>
          <w:rFonts w:ascii="Arial" w:eastAsia="Arial" w:hAnsi="Arial" w:cs="Arial"/>
        </w:rPr>
      </w:pPr>
      <w:proofErr w:type="gramStart"/>
      <w:r>
        <w:rPr>
          <w:rFonts w:ascii="Courier New" w:eastAsia="Courier New" w:hAnsi="Courier New" w:cs="Courier New"/>
          <w:position w:val="2"/>
        </w:rPr>
        <w:t>o</w:t>
      </w:r>
      <w:proofErr w:type="gramEnd"/>
      <w:r>
        <w:rPr>
          <w:rFonts w:ascii="Courier New" w:eastAsia="Courier New" w:hAnsi="Courier New" w:cs="Courier New"/>
          <w:position w:val="2"/>
        </w:rPr>
        <w:tab/>
      </w:r>
      <w:r>
        <w:rPr>
          <w:rFonts w:ascii="Arial" w:eastAsia="Arial" w:hAnsi="Arial" w:cs="Arial"/>
          <w:spacing w:val="-1"/>
          <w:position w:val="2"/>
        </w:rPr>
        <w:t>Si</w:t>
      </w:r>
      <w:r>
        <w:rPr>
          <w:rFonts w:ascii="Arial" w:eastAsia="Arial" w:hAnsi="Arial" w:cs="Arial"/>
          <w:spacing w:val="1"/>
          <w:position w:val="2"/>
        </w:rPr>
        <w:t>m</w:t>
      </w:r>
      <w:r>
        <w:rPr>
          <w:rFonts w:ascii="Arial" w:eastAsia="Arial" w:hAnsi="Arial" w:cs="Arial"/>
          <w:position w:val="2"/>
        </w:rPr>
        <w:t>u</w:t>
      </w:r>
      <w:r>
        <w:rPr>
          <w:rFonts w:ascii="Arial" w:eastAsia="Arial" w:hAnsi="Arial" w:cs="Arial"/>
          <w:spacing w:val="-1"/>
          <w:position w:val="2"/>
        </w:rPr>
        <w:t>l</w:t>
      </w:r>
      <w:r>
        <w:rPr>
          <w:rFonts w:ascii="Arial" w:eastAsia="Arial" w:hAnsi="Arial" w:cs="Arial"/>
          <w:position w:val="2"/>
        </w:rPr>
        <w:t>a</w:t>
      </w:r>
      <w:r>
        <w:rPr>
          <w:rFonts w:ascii="Arial" w:eastAsia="Arial" w:hAnsi="Arial" w:cs="Arial"/>
          <w:spacing w:val="1"/>
          <w:position w:val="2"/>
        </w:rPr>
        <w:t>t</w:t>
      </w:r>
      <w:r>
        <w:rPr>
          <w:rFonts w:ascii="Arial" w:eastAsia="Arial" w:hAnsi="Arial" w:cs="Arial"/>
          <w:position w:val="2"/>
        </w:rPr>
        <w:t xml:space="preserve">or </w:t>
      </w:r>
      <w:r>
        <w:rPr>
          <w:rFonts w:ascii="Arial" w:eastAsia="Arial" w:hAnsi="Arial" w:cs="Arial"/>
          <w:spacing w:val="1"/>
          <w:position w:val="2"/>
        </w:rPr>
        <w:t>tr</w:t>
      </w:r>
      <w:r>
        <w:rPr>
          <w:rFonts w:ascii="Arial" w:eastAsia="Arial" w:hAnsi="Arial" w:cs="Arial"/>
          <w:position w:val="2"/>
        </w:rPr>
        <w:t>a</w:t>
      </w:r>
      <w:r>
        <w:rPr>
          <w:rFonts w:ascii="Arial" w:eastAsia="Arial" w:hAnsi="Arial" w:cs="Arial"/>
          <w:spacing w:val="-1"/>
          <w:position w:val="2"/>
        </w:rPr>
        <w:t>i</w:t>
      </w:r>
      <w:r>
        <w:rPr>
          <w:rFonts w:ascii="Arial" w:eastAsia="Arial" w:hAnsi="Arial" w:cs="Arial"/>
          <w:position w:val="2"/>
        </w:rPr>
        <w:t>n</w:t>
      </w:r>
      <w:r>
        <w:rPr>
          <w:rFonts w:ascii="Arial" w:eastAsia="Arial" w:hAnsi="Arial" w:cs="Arial"/>
          <w:spacing w:val="-1"/>
          <w:position w:val="2"/>
        </w:rPr>
        <w:t>i</w:t>
      </w:r>
      <w:r>
        <w:rPr>
          <w:rFonts w:ascii="Arial" w:eastAsia="Arial" w:hAnsi="Arial" w:cs="Arial"/>
          <w:spacing w:val="-3"/>
          <w:position w:val="2"/>
        </w:rPr>
        <w:t>n</w:t>
      </w:r>
      <w:r>
        <w:rPr>
          <w:rFonts w:ascii="Arial" w:eastAsia="Arial" w:hAnsi="Arial" w:cs="Arial"/>
          <w:position w:val="2"/>
        </w:rPr>
        <w:t>g</w:t>
      </w:r>
    </w:p>
    <w:p w:rsidR="00514D7B" w:rsidRDefault="007B3FBD">
      <w:pPr>
        <w:tabs>
          <w:tab w:val="left" w:pos="860"/>
        </w:tabs>
        <w:spacing w:after="0" w:line="248" w:lineRule="exact"/>
        <w:ind w:left="513" w:right="-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ses</w:t>
      </w:r>
    </w:p>
    <w:p w:rsidR="00514D7B" w:rsidRDefault="007B3FBD">
      <w:pPr>
        <w:tabs>
          <w:tab w:val="left" w:pos="1580"/>
        </w:tabs>
        <w:spacing w:after="0" w:line="240" w:lineRule="auto"/>
        <w:ind w:left="1233" w:right="-20"/>
        <w:rPr>
          <w:rFonts w:ascii="Arial" w:eastAsia="Arial" w:hAnsi="Arial" w:cs="Arial"/>
        </w:rPr>
      </w:pPr>
      <w:proofErr w:type="gramStart"/>
      <w:r>
        <w:rPr>
          <w:rFonts w:ascii="Courier New" w:eastAsia="Courier New" w:hAnsi="Courier New" w:cs="Courier New"/>
        </w:rPr>
        <w:t>o</w:t>
      </w:r>
      <w:proofErr w:type="gramEnd"/>
      <w:r>
        <w:rPr>
          <w:rFonts w:ascii="Courier New" w:eastAsia="Courier New" w:hAnsi="Courier New" w:cs="Courier New"/>
        </w:rPr>
        <w:tab/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2"/>
        </w:rPr>
        <w:t>J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/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ng</w:t>
      </w:r>
    </w:p>
    <w:p w:rsidR="00514D7B" w:rsidRDefault="007B3FBD">
      <w:pPr>
        <w:tabs>
          <w:tab w:val="left" w:pos="1580"/>
        </w:tabs>
        <w:spacing w:after="0" w:line="252" w:lineRule="exact"/>
        <w:ind w:left="1234" w:right="-20"/>
        <w:rPr>
          <w:rFonts w:ascii="Arial" w:eastAsia="Arial" w:hAnsi="Arial" w:cs="Arial"/>
        </w:rPr>
      </w:pPr>
      <w:proofErr w:type="gramStart"/>
      <w:r>
        <w:rPr>
          <w:rFonts w:ascii="Courier New" w:eastAsia="Courier New" w:hAnsi="Courier New" w:cs="Courier New"/>
          <w:position w:val="2"/>
        </w:rPr>
        <w:t>o</w:t>
      </w:r>
      <w:proofErr w:type="gramEnd"/>
      <w:r>
        <w:rPr>
          <w:rFonts w:ascii="Courier New" w:eastAsia="Courier New" w:hAnsi="Courier New" w:cs="Courier New"/>
          <w:position w:val="2"/>
        </w:rPr>
        <w:tab/>
      </w:r>
      <w:r>
        <w:rPr>
          <w:rFonts w:ascii="Arial" w:eastAsia="Arial" w:hAnsi="Arial" w:cs="Arial"/>
          <w:spacing w:val="-4"/>
          <w:position w:val="2"/>
        </w:rPr>
        <w:t>M</w:t>
      </w:r>
      <w:r>
        <w:rPr>
          <w:rFonts w:ascii="Arial" w:eastAsia="Arial" w:hAnsi="Arial" w:cs="Arial"/>
          <w:position w:val="2"/>
        </w:rPr>
        <w:t>o</w:t>
      </w:r>
      <w:r>
        <w:rPr>
          <w:rFonts w:ascii="Arial" w:eastAsia="Arial" w:hAnsi="Arial" w:cs="Arial"/>
          <w:spacing w:val="2"/>
          <w:position w:val="2"/>
        </w:rPr>
        <w:t>n</w:t>
      </w:r>
      <w:r>
        <w:rPr>
          <w:rFonts w:ascii="Arial" w:eastAsia="Arial" w:hAnsi="Arial" w:cs="Arial"/>
          <w:spacing w:val="-1"/>
          <w:position w:val="2"/>
        </w:rPr>
        <w:t>i</w:t>
      </w:r>
      <w:r>
        <w:rPr>
          <w:rFonts w:ascii="Arial" w:eastAsia="Arial" w:hAnsi="Arial" w:cs="Arial"/>
          <w:spacing w:val="1"/>
          <w:position w:val="2"/>
        </w:rPr>
        <w:t>t</w:t>
      </w:r>
      <w:r>
        <w:rPr>
          <w:rFonts w:ascii="Arial" w:eastAsia="Arial" w:hAnsi="Arial" w:cs="Arial"/>
          <w:position w:val="2"/>
        </w:rPr>
        <w:t>o</w:t>
      </w:r>
      <w:r>
        <w:rPr>
          <w:rFonts w:ascii="Arial" w:eastAsia="Arial" w:hAnsi="Arial" w:cs="Arial"/>
          <w:spacing w:val="1"/>
          <w:position w:val="2"/>
        </w:rPr>
        <w:t>r</w:t>
      </w:r>
      <w:r>
        <w:rPr>
          <w:rFonts w:ascii="Arial" w:eastAsia="Arial" w:hAnsi="Arial" w:cs="Arial"/>
          <w:spacing w:val="-1"/>
          <w:position w:val="2"/>
        </w:rPr>
        <w:t>i</w:t>
      </w:r>
      <w:r>
        <w:rPr>
          <w:rFonts w:ascii="Arial" w:eastAsia="Arial" w:hAnsi="Arial" w:cs="Arial"/>
          <w:position w:val="2"/>
        </w:rPr>
        <w:t>ng</w:t>
      </w:r>
    </w:p>
    <w:p w:rsidR="00514D7B" w:rsidRDefault="007B3FBD">
      <w:pPr>
        <w:tabs>
          <w:tab w:val="left" w:pos="1580"/>
        </w:tabs>
        <w:spacing w:after="0" w:line="252" w:lineRule="exact"/>
        <w:ind w:left="1234" w:right="-20"/>
        <w:rPr>
          <w:rFonts w:ascii="Arial" w:eastAsia="Arial" w:hAnsi="Arial" w:cs="Arial"/>
        </w:rPr>
      </w:pPr>
      <w:proofErr w:type="gramStart"/>
      <w:r>
        <w:rPr>
          <w:rFonts w:ascii="Courier New" w:eastAsia="Courier New" w:hAnsi="Courier New" w:cs="Courier New"/>
          <w:position w:val="2"/>
        </w:rPr>
        <w:t>o</w:t>
      </w:r>
      <w:proofErr w:type="gramEnd"/>
      <w:r>
        <w:rPr>
          <w:rFonts w:ascii="Courier New" w:eastAsia="Courier New" w:hAnsi="Courier New" w:cs="Courier New"/>
          <w:position w:val="2"/>
        </w:rPr>
        <w:tab/>
      </w:r>
      <w:r>
        <w:rPr>
          <w:rFonts w:ascii="Arial" w:eastAsia="Arial" w:hAnsi="Arial" w:cs="Arial"/>
          <w:spacing w:val="-1"/>
          <w:position w:val="2"/>
        </w:rPr>
        <w:t>Vi</w:t>
      </w:r>
      <w:r>
        <w:rPr>
          <w:rFonts w:ascii="Arial" w:eastAsia="Arial" w:hAnsi="Arial" w:cs="Arial"/>
          <w:position w:val="2"/>
        </w:rPr>
        <w:t>s</w:t>
      </w:r>
      <w:r>
        <w:rPr>
          <w:rFonts w:ascii="Arial" w:eastAsia="Arial" w:hAnsi="Arial" w:cs="Arial"/>
          <w:spacing w:val="-1"/>
          <w:position w:val="2"/>
        </w:rPr>
        <w:t>i</w:t>
      </w:r>
      <w:r>
        <w:rPr>
          <w:rFonts w:ascii="Arial" w:eastAsia="Arial" w:hAnsi="Arial" w:cs="Arial"/>
          <w:spacing w:val="1"/>
          <w:position w:val="2"/>
        </w:rPr>
        <w:t>t</w:t>
      </w:r>
      <w:r>
        <w:rPr>
          <w:rFonts w:ascii="Arial" w:eastAsia="Arial" w:hAnsi="Arial" w:cs="Arial"/>
          <w:position w:val="2"/>
        </w:rPr>
        <w:t>s</w:t>
      </w:r>
      <w:r>
        <w:rPr>
          <w:rFonts w:ascii="Arial" w:eastAsia="Arial" w:hAnsi="Arial" w:cs="Arial"/>
          <w:spacing w:val="1"/>
          <w:position w:val="2"/>
        </w:rPr>
        <w:t xml:space="preserve"> </w:t>
      </w:r>
      <w:r>
        <w:rPr>
          <w:rFonts w:ascii="Arial" w:eastAsia="Arial" w:hAnsi="Arial" w:cs="Arial"/>
          <w:spacing w:val="-2"/>
          <w:position w:val="2"/>
        </w:rPr>
        <w:t>(</w:t>
      </w:r>
      <w:r>
        <w:rPr>
          <w:rFonts w:ascii="Arial" w:eastAsia="Arial" w:hAnsi="Arial" w:cs="Arial"/>
          <w:spacing w:val="1"/>
          <w:position w:val="2"/>
        </w:rPr>
        <w:t>t</w:t>
      </w:r>
      <w:r>
        <w:rPr>
          <w:rFonts w:ascii="Arial" w:eastAsia="Arial" w:hAnsi="Arial" w:cs="Arial"/>
          <w:position w:val="2"/>
        </w:rPr>
        <w:t>o</w:t>
      </w:r>
      <w:r>
        <w:rPr>
          <w:rFonts w:ascii="Arial" w:eastAsia="Arial" w:hAnsi="Arial" w:cs="Arial"/>
          <w:spacing w:val="1"/>
          <w:position w:val="2"/>
        </w:rPr>
        <w:t xml:space="preserve"> </w:t>
      </w:r>
      <w:r>
        <w:rPr>
          <w:rFonts w:ascii="Arial" w:eastAsia="Arial" w:hAnsi="Arial" w:cs="Arial"/>
          <w:position w:val="2"/>
        </w:rPr>
        <w:t>a</w:t>
      </w:r>
      <w:r>
        <w:rPr>
          <w:rFonts w:ascii="Arial" w:eastAsia="Arial" w:hAnsi="Arial" w:cs="Arial"/>
          <w:spacing w:val="-1"/>
          <w:position w:val="2"/>
        </w:rPr>
        <w:t>lli</w:t>
      </w:r>
      <w:r>
        <w:rPr>
          <w:rFonts w:ascii="Arial" w:eastAsia="Arial" w:hAnsi="Arial" w:cs="Arial"/>
          <w:position w:val="2"/>
        </w:rPr>
        <w:t>ed</w:t>
      </w:r>
      <w:r>
        <w:rPr>
          <w:rFonts w:ascii="Arial" w:eastAsia="Arial" w:hAnsi="Arial" w:cs="Arial"/>
          <w:spacing w:val="1"/>
          <w:position w:val="2"/>
        </w:rPr>
        <w:t xml:space="preserve"> </w:t>
      </w:r>
      <w:r>
        <w:rPr>
          <w:rFonts w:ascii="Arial" w:eastAsia="Arial" w:hAnsi="Arial" w:cs="Arial"/>
          <w:position w:val="2"/>
        </w:rPr>
        <w:t>se</w:t>
      </w:r>
      <w:r>
        <w:rPr>
          <w:rFonts w:ascii="Arial" w:eastAsia="Arial" w:hAnsi="Arial" w:cs="Arial"/>
          <w:spacing w:val="1"/>
          <w:position w:val="2"/>
        </w:rPr>
        <w:t>r</w:t>
      </w:r>
      <w:r>
        <w:rPr>
          <w:rFonts w:ascii="Arial" w:eastAsia="Arial" w:hAnsi="Arial" w:cs="Arial"/>
          <w:spacing w:val="-2"/>
          <w:position w:val="2"/>
        </w:rPr>
        <w:t>v</w:t>
      </w:r>
      <w:r>
        <w:rPr>
          <w:rFonts w:ascii="Arial" w:eastAsia="Arial" w:hAnsi="Arial" w:cs="Arial"/>
          <w:spacing w:val="-1"/>
          <w:position w:val="2"/>
        </w:rPr>
        <w:t>i</w:t>
      </w:r>
      <w:r>
        <w:rPr>
          <w:rFonts w:ascii="Arial" w:eastAsia="Arial" w:hAnsi="Arial" w:cs="Arial"/>
          <w:position w:val="2"/>
        </w:rPr>
        <w:t xml:space="preserve">ces, </w:t>
      </w:r>
      <w:r>
        <w:rPr>
          <w:rFonts w:ascii="Arial" w:eastAsia="Arial" w:hAnsi="Arial" w:cs="Arial"/>
          <w:spacing w:val="1"/>
          <w:position w:val="2"/>
        </w:rPr>
        <w:t>tr</w:t>
      </w:r>
      <w:r>
        <w:rPr>
          <w:rFonts w:ascii="Arial" w:eastAsia="Arial" w:hAnsi="Arial" w:cs="Arial"/>
          <w:spacing w:val="-1"/>
          <w:position w:val="2"/>
        </w:rPr>
        <w:t>i</w:t>
      </w:r>
      <w:r>
        <w:rPr>
          <w:rFonts w:ascii="Arial" w:eastAsia="Arial" w:hAnsi="Arial" w:cs="Arial"/>
          <w:position w:val="2"/>
        </w:rPr>
        <w:t>ps</w:t>
      </w:r>
      <w:r>
        <w:rPr>
          <w:rFonts w:ascii="Arial" w:eastAsia="Arial" w:hAnsi="Arial" w:cs="Arial"/>
          <w:spacing w:val="1"/>
          <w:position w:val="2"/>
        </w:rPr>
        <w:t xml:space="preserve"> </w:t>
      </w:r>
      <w:r>
        <w:rPr>
          <w:rFonts w:ascii="Arial" w:eastAsia="Arial" w:hAnsi="Arial" w:cs="Arial"/>
          <w:spacing w:val="-4"/>
          <w:position w:val="2"/>
        </w:rPr>
        <w:t>w</w:t>
      </w:r>
      <w:r>
        <w:rPr>
          <w:rFonts w:ascii="Arial" w:eastAsia="Arial" w:hAnsi="Arial" w:cs="Arial"/>
          <w:spacing w:val="-1"/>
          <w:position w:val="2"/>
        </w:rPr>
        <w:t>i</w:t>
      </w:r>
      <w:r>
        <w:rPr>
          <w:rFonts w:ascii="Arial" w:eastAsia="Arial" w:hAnsi="Arial" w:cs="Arial"/>
          <w:spacing w:val="1"/>
          <w:position w:val="2"/>
        </w:rPr>
        <w:t>t</w:t>
      </w:r>
      <w:r>
        <w:rPr>
          <w:rFonts w:ascii="Arial" w:eastAsia="Arial" w:hAnsi="Arial" w:cs="Arial"/>
          <w:position w:val="2"/>
        </w:rPr>
        <w:t>h</w:t>
      </w:r>
      <w:r>
        <w:rPr>
          <w:rFonts w:ascii="Arial" w:eastAsia="Arial" w:hAnsi="Arial" w:cs="Arial"/>
          <w:spacing w:val="1"/>
          <w:position w:val="2"/>
        </w:rPr>
        <w:t xml:space="preserve"> </w:t>
      </w:r>
      <w:r>
        <w:rPr>
          <w:rFonts w:ascii="Arial" w:eastAsia="Arial" w:hAnsi="Arial" w:cs="Arial"/>
          <w:spacing w:val="-1"/>
          <w:position w:val="2"/>
        </w:rPr>
        <w:t>Pil</w:t>
      </w:r>
      <w:r>
        <w:rPr>
          <w:rFonts w:ascii="Arial" w:eastAsia="Arial" w:hAnsi="Arial" w:cs="Arial"/>
          <w:position w:val="2"/>
        </w:rPr>
        <w:t>o</w:t>
      </w:r>
      <w:r>
        <w:rPr>
          <w:rFonts w:ascii="Arial" w:eastAsia="Arial" w:hAnsi="Arial" w:cs="Arial"/>
          <w:spacing w:val="1"/>
          <w:position w:val="2"/>
        </w:rPr>
        <w:t>t</w:t>
      </w:r>
      <w:r>
        <w:rPr>
          <w:rFonts w:ascii="Arial" w:eastAsia="Arial" w:hAnsi="Arial" w:cs="Arial"/>
          <w:position w:val="2"/>
        </w:rPr>
        <w:t>s</w:t>
      </w:r>
      <w:r>
        <w:rPr>
          <w:rFonts w:ascii="Arial" w:eastAsia="Arial" w:hAnsi="Arial" w:cs="Arial"/>
          <w:spacing w:val="1"/>
          <w:position w:val="2"/>
        </w:rPr>
        <w:t>/</w:t>
      </w:r>
      <w:r>
        <w:rPr>
          <w:rFonts w:ascii="Arial" w:eastAsia="Arial" w:hAnsi="Arial" w:cs="Arial"/>
          <w:spacing w:val="-2"/>
          <w:position w:val="2"/>
        </w:rPr>
        <w:t>v</w:t>
      </w:r>
      <w:r>
        <w:rPr>
          <w:rFonts w:ascii="Arial" w:eastAsia="Arial" w:hAnsi="Arial" w:cs="Arial"/>
          <w:position w:val="2"/>
        </w:rPr>
        <w:t xml:space="preserve">essel </w:t>
      </w:r>
      <w:r>
        <w:rPr>
          <w:rFonts w:ascii="Arial" w:eastAsia="Arial" w:hAnsi="Arial" w:cs="Arial"/>
          <w:spacing w:val="-4"/>
          <w:position w:val="2"/>
        </w:rPr>
        <w:t>M</w:t>
      </w:r>
      <w:r>
        <w:rPr>
          <w:rFonts w:ascii="Arial" w:eastAsia="Arial" w:hAnsi="Arial" w:cs="Arial"/>
          <w:position w:val="2"/>
        </w:rPr>
        <w:t>as</w:t>
      </w:r>
      <w:r>
        <w:rPr>
          <w:rFonts w:ascii="Arial" w:eastAsia="Arial" w:hAnsi="Arial" w:cs="Arial"/>
          <w:spacing w:val="1"/>
          <w:position w:val="2"/>
        </w:rPr>
        <w:t>t</w:t>
      </w:r>
      <w:r>
        <w:rPr>
          <w:rFonts w:ascii="Arial" w:eastAsia="Arial" w:hAnsi="Arial" w:cs="Arial"/>
          <w:position w:val="2"/>
        </w:rPr>
        <w:t>e</w:t>
      </w:r>
      <w:r>
        <w:rPr>
          <w:rFonts w:ascii="Arial" w:eastAsia="Arial" w:hAnsi="Arial" w:cs="Arial"/>
          <w:spacing w:val="1"/>
          <w:position w:val="2"/>
        </w:rPr>
        <w:t>r</w:t>
      </w:r>
      <w:r>
        <w:rPr>
          <w:rFonts w:ascii="Arial" w:eastAsia="Arial" w:hAnsi="Arial" w:cs="Arial"/>
          <w:spacing w:val="-2"/>
          <w:position w:val="2"/>
        </w:rPr>
        <w:t>s</w:t>
      </w:r>
      <w:r>
        <w:rPr>
          <w:rFonts w:ascii="Arial" w:eastAsia="Arial" w:hAnsi="Arial" w:cs="Arial"/>
          <w:position w:val="2"/>
        </w:rPr>
        <w:t>,</w:t>
      </w:r>
      <w:r>
        <w:rPr>
          <w:rFonts w:ascii="Arial" w:eastAsia="Arial" w:hAnsi="Arial" w:cs="Arial"/>
          <w:spacing w:val="2"/>
          <w:position w:val="2"/>
        </w:rPr>
        <w:t xml:space="preserve"> </w:t>
      </w:r>
      <w:r>
        <w:rPr>
          <w:rFonts w:ascii="Arial" w:eastAsia="Arial" w:hAnsi="Arial" w:cs="Arial"/>
          <w:spacing w:val="-3"/>
          <w:position w:val="2"/>
        </w:rPr>
        <w:t>o</w:t>
      </w:r>
      <w:r>
        <w:rPr>
          <w:rFonts w:ascii="Arial" w:eastAsia="Arial" w:hAnsi="Arial" w:cs="Arial"/>
          <w:spacing w:val="1"/>
          <w:position w:val="2"/>
        </w:rPr>
        <w:t>t</w:t>
      </w:r>
      <w:r>
        <w:rPr>
          <w:rFonts w:ascii="Arial" w:eastAsia="Arial" w:hAnsi="Arial" w:cs="Arial"/>
          <w:position w:val="2"/>
        </w:rPr>
        <w:t xml:space="preserve">her </w:t>
      </w:r>
      <w:r>
        <w:rPr>
          <w:rFonts w:ascii="Arial" w:eastAsia="Arial" w:hAnsi="Arial" w:cs="Arial"/>
          <w:spacing w:val="-3"/>
          <w:position w:val="2"/>
        </w:rPr>
        <w:t>V</w:t>
      </w:r>
      <w:r>
        <w:rPr>
          <w:rFonts w:ascii="Arial" w:eastAsia="Arial" w:hAnsi="Arial" w:cs="Arial"/>
          <w:spacing w:val="2"/>
          <w:position w:val="2"/>
        </w:rPr>
        <w:t>T</w:t>
      </w:r>
      <w:r>
        <w:rPr>
          <w:rFonts w:ascii="Arial" w:eastAsia="Arial" w:hAnsi="Arial" w:cs="Arial"/>
          <w:position w:val="2"/>
        </w:rPr>
        <w:t xml:space="preserve">S </w:t>
      </w:r>
      <w:proofErr w:type="spellStart"/>
      <w:r>
        <w:rPr>
          <w:rFonts w:ascii="Arial" w:eastAsia="Arial" w:hAnsi="Arial" w:cs="Arial"/>
          <w:spacing w:val="-1"/>
          <w:position w:val="2"/>
        </w:rPr>
        <w:t>C</w:t>
      </w:r>
      <w:r>
        <w:rPr>
          <w:rFonts w:ascii="Arial" w:eastAsia="Arial" w:hAnsi="Arial" w:cs="Arial"/>
          <w:position w:val="2"/>
        </w:rPr>
        <w:t>e</w:t>
      </w:r>
      <w:r>
        <w:rPr>
          <w:rFonts w:ascii="Arial" w:eastAsia="Arial" w:hAnsi="Arial" w:cs="Arial"/>
          <w:spacing w:val="-3"/>
          <w:position w:val="2"/>
        </w:rPr>
        <w:t>n</w:t>
      </w:r>
      <w:r>
        <w:rPr>
          <w:rFonts w:ascii="Arial" w:eastAsia="Arial" w:hAnsi="Arial" w:cs="Arial"/>
          <w:spacing w:val="1"/>
          <w:position w:val="2"/>
        </w:rPr>
        <w:t>tr</w:t>
      </w:r>
      <w:r>
        <w:rPr>
          <w:rFonts w:ascii="Arial" w:eastAsia="Arial" w:hAnsi="Arial" w:cs="Arial"/>
          <w:spacing w:val="-3"/>
          <w:position w:val="2"/>
        </w:rPr>
        <w:t>e</w:t>
      </w:r>
      <w:r>
        <w:rPr>
          <w:rFonts w:ascii="Arial" w:eastAsia="Arial" w:hAnsi="Arial" w:cs="Arial"/>
          <w:position w:val="2"/>
        </w:rPr>
        <w:t>s</w:t>
      </w:r>
      <w:proofErr w:type="spellEnd"/>
      <w:r>
        <w:rPr>
          <w:rFonts w:ascii="Arial" w:eastAsia="Arial" w:hAnsi="Arial" w:cs="Arial"/>
          <w:spacing w:val="1"/>
          <w:position w:val="2"/>
        </w:rPr>
        <w:t xml:space="preserve"> </w:t>
      </w:r>
      <w:r>
        <w:rPr>
          <w:rFonts w:ascii="Arial" w:eastAsia="Arial" w:hAnsi="Arial" w:cs="Arial"/>
          <w:position w:val="2"/>
        </w:rPr>
        <w:t>e</w:t>
      </w:r>
      <w:r>
        <w:rPr>
          <w:rFonts w:ascii="Arial" w:eastAsia="Arial" w:hAnsi="Arial" w:cs="Arial"/>
          <w:spacing w:val="1"/>
          <w:position w:val="2"/>
        </w:rPr>
        <w:t>t</w:t>
      </w:r>
      <w:r>
        <w:rPr>
          <w:rFonts w:ascii="Arial" w:eastAsia="Arial" w:hAnsi="Arial" w:cs="Arial"/>
          <w:spacing w:val="-2"/>
          <w:position w:val="2"/>
        </w:rPr>
        <w:t>c</w:t>
      </w:r>
      <w:r>
        <w:rPr>
          <w:rFonts w:ascii="Arial" w:eastAsia="Arial" w:hAnsi="Arial" w:cs="Arial"/>
          <w:spacing w:val="1"/>
          <w:position w:val="2"/>
        </w:rPr>
        <w:t>.</w:t>
      </w:r>
      <w:r>
        <w:rPr>
          <w:rFonts w:ascii="Arial" w:eastAsia="Arial" w:hAnsi="Arial" w:cs="Arial"/>
          <w:position w:val="2"/>
        </w:rPr>
        <w:t>)</w:t>
      </w:r>
    </w:p>
    <w:p w:rsidR="00514D7B" w:rsidRDefault="00514D7B">
      <w:pPr>
        <w:spacing w:before="10" w:after="0" w:line="100" w:lineRule="exact"/>
        <w:rPr>
          <w:sz w:val="10"/>
          <w:szCs w:val="1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7B3FBD">
      <w:pPr>
        <w:spacing w:after="0" w:line="240" w:lineRule="auto"/>
        <w:ind w:left="154" w:right="729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lastRenderedPageBreak/>
        <w:t>3</w:t>
      </w:r>
      <w:r>
        <w:rPr>
          <w:rFonts w:ascii="Arial" w:eastAsia="Arial" w:hAnsi="Arial" w:cs="Arial"/>
          <w:b/>
          <w:bCs/>
          <w:spacing w:val="1"/>
        </w:rPr>
        <w:t>.</w:t>
      </w:r>
      <w:r>
        <w:rPr>
          <w:rFonts w:ascii="Arial" w:eastAsia="Arial" w:hAnsi="Arial" w:cs="Arial"/>
          <w:b/>
          <w:bCs/>
        </w:rPr>
        <w:t xml:space="preserve">3       </w:t>
      </w:r>
      <w:r>
        <w:rPr>
          <w:rFonts w:ascii="Arial" w:eastAsia="Arial" w:hAnsi="Arial" w:cs="Arial"/>
          <w:b/>
          <w:bCs/>
          <w:spacing w:val="55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</w:rPr>
        <w:t>n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ry</w:t>
      </w:r>
      <w:r>
        <w:rPr>
          <w:rFonts w:ascii="Arial" w:eastAsia="Arial" w:hAnsi="Arial" w:cs="Arial"/>
          <w:b/>
          <w:bCs/>
          <w:spacing w:val="-4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S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andard</w:t>
      </w:r>
    </w:p>
    <w:p w:rsidR="00514D7B" w:rsidRDefault="00514D7B">
      <w:pPr>
        <w:spacing w:after="0"/>
        <w:jc w:val="both"/>
        <w:sectPr w:rsidR="00514D7B">
          <w:pgSz w:w="11920" w:h="16860"/>
          <w:pgMar w:top="1220" w:right="1000" w:bottom="940" w:left="980" w:header="745" w:footer="749" w:gutter="0"/>
          <w:cols w:space="720"/>
        </w:sectPr>
      </w:pPr>
    </w:p>
    <w:p w:rsidR="00514D7B" w:rsidRDefault="00514D7B">
      <w:pPr>
        <w:spacing w:before="8" w:after="0" w:line="220" w:lineRule="exact"/>
      </w:pPr>
    </w:p>
    <w:p w:rsidR="00514D7B" w:rsidRDefault="007B3FBD">
      <w:pPr>
        <w:spacing w:before="32" w:after="0" w:line="240" w:lineRule="auto"/>
        <w:ind w:left="153" w:right="383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pda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l be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dua</w:t>
      </w:r>
      <w:r>
        <w:rPr>
          <w:rFonts w:ascii="Arial" w:eastAsia="Arial" w:hAnsi="Arial" w:cs="Arial"/>
          <w:spacing w:val="3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.</w:t>
      </w:r>
    </w:p>
    <w:p w:rsidR="00514D7B" w:rsidDel="00FC3D76" w:rsidRDefault="007B3FBD">
      <w:pPr>
        <w:spacing w:before="1" w:after="0" w:line="240" w:lineRule="auto"/>
        <w:ind w:left="153" w:right="1710"/>
        <w:jc w:val="both"/>
        <w:rPr>
          <w:del w:id="381" w:author="Kerrie Abercrombie" w:date="2016-02-24T16:39:00Z"/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pd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del w:id="382" w:author="Kerrie Abercrombie" w:date="2016-02-24T16:39:00Z">
        <w:r w:rsidDel="00FC3D76">
          <w:rPr>
            <w:rFonts w:ascii="Arial" w:eastAsia="Arial" w:hAnsi="Arial" w:cs="Arial"/>
            <w:spacing w:val="-3"/>
          </w:rPr>
          <w:delText>:</w:delText>
        </w:r>
      </w:del>
    </w:p>
    <w:p w:rsidR="00514D7B" w:rsidRDefault="007B3FBD" w:rsidP="007C355C">
      <w:pPr>
        <w:spacing w:before="1" w:after="0" w:line="240" w:lineRule="auto"/>
        <w:ind w:left="153" w:right="1710"/>
        <w:jc w:val="both"/>
        <w:rPr>
          <w:rFonts w:ascii="Arial" w:eastAsia="Arial" w:hAnsi="Arial" w:cs="Arial"/>
        </w:rPr>
      </w:pPr>
      <w:del w:id="383" w:author="Kerrie Abercrombie" w:date="2016-02-24T16:39:00Z">
        <w:r w:rsidDel="00FC3D76">
          <w:rPr>
            <w:rFonts w:ascii="Wingdings" w:eastAsia="Wingdings" w:hAnsi="Wingdings" w:cs="Wingdings"/>
          </w:rPr>
          <w:delText></w:delText>
        </w:r>
        <w:r w:rsidDel="00FC3D76">
          <w:rPr>
            <w:rFonts w:ascii="Times New Roman" w:eastAsia="Times New Roman" w:hAnsi="Times New Roman" w:cs="Times New Roman"/>
          </w:rPr>
          <w:tab/>
        </w:r>
        <w:r w:rsidDel="00FC3D76">
          <w:rPr>
            <w:rFonts w:ascii="Arial" w:eastAsia="Arial" w:hAnsi="Arial" w:cs="Arial"/>
            <w:spacing w:val="2"/>
          </w:rPr>
          <w:delText>T</w:delText>
        </w:r>
      </w:del>
      <w:proofErr w:type="gramStart"/>
      <w:ins w:id="384" w:author="Kerrie Abercrombie" w:date="2016-02-24T16:39:00Z">
        <w:r w:rsidR="00FC3D76">
          <w:rPr>
            <w:rFonts w:ascii="Arial" w:eastAsia="Arial" w:hAnsi="Arial" w:cs="Arial"/>
            <w:spacing w:val="2"/>
          </w:rPr>
          <w:t>t</w:t>
        </w:r>
      </w:ins>
      <w:r>
        <w:rPr>
          <w:rFonts w:ascii="Arial" w:eastAsia="Arial" w:hAnsi="Arial" w:cs="Arial"/>
        </w:rPr>
        <w:t>he</w:t>
      </w:r>
      <w:proofErr w:type="spellEnd"/>
      <w:proofErr w:type="gram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succ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ul 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spec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LA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odel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V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103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</w:rPr>
        <w:t>1,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103</w:t>
      </w:r>
      <w:r>
        <w:rPr>
          <w:rFonts w:ascii="Arial" w:eastAsia="Arial" w:hAnsi="Arial" w:cs="Arial"/>
          <w:spacing w:val="-1"/>
        </w:rPr>
        <w:t>/</w:t>
      </w:r>
      <w:r>
        <w:rPr>
          <w:rFonts w:ascii="Arial" w:eastAsia="Arial" w:hAnsi="Arial" w:cs="Arial"/>
        </w:rPr>
        <w:t xml:space="preserve">2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app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cab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e)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10</w:t>
      </w:r>
      <w:r>
        <w:rPr>
          <w:rFonts w:ascii="Arial" w:eastAsia="Arial" w:hAnsi="Arial" w:cs="Arial"/>
          <w:spacing w:val="-3"/>
        </w:rPr>
        <w:t>3</w:t>
      </w:r>
      <w:r>
        <w:rPr>
          <w:rFonts w:ascii="Arial" w:eastAsia="Arial" w:hAnsi="Arial" w:cs="Arial"/>
          <w:spacing w:val="-1"/>
        </w:rPr>
        <w:t>/</w:t>
      </w:r>
      <w:r>
        <w:rPr>
          <w:rFonts w:ascii="Arial" w:eastAsia="Arial" w:hAnsi="Arial" w:cs="Arial"/>
        </w:rPr>
        <w:t>3.</w:t>
      </w: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before="2" w:after="0" w:line="220" w:lineRule="exact"/>
      </w:pPr>
    </w:p>
    <w:p w:rsidR="00514D7B" w:rsidRDefault="007B3FBD">
      <w:pPr>
        <w:spacing w:after="0" w:line="240" w:lineRule="auto"/>
        <w:ind w:left="154" w:right="636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3</w:t>
      </w:r>
      <w:r>
        <w:rPr>
          <w:rFonts w:ascii="Arial" w:eastAsia="Arial" w:hAnsi="Arial" w:cs="Arial"/>
          <w:b/>
          <w:bCs/>
          <w:spacing w:val="1"/>
        </w:rPr>
        <w:t>.</w:t>
      </w:r>
      <w:r>
        <w:rPr>
          <w:rFonts w:ascii="Arial" w:eastAsia="Arial" w:hAnsi="Arial" w:cs="Arial"/>
          <w:b/>
          <w:bCs/>
        </w:rPr>
        <w:t xml:space="preserve">4       </w:t>
      </w:r>
      <w:r>
        <w:rPr>
          <w:rFonts w:ascii="Arial" w:eastAsia="Arial" w:hAnsi="Arial" w:cs="Arial"/>
          <w:b/>
          <w:bCs/>
          <w:spacing w:val="55"/>
        </w:rPr>
        <w:t xml:space="preserve"> </w:t>
      </w:r>
      <w:r>
        <w:rPr>
          <w:rFonts w:ascii="Arial" w:eastAsia="Arial" w:hAnsi="Arial" w:cs="Arial"/>
          <w:b/>
          <w:bCs/>
        </w:rPr>
        <w:t>Frequen</w:t>
      </w:r>
      <w:r>
        <w:rPr>
          <w:rFonts w:ascii="Arial" w:eastAsia="Arial" w:hAnsi="Arial" w:cs="Arial"/>
          <w:b/>
          <w:bCs/>
          <w:spacing w:val="2"/>
        </w:rPr>
        <w:t>c</w:t>
      </w:r>
      <w:r>
        <w:rPr>
          <w:rFonts w:ascii="Arial" w:eastAsia="Arial" w:hAnsi="Arial" w:cs="Arial"/>
          <w:b/>
          <w:bCs/>
        </w:rPr>
        <w:t>y</w:t>
      </w:r>
      <w:r>
        <w:rPr>
          <w:rFonts w:ascii="Arial" w:eastAsia="Arial" w:hAnsi="Arial" w:cs="Arial"/>
          <w:b/>
          <w:bCs/>
          <w:spacing w:val="-4"/>
        </w:rPr>
        <w:t xml:space="preserve"> </w:t>
      </w:r>
      <w:r>
        <w:rPr>
          <w:rFonts w:ascii="Arial" w:eastAsia="Arial" w:hAnsi="Arial" w:cs="Arial"/>
          <w:b/>
          <w:bCs/>
        </w:rPr>
        <w:t>and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dura</w:t>
      </w:r>
      <w:r>
        <w:rPr>
          <w:rFonts w:ascii="Arial" w:eastAsia="Arial" w:hAnsi="Arial" w:cs="Arial"/>
          <w:b/>
          <w:bCs/>
          <w:spacing w:val="-2"/>
        </w:rPr>
        <w:t>t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  <w:spacing w:val="-3"/>
        </w:rPr>
        <w:t>o</w:t>
      </w:r>
      <w:r>
        <w:rPr>
          <w:rFonts w:ascii="Arial" w:eastAsia="Arial" w:hAnsi="Arial" w:cs="Arial"/>
          <w:b/>
          <w:bCs/>
        </w:rPr>
        <w:t>n</w:t>
      </w:r>
    </w:p>
    <w:p w:rsidR="00514D7B" w:rsidRDefault="00514D7B">
      <w:pPr>
        <w:spacing w:before="3" w:after="0" w:line="170" w:lineRule="exact"/>
        <w:rPr>
          <w:sz w:val="17"/>
          <w:szCs w:val="17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CE1EAD">
      <w:pPr>
        <w:spacing w:after="0" w:line="240" w:lineRule="auto"/>
        <w:ind w:left="153" w:right="74"/>
        <w:jc w:val="both"/>
        <w:rPr>
          <w:rFonts w:ascii="Arial" w:eastAsia="Arial" w:hAnsi="Arial" w:cs="Arial"/>
        </w:rPr>
      </w:pPr>
      <w:r>
        <w:pict>
          <v:group id="_x0000_s1028" style="position:absolute;left:0;text-align:left;margin-left:92.8pt;margin-top:47.35pt;width:368.7pt;height:389.5pt;z-index:-251657728;mso-position-horizontal-relative:page" coordorigin="1856,947" coordsize="7374,7790">
            <v:group id="_x0000_s1053" style="position:absolute;left:1866;top:5947;width:2785;height:2780" coordorigin="1866,5947" coordsize="2785,2780">
              <v:shape id="_x0000_s1060" style="position:absolute;left:1866;top:5947;width:2785;height:2780" coordorigin="1866,5947" coordsize="2785,2780" path="m3338,6107r-1051,l2269,6127r-54,60l2197,6187r-315,320l1873,6527r-5,20l1866,6567r2,20l1874,6607r7,20l1891,6647r13,l1920,6667r18,20l3922,8667r16,20l3955,8707r17,l3989,8727r108,l4388,8427r17,-20l4422,8387r16,-20l4454,8347r-488,l3708,8107,3364,7747,3192,7587r-86,-100l2935,7327r-86,-100l2678,7067r-86,-100l2422,6807r-86,-100l2251,6627r184,-180l2468,6407r17,l2518,6367r17,l2552,6347r18,l2587,6327r17,l2622,6307r36,l2676,6287r74,l2768,6267r810,l3529,6227r-24,l3409,6147r-24,l3338,6107e" fillcolor="#c1c1c1" stroked="f">
                <v:path arrowok="t"/>
              </v:shape>
              <v:shape id="_x0000_s1059" style="position:absolute;left:1866;top:5947;width:2785;height:2780" coordorigin="1866,5947" coordsize="2785,2780" path="m3578,6267r-679,l2919,6287r82,l3022,6307r44,l3083,6327r35,l3136,6347r35,l3189,6367r17,l3224,6387r18,l3260,6407r18,l3296,6427r18,l3332,6447r18,l3368,6467r18,l3423,6507r18,l3478,6547r18,l3550,6607r19,l3623,6667r18,l3749,6787r18,l3789,6827r22,20l3833,6867r61,60l3952,6987r53,60l4054,7107r45,60l4140,7227r38,60l4211,7347r30,60l4266,7467r8,20l4281,7487r20,60l4312,7587r6,20l4331,7667r6,60l4338,7767r,20l4332,7847r-11,60l4316,7927r-6,l4303,7947r-24,60l4259,8047r-11,l4237,8067r-13,20l4211,8107r-14,20l4182,8147r-16,l4150,8167r-184,180l4454,8347r15,-20l4483,8327r40,-60l4557,8207r29,-60l4609,8087r18,-60l4640,7967r8,-60l4651,7847r,-20l4651,7807r-2,-20l4648,7767r-3,-20l4642,7707r-12,-60l4613,7587r-7,-40l4582,7487r-19,-40l4553,7407r-11,-20l4531,7367r-12,-20l4506,7307r-13,-20l4480,7267r-15,-20l4450,7207r-15,-20l4419,7167r-17,-20l4385,7107r-18,-20l4349,7067r-19,-40l4311,7007r-20,-20l4270,6947r-21,-20l4227,6907r-23,-40l4181,6847r-23,-40l4134,6787r-25,-20l4083,6727r-26,-20l4031,6667r-28,-20l3976,6627r-29,-40l3873,6527r-25,-40l3578,6267e" fillcolor="#c1c1c1" stroked="f">
                <v:path arrowok="t"/>
              </v:shape>
              <v:shape id="_x0000_s1058" style="position:absolute;left:1866;top:5947;width:2785;height:2780" coordorigin="1866,5947" coordsize="2785,2780" path="m3174,6027r-776,l2361,6067r-19,l2305,6107r1009,l3291,6087r-24,l3221,6047r-24,l3174,6027e" fillcolor="#c1c1c1" stroked="f">
                <v:path arrowok="t"/>
              </v:shape>
              <v:shape id="_x0000_s1057" style="position:absolute;left:1866;top:5947;width:2785;height:2780" coordorigin="1866,5947" coordsize="2785,2780" path="m3105,6007r-669,l2417,6027r711,l3105,6007e" fillcolor="#c1c1c1" stroked="f">
                <v:path arrowok="t"/>
              </v:shape>
              <v:shape id="_x0000_s1056" style="position:absolute;left:1866;top:5947;width:2785;height:2780" coordorigin="1866,5947" coordsize="2785,2780" path="m3060,5987r-566,l2475,6007r607,l3060,5987e" fillcolor="#c1c1c1" stroked="f">
                <v:path arrowok="t"/>
              </v:shape>
              <v:shape id="_x0000_s1055" style="position:absolute;left:1866;top:5947;width:2785;height:2780" coordorigin="1866,5947" coordsize="2785,2780" path="m2992,5967r-440,l2533,5987r482,l2992,5967e" fillcolor="#c1c1c1" stroked="f">
                <v:path arrowok="t"/>
              </v:shape>
              <v:shape id="_x0000_s1054" style="position:absolute;left:1866;top:5947;width:2785;height:2780" coordorigin="1866,5947" coordsize="2785,2780" path="m2904,5947r-272,l2612,5967r314,l2904,5947e" fillcolor="#c1c1c1" stroked="f">
                <v:path arrowok="t"/>
              </v:shape>
            </v:group>
            <v:group id="_x0000_s1040" style="position:absolute;left:3204;top:4677;width:3060;height:2740" coordorigin="3204,4677" coordsize="3060,2740">
              <v:shape id="_x0000_s1052" style="position:absolute;left:3204;top:4677;width:3060;height:2740" coordorigin="3204,4677" coordsize="3060,2740" path="m4414,4837r-866,l3532,4857r-17,20l3219,5177r-9,l3205,5197r-1,20l3206,5257r5,20l3218,5277r11,20l3241,5317r16,20l3275,5357,5330,7417r75,l5426,7397r13,l5454,7377r19,-20l5487,7337r13,l5510,7317r10,-20l5525,7277r3,l5528,7257r-4,l5520,7237r-7,l5316,7037r-94,-100l5175,6897r-47,-60l5035,6757r-47,-60l4941,6657r-46,-60l4801,6517r-46,-60l4662,6377r-46,-60l4570,6277r53,-60l4666,6177r33,-40l4715,6137r17,-20l4749,6097r36,l4803,6077r764,l5504,6037r-1179,l3581,5297r155,-160l3751,5117r15,l3780,5097r15,-20l3810,5077r16,-20l3842,5057r16,-20l3875,5037r18,-20l3933,5017r18,-20l4582,4997r-16,-20l4551,4957r-15,l4506,4917r-15,l4460,4877r-15,l4429,4857r-15,-20e" fillcolor="#c1c1c1" stroked="f">
                <v:path arrowok="t"/>
              </v:shape>
              <v:shape id="_x0000_s1051" style="position:absolute;left:3204;top:4677;width:3060;height:2740" coordorigin="3204,4677" coordsize="3060,2740" path="m6148,6677r-93,l6072,6697r57,l6148,6677e" fillcolor="#c1c1c1" stroked="f">
                <v:path arrowok="t"/>
              </v:shape>
              <v:shape id="_x0000_s1050" style="position:absolute;left:3204;top:4677;width:3060;height:2740" coordorigin="3204,4677" coordsize="3060,2740" path="m5567,6077r-592,l4999,6097r55,l5072,6117r19,l5110,6137r39,l5168,6157r17,l5201,6177r17,l5235,6197r17,l5270,6217r17,l5305,6237r18,l5341,6257r18,l5378,6277r457,280l6037,6677r122,l6172,6657r16,-20l6208,6617r14,l6234,6597r11,-20l6256,6557r6,-20l6264,6537r-1,-20l6254,6497r-16,l6228,6477r-15,-20l6192,6457r-10,-20l6168,6437r-16,-20l6134,6417r-44,-40l6059,6377,5907,6277,5629,6117r-62,-40e" fillcolor="#c1c1c1" stroked="f">
                <v:path arrowok="t"/>
              </v:shape>
              <v:shape id="_x0000_s1049" style="position:absolute;left:3204;top:4677;width:3060;height:2740" coordorigin="3204,4677" coordsize="3060,2740" path="m4727,5157r-367,l4410,5217r10,l4434,5237r14,20l4462,5257r13,20l4487,5297r12,20l4511,5317r11,20l4533,5357r11,20l4555,5397r27,60l4595,5497r5,l4612,5557r3,40l4614,5617r-7,60l4590,5737r-16,40l4564,5777r-11,20l4512,5857r-187,180l5504,6037r-50,-40l5436,5997r-18,-20l5401,5977r-18,-20l5349,5957r-17,-20l5281,5917r-19,-20l5244,5897r-18,-20l5190,5877r-19,-20l5153,5857r-18,-20l5097,5837r-20,-20l5019,5817r-19,-20l4862,5797r5,-20l4872,5757r3,l4879,5737r7,-60l4888,5597r-1,l4886,5577r-7,-60l4865,5457r-12,-40l4847,5397r-19,-60l4811,5297r-8,l4793,5277r-10,-20l4772,5237r-12,-20l4747,5197r-10,-20l4727,5157e" fillcolor="#c1c1c1" stroked="f">
                <v:path arrowok="t"/>
              </v:shape>
              <v:shape id="_x0000_s1048" style="position:absolute;left:3204;top:4677;width:3060;height:2740" coordorigin="3204,4677" coordsize="3060,2740" path="m4627,5037r-429,l4214,5057r16,l4246,5077r16,l4295,5117r16,l4344,5157r372,l4704,5137r-11,-20l4681,5097r-13,l4655,5077r-14,-20l4627,5037e" fillcolor="#c1c1c1" stroked="f">
                <v:path arrowok="t"/>
              </v:shape>
              <v:shape id="_x0000_s1047" style="position:absolute;left:3204;top:4677;width:3060;height:2740" coordorigin="3204,4677" coordsize="3060,2740" path="m4582,4997r-498,l4104,5017r41,l4166,5037r447,l4597,5017r-15,-20e" fillcolor="#c1c1c1" stroked="f">
                <v:path arrowok="t"/>
              </v:shape>
              <v:shape id="_x0000_s1046" style="position:absolute;left:3204;top:4677;width:3060;height:2740" coordorigin="3204,4677" coordsize="3060,2740" path="m4350,4797r-759,l3577,4817r-14,20l4398,4837r-16,-20l4366,4817r-16,-20e" fillcolor="#c1c1c1" stroked="f">
                <v:path arrowok="t"/>
              </v:shape>
              <v:shape id="_x0000_s1045" style="position:absolute;left:3204;top:4677;width:3060;height:2740" coordorigin="3204,4677" coordsize="3060,2740" path="m4316,4777r-695,l3603,4797r730,l4316,4777e" fillcolor="#c1c1c1" stroked="f">
                <v:path arrowok="t"/>
              </v:shape>
              <v:shape id="_x0000_s1044" style="position:absolute;left:3204;top:4677;width:3060;height:2740" coordorigin="3204,4677" coordsize="3060,2740" path="m4247,4737r-578,l3654,4757r-16,20l4299,4777r-17,-20l4264,4757r-17,-20e" fillcolor="#c1c1c1" stroked="f">
                <v:path arrowok="t"/>
              </v:shape>
              <v:shape id="_x0000_s1043" style="position:absolute;left:3204;top:4677;width:3060;height:2740" coordorigin="3204,4677" coordsize="3060,2740" path="m4211,4717r-503,l3689,4737r540,l4211,4717e" fillcolor="#c1c1c1" stroked="f">
                <v:path arrowok="t"/>
              </v:shape>
              <v:shape id="_x0000_s1042" style="position:absolute;left:3204;top:4677;width:3060;height:2740" coordorigin="3204,4677" coordsize="3060,2740" path="m4155,4697r-390,l3746,4717r428,l4155,4697e" fillcolor="#c1c1c1" stroked="f">
                <v:path arrowok="t"/>
              </v:shape>
              <v:shape id="_x0000_s1041" style="position:absolute;left:3204;top:4677;width:3060;height:2740" coordorigin="3204,4677" coordsize="3060,2740" path="m4095,4677r-274,l3802,4697r313,l4095,4677e" fillcolor="#c1c1c1" stroked="f">
                <v:path arrowok="t"/>
              </v:shape>
            </v:group>
            <v:group id="_x0000_s1036" style="position:absolute;left:4690;top:3509;width:2877;height:2876" coordorigin="4690,3509" coordsize="2877,2876">
              <v:shape id="_x0000_s1039" style="position:absolute;left:4690;top:3509;width:2877;height:2876" coordorigin="4690,3509" coordsize="2877,2876" path="m4900,3509r-60,20l4779,3582r-44,46l4698,3678r-8,37l4694,3736r7,18l4711,3773r80,125l6309,6294r36,50l6409,6385r17,-3l6488,6336r46,-50l6560,6223r1,-10l6555,6201r-3,-10l6546,6179r-8,-12l6140,5555r-21,-32l6399,5243r-468,l5109,3971r-44,-67l5066,3903r474,l4955,3532r-15,-9l4922,3515r-22,-6e" fillcolor="#c1c1c1" stroked="f">
                <v:path arrowok="t"/>
              </v:shape>
              <v:shape id="_x0000_s1038" style="position:absolute;left:4690;top:3509;width:2877;height:2876" coordorigin="4690,3509" coordsize="2877,2876" path="m7199,4952r-509,l7346,5372r14,7l7371,5385r20,7l7401,5393r19,-6l7481,5343r51,-53l7567,5230r-4,-23l7523,5162r-53,-37l7199,4952e" fillcolor="#c1c1c1" stroked="f">
                <v:path arrowok="t"/>
              </v:shape>
              <v:shape id="_x0000_s1037" style="position:absolute;left:4690;top:3509;width:2877;height:2876" coordorigin="4690,3509" coordsize="2877,2876" path="m5540,3903r-474,l6408,4765r-477,478l6399,5243r291,-291l7199,4952,5540,3903e" fillcolor="#c1c1c1" stroked="f">
                <v:path arrowok="t"/>
              </v:shape>
            </v:group>
            <v:group id="_x0000_s1033" style="position:absolute;left:5641;top:2095;width:2325;height:2883" coordorigin="5641,2095" coordsize="2325,2883">
              <v:shape id="_x0000_s1035" style="position:absolute;left:5641;top:2095;width:2325;height:2883" coordorigin="5641,2095" coordsize="2325,2883" path="m6300,2095r-644,631l5641,2778r2,27l5679,2871,7768,4964r36,14l7826,4974r66,-43l7937,4883r25,-51l7966,4821r-1,-10l7960,4800r-4,-10l7950,4782,7021,3852r244,-244l6777,3608,6025,2856r508,-508l6536,2342r-22,-64l6471,2225r-44,-44l6366,2126r-57,-30l6300,2095e" fillcolor="#c1c1c1" stroked="f">
                <v:path arrowok="t"/>
              </v:shape>
              <v:shape id="_x0000_s1034" style="position:absolute;left:5641;top:2095;width:2325;height:2883" coordorigin="5641,2095" coordsize="2325,2883" path="m7272,3123r-9,1l7257,3127r-480,481l7265,3608r237,-237l7503,3364r,-11l7502,3344r-31,-57l7432,3241r-50,-50l7336,3151r-55,-27l7272,3123e" fillcolor="#c1c1c1" stroked="f">
                <v:path arrowok="t"/>
              </v:shape>
            </v:group>
            <v:group id="_x0000_s1029" style="position:absolute;left:6452;top:957;width:2769;height:2769" coordorigin="6452,957" coordsize="2769,2769">
              <v:shape id="_x0000_s1032" style="position:absolute;left:6452;top:957;width:2769;height:2769" coordorigin="6452,957" coordsize="2769,2769" path="m7462,1784r-365,l9022,3710r10,7l9042,3721r10,4l9061,3726r19,-6l9147,3677r44,-48l9216,3577r4,-11l9220,3557r-8,-20l9205,3527,7462,1784e" fillcolor="#c1c1c1" stroked="f">
                <v:path arrowok="t"/>
              </v:shape>
              <v:shape id="_x0000_s1031" style="position:absolute;left:6452;top:957;width:2769;height:2769" coordorigin="6452,957" coordsize="2769,2769" path="m6700,2179r-11,l6698,2179r2,e" fillcolor="#c1c1c1" stroked="f">
                <v:path arrowok="t"/>
              </v:shape>
              <v:shape id="_x0000_s1030" style="position:absolute;left:6452;top:957;width:2769;height:2769" coordorigin="6452,957" coordsize="2769,2769" path="m7439,957r-11,l7421,961r-966,965l6452,1933r1,11l6488,2012r40,48l6576,2107r47,40l6678,2179r22,l6705,2176r392,-392l7462,1784,7279,1602r392,-392l7674,1203r-21,-63l7609,1088r-44,-45l7504,989r-56,-31l7439,957e" fillcolor="#c1c1c1" stroked="f">
                <v:path arrowok="t"/>
              </v:shape>
            </v:group>
            <w10:wrap anchorx="page"/>
          </v:group>
        </w:pict>
      </w:r>
      <w:commentRangeStart w:id="385"/>
      <w:proofErr w:type="spellStart"/>
      <w:r w:rsidR="007B3FBD">
        <w:rPr>
          <w:rFonts w:ascii="Arial" w:eastAsia="Arial" w:hAnsi="Arial" w:cs="Arial"/>
          <w:spacing w:val="-1"/>
        </w:rPr>
        <w:t>R</w:t>
      </w:r>
      <w:r w:rsidR="007B3FBD">
        <w:rPr>
          <w:rFonts w:ascii="Arial" w:eastAsia="Arial" w:hAnsi="Arial" w:cs="Arial"/>
        </w:rPr>
        <w:t>eco</w:t>
      </w:r>
      <w:r w:rsidR="007B3FBD">
        <w:rPr>
          <w:rFonts w:ascii="Arial" w:eastAsia="Arial" w:hAnsi="Arial" w:cs="Arial"/>
          <w:spacing w:val="2"/>
        </w:rPr>
        <w:t>g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ng</w:t>
      </w:r>
      <w:proofErr w:type="spellEnd"/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</w:t>
      </w:r>
      <w:r w:rsidR="007B3FBD">
        <w:rPr>
          <w:rFonts w:ascii="Arial" w:eastAsia="Arial" w:hAnsi="Arial" w:cs="Arial"/>
          <w:spacing w:val="-3"/>
        </w:rPr>
        <w:t>a</w:t>
      </w:r>
      <w:r w:rsidR="007B3FBD">
        <w:rPr>
          <w:rFonts w:ascii="Arial" w:eastAsia="Arial" w:hAnsi="Arial" w:cs="Arial"/>
        </w:rPr>
        <w:t>t</w:t>
      </w:r>
      <w:r w:rsidR="007B3FBD">
        <w:rPr>
          <w:rFonts w:ascii="Arial" w:eastAsia="Arial" w:hAnsi="Arial" w:cs="Arial"/>
          <w:spacing w:val="4"/>
        </w:rPr>
        <w:t xml:space="preserve"> </w:t>
      </w:r>
      <w:r w:rsidR="007B3FBD">
        <w:rPr>
          <w:rFonts w:ascii="Arial" w:eastAsia="Arial" w:hAnsi="Arial" w:cs="Arial"/>
        </w:rPr>
        <w:t>upda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4"/>
        </w:rPr>
        <w:t>i</w:t>
      </w:r>
      <w:r w:rsidR="007B3FBD">
        <w:rPr>
          <w:rFonts w:ascii="Arial" w:eastAsia="Arial" w:hAnsi="Arial" w:cs="Arial"/>
        </w:rPr>
        <w:t>ng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  <w:spacing w:val="1"/>
        </w:rPr>
        <w:t>tr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ng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</w:rPr>
        <w:t>an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nd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-2"/>
        </w:rPr>
        <w:t>v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d</w:t>
      </w:r>
      <w:r w:rsidR="007B3FBD">
        <w:rPr>
          <w:rFonts w:ascii="Arial" w:eastAsia="Arial" w:hAnsi="Arial" w:cs="Arial"/>
          <w:spacing w:val="2"/>
        </w:rPr>
        <w:t>u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  <w:spacing w:val="1"/>
        </w:rPr>
        <w:t>l</w:t>
      </w:r>
      <w:r w:rsidR="007B3FBD">
        <w:rPr>
          <w:rFonts w:ascii="Arial" w:eastAsia="Arial" w:hAnsi="Arial" w:cs="Arial"/>
        </w:rPr>
        <w:t xml:space="preserve">y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1"/>
        </w:rPr>
        <w:t>il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ed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</w:rPr>
        <w:t>p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  <w:spacing w:val="2"/>
        </w:rPr>
        <w:t>g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  <w:spacing w:val="-3"/>
        </w:rPr>
        <w:t>a</w:t>
      </w:r>
      <w:r w:rsidR="007B3FBD">
        <w:rPr>
          <w:rFonts w:ascii="Arial" w:eastAsia="Arial" w:hAnsi="Arial" w:cs="Arial"/>
          <w:spacing w:val="1"/>
        </w:rPr>
        <w:t>mm</w:t>
      </w:r>
      <w:r w:rsidR="007B3FBD">
        <w:rPr>
          <w:rFonts w:ascii="Arial" w:eastAsia="Arial" w:hAnsi="Arial" w:cs="Arial"/>
        </w:rPr>
        <w:t>e des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2"/>
        </w:rPr>
        <w:t>g</w:t>
      </w:r>
      <w:r w:rsidR="007B3FBD">
        <w:rPr>
          <w:rFonts w:ascii="Arial" w:eastAsia="Arial" w:hAnsi="Arial" w:cs="Arial"/>
        </w:rPr>
        <w:t xml:space="preserve">ned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</w:rPr>
        <w:t>enab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-1"/>
        </w:rPr>
        <w:t>V</w:t>
      </w:r>
      <w:r w:rsidR="007B3FBD">
        <w:rPr>
          <w:rFonts w:ascii="Arial" w:eastAsia="Arial" w:hAnsi="Arial" w:cs="Arial"/>
        </w:rPr>
        <w:t>TS pe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 xml:space="preserve">sonnel 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 xml:space="preserve">o </w:t>
      </w:r>
      <w:r w:rsidR="007B3FBD">
        <w:rPr>
          <w:rFonts w:ascii="Arial" w:eastAsia="Arial" w:hAnsi="Arial" w:cs="Arial"/>
          <w:spacing w:val="1"/>
        </w:rPr>
        <w:t xml:space="preserve"> r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  <w:spacing w:val="2"/>
        </w:rPr>
        <w:t>g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 xml:space="preserve">ng 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</w:rPr>
        <w:t xml:space="preserve">or 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2"/>
        </w:rPr>
        <w:t>-</w:t>
      </w:r>
      <w:proofErr w:type="spellStart"/>
      <w:r w:rsidR="007B3FBD">
        <w:rPr>
          <w:rFonts w:ascii="Arial" w:eastAsia="Arial" w:hAnsi="Arial" w:cs="Arial"/>
          <w:spacing w:val="-3"/>
        </w:rPr>
        <w:t>a</w:t>
      </w:r>
      <w:r w:rsidR="007B3FBD">
        <w:rPr>
          <w:rFonts w:ascii="Arial" w:eastAsia="Arial" w:hAnsi="Arial" w:cs="Arial"/>
          <w:spacing w:val="2"/>
        </w:rPr>
        <w:t>q</w:t>
      </w:r>
      <w:r w:rsidR="007B3FBD">
        <w:rPr>
          <w:rFonts w:ascii="Arial" w:eastAsia="Arial" w:hAnsi="Arial" w:cs="Arial"/>
        </w:rPr>
        <w:t>u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e</w:t>
      </w:r>
      <w:proofErr w:type="spellEnd"/>
      <w:r w:rsidR="007B3FBD">
        <w:rPr>
          <w:rFonts w:ascii="Arial" w:eastAsia="Arial" w:hAnsi="Arial" w:cs="Arial"/>
        </w:rPr>
        <w:t xml:space="preserve"> 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  <w:spacing w:val="-3"/>
        </w:rPr>
        <w:t>p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  <w:spacing w:val="3"/>
        </w:rPr>
        <w:t>f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2"/>
        </w:rPr>
        <w:t>s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onal  cu</w:t>
      </w:r>
      <w:r w:rsidR="007B3FBD">
        <w:rPr>
          <w:rFonts w:ascii="Arial" w:eastAsia="Arial" w:hAnsi="Arial" w:cs="Arial"/>
          <w:spacing w:val="1"/>
        </w:rPr>
        <w:t>rr</w:t>
      </w:r>
      <w:r w:rsidR="007B3FBD">
        <w:rPr>
          <w:rFonts w:ascii="Arial" w:eastAsia="Arial" w:hAnsi="Arial" w:cs="Arial"/>
        </w:rPr>
        <w:t>enc</w:t>
      </w:r>
      <w:r w:rsidR="007B3FBD">
        <w:rPr>
          <w:rFonts w:ascii="Arial" w:eastAsia="Arial" w:hAnsi="Arial" w:cs="Arial"/>
          <w:spacing w:val="-1"/>
        </w:rPr>
        <w:t>y</w:t>
      </w:r>
      <w:r w:rsidR="007B3FBD">
        <w:rPr>
          <w:rFonts w:ascii="Arial" w:eastAsia="Arial" w:hAnsi="Arial" w:cs="Arial"/>
        </w:rPr>
        <w:t xml:space="preserve">, 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 xml:space="preserve">t 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 xml:space="preserve">s 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</w:rPr>
        <w:t>not  poss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b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</w:rPr>
        <w:t xml:space="preserve">e </w:t>
      </w:r>
      <w:r w:rsidR="007B3FBD">
        <w:rPr>
          <w:rFonts w:ascii="Arial" w:eastAsia="Arial" w:hAnsi="Arial" w:cs="Arial"/>
          <w:spacing w:val="1"/>
        </w:rPr>
        <w:t xml:space="preserve"> t</w:t>
      </w:r>
      <w:r w:rsidR="007B3FBD">
        <w:rPr>
          <w:rFonts w:ascii="Arial" w:eastAsia="Arial" w:hAnsi="Arial" w:cs="Arial"/>
        </w:rPr>
        <w:t xml:space="preserve">o 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</w:rPr>
        <w:t>de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2"/>
        </w:rPr>
        <w:t>r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 xml:space="preserve">ne </w:t>
      </w:r>
      <w:r w:rsidR="007B3FBD">
        <w:rPr>
          <w:rFonts w:ascii="Arial" w:eastAsia="Arial" w:hAnsi="Arial" w:cs="Arial"/>
          <w:spacing w:val="1"/>
        </w:rPr>
        <w:t xml:space="preserve"> </w:t>
      </w:r>
      <w:r w:rsidR="007B3FBD">
        <w:rPr>
          <w:rFonts w:ascii="Arial" w:eastAsia="Arial" w:hAnsi="Arial" w:cs="Arial"/>
        </w:rPr>
        <w:t xml:space="preserve">a </w:t>
      </w:r>
      <w:r w:rsidR="007B3FBD">
        <w:rPr>
          <w:rFonts w:ascii="Arial" w:eastAsia="Arial" w:hAnsi="Arial" w:cs="Arial"/>
          <w:spacing w:val="1"/>
        </w:rPr>
        <w:t>fr</w:t>
      </w:r>
      <w:r w:rsidR="007B3FBD">
        <w:rPr>
          <w:rFonts w:ascii="Arial" w:eastAsia="Arial" w:hAnsi="Arial" w:cs="Arial"/>
          <w:spacing w:val="-3"/>
        </w:rPr>
        <w:t>e</w:t>
      </w:r>
      <w:r w:rsidR="007B3FBD">
        <w:rPr>
          <w:rFonts w:ascii="Arial" w:eastAsia="Arial" w:hAnsi="Arial" w:cs="Arial"/>
          <w:spacing w:val="2"/>
        </w:rPr>
        <w:t>q</w:t>
      </w:r>
      <w:r w:rsidR="007B3FBD">
        <w:rPr>
          <w:rFonts w:ascii="Arial" w:eastAsia="Arial" w:hAnsi="Arial" w:cs="Arial"/>
        </w:rPr>
        <w:t xml:space="preserve">uency </w:t>
      </w:r>
      <w:r w:rsidR="007B3FBD">
        <w:rPr>
          <w:rFonts w:ascii="Arial" w:eastAsia="Arial" w:hAnsi="Arial" w:cs="Arial"/>
          <w:spacing w:val="3"/>
        </w:rPr>
        <w:t>f</w:t>
      </w:r>
      <w:r w:rsidR="007B3FBD">
        <w:rPr>
          <w:rFonts w:ascii="Arial" w:eastAsia="Arial" w:hAnsi="Arial" w:cs="Arial"/>
        </w:rPr>
        <w:t>or</w:t>
      </w:r>
      <w:r w:rsidR="007B3FBD">
        <w:rPr>
          <w:rFonts w:ascii="Arial" w:eastAsia="Arial" w:hAnsi="Arial" w:cs="Arial"/>
          <w:spacing w:val="6"/>
        </w:rPr>
        <w:t xml:space="preserve"> </w:t>
      </w:r>
      <w:r w:rsidR="007B3FBD">
        <w:rPr>
          <w:rFonts w:ascii="Arial" w:eastAsia="Arial" w:hAnsi="Arial" w:cs="Arial"/>
        </w:rPr>
        <w:t>such</w:t>
      </w:r>
      <w:r w:rsidR="007B3FBD">
        <w:rPr>
          <w:rFonts w:ascii="Arial" w:eastAsia="Arial" w:hAnsi="Arial" w:cs="Arial"/>
          <w:spacing w:val="2"/>
        </w:rPr>
        <w:t xml:space="preserve"> </w:t>
      </w:r>
      <w:r w:rsidR="007B3FBD">
        <w:rPr>
          <w:rFonts w:ascii="Arial" w:eastAsia="Arial" w:hAnsi="Arial" w:cs="Arial"/>
          <w:spacing w:val="1"/>
        </w:rPr>
        <w:t>tr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-3"/>
        </w:rPr>
        <w:t>n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2"/>
        </w:rPr>
        <w:t>g</w:t>
      </w:r>
      <w:r w:rsidR="007B3FBD">
        <w:rPr>
          <w:rFonts w:ascii="Arial" w:eastAsia="Arial" w:hAnsi="Arial" w:cs="Arial"/>
        </w:rPr>
        <w:t>.</w:t>
      </w:r>
      <w:r w:rsidR="007B3FBD">
        <w:rPr>
          <w:rFonts w:ascii="Arial" w:eastAsia="Arial" w:hAnsi="Arial" w:cs="Arial"/>
          <w:spacing w:val="6"/>
        </w:rPr>
        <w:t xml:space="preserve"> </w:t>
      </w:r>
      <w:proofErr w:type="spellStart"/>
      <w:r w:rsidR="007B3FBD">
        <w:rPr>
          <w:rFonts w:ascii="Arial" w:eastAsia="Arial" w:hAnsi="Arial" w:cs="Arial"/>
          <w:spacing w:val="-1"/>
        </w:rPr>
        <w:t>U</w:t>
      </w:r>
      <w:r w:rsidR="007B3FBD">
        <w:rPr>
          <w:rFonts w:ascii="Arial" w:eastAsia="Arial" w:hAnsi="Arial" w:cs="Arial"/>
        </w:rPr>
        <w:t>pdda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-3"/>
        </w:rPr>
        <w:t>n</w:t>
      </w:r>
      <w:r w:rsidR="007B3FBD">
        <w:rPr>
          <w:rFonts w:ascii="Arial" w:eastAsia="Arial" w:hAnsi="Arial" w:cs="Arial"/>
        </w:rPr>
        <w:t>g</w:t>
      </w:r>
      <w:proofErr w:type="spellEnd"/>
      <w:r w:rsidR="007B3FBD">
        <w:rPr>
          <w:rFonts w:ascii="Arial" w:eastAsia="Arial" w:hAnsi="Arial" w:cs="Arial"/>
          <w:spacing w:val="7"/>
        </w:rPr>
        <w:t xml:space="preserve"> </w:t>
      </w:r>
      <w:r w:rsidR="007B3FBD">
        <w:rPr>
          <w:rFonts w:ascii="Arial" w:eastAsia="Arial" w:hAnsi="Arial" w:cs="Arial"/>
          <w:spacing w:val="-1"/>
        </w:rPr>
        <w:t>t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</w:rPr>
        <w:t>ng</w:t>
      </w:r>
      <w:r w:rsidR="007B3FBD">
        <w:rPr>
          <w:rFonts w:ascii="Arial" w:eastAsia="Arial" w:hAnsi="Arial" w:cs="Arial"/>
          <w:spacing w:val="5"/>
        </w:rPr>
        <w:t xml:space="preserve"> </w:t>
      </w:r>
      <w:r w:rsidR="007B3FBD">
        <w:rPr>
          <w:rFonts w:ascii="Arial" w:eastAsia="Arial" w:hAnsi="Arial" w:cs="Arial"/>
        </w:rPr>
        <w:t>shou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</w:rPr>
        <w:t>d</w:t>
      </w:r>
      <w:r w:rsidR="007B3FBD">
        <w:rPr>
          <w:rFonts w:ascii="Arial" w:eastAsia="Arial" w:hAnsi="Arial" w:cs="Arial"/>
          <w:spacing w:val="5"/>
        </w:rPr>
        <w:t xml:space="preserve">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a</w:t>
      </w:r>
      <w:r w:rsidR="007B3FBD">
        <w:rPr>
          <w:rFonts w:ascii="Arial" w:eastAsia="Arial" w:hAnsi="Arial" w:cs="Arial"/>
          <w:spacing w:val="2"/>
        </w:rPr>
        <w:t>k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5"/>
        </w:rPr>
        <w:t xml:space="preserve"> </w:t>
      </w:r>
      <w:r w:rsidR="007B3FBD">
        <w:rPr>
          <w:rFonts w:ascii="Arial" w:eastAsia="Arial" w:hAnsi="Arial" w:cs="Arial"/>
        </w:rPr>
        <w:t>p</w:t>
      </w:r>
      <w:r w:rsidR="007B3FBD">
        <w:rPr>
          <w:rFonts w:ascii="Arial" w:eastAsia="Arial" w:hAnsi="Arial" w:cs="Arial"/>
          <w:spacing w:val="-1"/>
        </w:rPr>
        <w:t>l</w:t>
      </w:r>
      <w:r w:rsidR="007B3FBD">
        <w:rPr>
          <w:rFonts w:ascii="Arial" w:eastAsia="Arial" w:hAnsi="Arial" w:cs="Arial"/>
        </w:rPr>
        <w:t>ace</w:t>
      </w:r>
      <w:r w:rsidR="007B3FBD">
        <w:rPr>
          <w:rFonts w:ascii="Arial" w:eastAsia="Arial" w:hAnsi="Arial" w:cs="Arial"/>
          <w:spacing w:val="7"/>
        </w:rPr>
        <w:t xml:space="preserve"> </w:t>
      </w:r>
      <w:r w:rsidR="007B3FBD">
        <w:rPr>
          <w:rFonts w:ascii="Arial" w:eastAsia="Arial" w:hAnsi="Arial" w:cs="Arial"/>
        </w:rPr>
        <w:t>as</w:t>
      </w:r>
      <w:r w:rsidR="007B3FBD">
        <w:rPr>
          <w:rFonts w:ascii="Arial" w:eastAsia="Arial" w:hAnsi="Arial" w:cs="Arial"/>
          <w:spacing w:val="5"/>
        </w:rPr>
        <w:t xml:space="preserve"> </w:t>
      </w:r>
      <w:r w:rsidR="007B3FBD">
        <w:rPr>
          <w:rFonts w:ascii="Arial" w:eastAsia="Arial" w:hAnsi="Arial" w:cs="Arial"/>
          <w:spacing w:val="-3"/>
        </w:rPr>
        <w:t>d</w:t>
      </w:r>
      <w:r w:rsidR="007B3FBD">
        <w:rPr>
          <w:rFonts w:ascii="Arial" w:eastAsia="Arial" w:hAnsi="Arial" w:cs="Arial"/>
        </w:rPr>
        <w:t>ee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ed</w:t>
      </w:r>
      <w:r w:rsidR="007B3FBD">
        <w:rPr>
          <w:rFonts w:ascii="Arial" w:eastAsia="Arial" w:hAnsi="Arial" w:cs="Arial"/>
          <w:spacing w:val="5"/>
        </w:rPr>
        <w:t xml:space="preserve"> </w:t>
      </w:r>
      <w:r w:rsidR="007B3FBD">
        <w:rPr>
          <w:rFonts w:ascii="Arial" w:eastAsia="Arial" w:hAnsi="Arial" w:cs="Arial"/>
        </w:rPr>
        <w:t>necess</w:t>
      </w:r>
      <w:r w:rsidR="007B3FBD">
        <w:rPr>
          <w:rFonts w:ascii="Arial" w:eastAsia="Arial" w:hAnsi="Arial" w:cs="Arial"/>
          <w:spacing w:val="-3"/>
        </w:rPr>
        <w:t>a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</w:rPr>
        <w:t>y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</w:rPr>
        <w:t>by</w:t>
      </w:r>
      <w:r w:rsidR="007B3FBD">
        <w:rPr>
          <w:rFonts w:ascii="Arial" w:eastAsia="Arial" w:hAnsi="Arial" w:cs="Arial"/>
          <w:spacing w:val="5"/>
        </w:rPr>
        <w:t xml:space="preserve"> 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 xml:space="preserve">he </w:t>
      </w:r>
      <w:r w:rsidR="007B3FBD">
        <w:rPr>
          <w:rFonts w:ascii="Arial" w:eastAsia="Arial" w:hAnsi="Arial" w:cs="Arial"/>
          <w:spacing w:val="-1"/>
        </w:rPr>
        <w:t>C</w:t>
      </w:r>
      <w:r w:rsidR="007B3FBD">
        <w:rPr>
          <w:rFonts w:ascii="Arial" w:eastAsia="Arial" w:hAnsi="Arial" w:cs="Arial"/>
        </w:rPr>
        <w:t>o</w:t>
      </w:r>
      <w:r w:rsidR="007B3FBD">
        <w:rPr>
          <w:rFonts w:ascii="Arial" w:eastAsia="Arial" w:hAnsi="Arial" w:cs="Arial"/>
          <w:spacing w:val="1"/>
        </w:rPr>
        <w:t>m</w:t>
      </w:r>
      <w:r w:rsidR="007B3FBD">
        <w:rPr>
          <w:rFonts w:ascii="Arial" w:eastAsia="Arial" w:hAnsi="Arial" w:cs="Arial"/>
        </w:rPr>
        <w:t>pe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e</w:t>
      </w:r>
      <w:r w:rsidR="007B3FBD">
        <w:rPr>
          <w:rFonts w:ascii="Arial" w:eastAsia="Arial" w:hAnsi="Arial" w:cs="Arial"/>
          <w:spacing w:val="-3"/>
        </w:rPr>
        <w:t>n</w:t>
      </w:r>
      <w:r w:rsidR="007B3FBD">
        <w:rPr>
          <w:rFonts w:ascii="Arial" w:eastAsia="Arial" w:hAnsi="Arial" w:cs="Arial"/>
        </w:rPr>
        <w:t>t</w:t>
      </w:r>
      <w:r w:rsidR="007B3FBD">
        <w:rPr>
          <w:rFonts w:ascii="Arial" w:eastAsia="Arial" w:hAnsi="Arial" w:cs="Arial"/>
          <w:spacing w:val="3"/>
        </w:rPr>
        <w:t xml:space="preserve"> </w:t>
      </w:r>
      <w:r w:rsidR="007B3FBD">
        <w:rPr>
          <w:rFonts w:ascii="Arial" w:eastAsia="Arial" w:hAnsi="Arial" w:cs="Arial"/>
          <w:spacing w:val="-1"/>
        </w:rPr>
        <w:t>A</w:t>
      </w:r>
      <w:r w:rsidR="007B3FBD">
        <w:rPr>
          <w:rFonts w:ascii="Arial" w:eastAsia="Arial" w:hAnsi="Arial" w:cs="Arial"/>
        </w:rPr>
        <w:t>u</w:t>
      </w:r>
      <w:r w:rsidR="007B3FBD">
        <w:rPr>
          <w:rFonts w:ascii="Arial" w:eastAsia="Arial" w:hAnsi="Arial" w:cs="Arial"/>
          <w:spacing w:val="-1"/>
        </w:rPr>
        <w:t>t</w:t>
      </w:r>
      <w:r w:rsidR="007B3FBD">
        <w:rPr>
          <w:rFonts w:ascii="Arial" w:eastAsia="Arial" w:hAnsi="Arial" w:cs="Arial"/>
        </w:rPr>
        <w:t>ho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y</w:t>
      </w:r>
      <w:r w:rsidR="007B3FBD">
        <w:rPr>
          <w:rFonts w:ascii="Arial" w:eastAsia="Arial" w:hAnsi="Arial" w:cs="Arial"/>
          <w:spacing w:val="-1"/>
        </w:rPr>
        <w:t xml:space="preserve"> </w:t>
      </w:r>
      <w:r w:rsidR="007B3FBD">
        <w:rPr>
          <w:rFonts w:ascii="Arial" w:eastAsia="Arial" w:hAnsi="Arial" w:cs="Arial"/>
        </w:rPr>
        <w:t>an</w:t>
      </w:r>
      <w:r w:rsidR="007B3FBD">
        <w:rPr>
          <w:rFonts w:ascii="Arial" w:eastAsia="Arial" w:hAnsi="Arial" w:cs="Arial"/>
          <w:spacing w:val="-3"/>
        </w:rPr>
        <w:t>d</w:t>
      </w:r>
      <w:r w:rsidR="007B3FBD">
        <w:rPr>
          <w:rFonts w:ascii="Arial" w:eastAsia="Arial" w:hAnsi="Arial" w:cs="Arial"/>
          <w:spacing w:val="1"/>
        </w:rPr>
        <w:t>/</w:t>
      </w:r>
      <w:r w:rsidR="007B3FBD">
        <w:rPr>
          <w:rFonts w:ascii="Arial" w:eastAsia="Arial" w:hAnsi="Arial" w:cs="Arial"/>
        </w:rPr>
        <w:t xml:space="preserve">or </w:t>
      </w:r>
      <w:r w:rsidR="007B3FBD">
        <w:rPr>
          <w:rFonts w:ascii="Arial" w:eastAsia="Arial" w:hAnsi="Arial" w:cs="Arial"/>
          <w:spacing w:val="-1"/>
        </w:rPr>
        <w:t>V</w:t>
      </w:r>
      <w:r w:rsidR="007B3FBD">
        <w:rPr>
          <w:rFonts w:ascii="Arial" w:eastAsia="Arial" w:hAnsi="Arial" w:cs="Arial"/>
          <w:spacing w:val="2"/>
        </w:rPr>
        <w:t>T</w:t>
      </w:r>
      <w:r w:rsidR="007B3FBD">
        <w:rPr>
          <w:rFonts w:ascii="Arial" w:eastAsia="Arial" w:hAnsi="Arial" w:cs="Arial"/>
        </w:rPr>
        <w:t>S</w:t>
      </w:r>
      <w:r w:rsidR="007B3FBD">
        <w:rPr>
          <w:rFonts w:ascii="Arial" w:eastAsia="Arial" w:hAnsi="Arial" w:cs="Arial"/>
          <w:spacing w:val="-2"/>
        </w:rPr>
        <w:t xml:space="preserve"> </w:t>
      </w:r>
      <w:r w:rsidR="007B3FBD">
        <w:rPr>
          <w:rFonts w:ascii="Arial" w:eastAsia="Arial" w:hAnsi="Arial" w:cs="Arial"/>
          <w:spacing w:val="-1"/>
        </w:rPr>
        <w:t>A</w:t>
      </w:r>
      <w:r w:rsidR="007B3FBD">
        <w:rPr>
          <w:rFonts w:ascii="Arial" w:eastAsia="Arial" w:hAnsi="Arial" w:cs="Arial"/>
        </w:rPr>
        <w:t>u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</w:rPr>
        <w:t>h</w:t>
      </w:r>
      <w:r w:rsidR="007B3FBD">
        <w:rPr>
          <w:rFonts w:ascii="Arial" w:eastAsia="Arial" w:hAnsi="Arial" w:cs="Arial"/>
          <w:spacing w:val="-3"/>
        </w:rPr>
        <w:t>o</w:t>
      </w:r>
      <w:r w:rsidR="007B3FBD">
        <w:rPr>
          <w:rFonts w:ascii="Arial" w:eastAsia="Arial" w:hAnsi="Arial" w:cs="Arial"/>
          <w:spacing w:val="1"/>
        </w:rPr>
        <w:t>r</w:t>
      </w:r>
      <w:r w:rsidR="007B3FBD">
        <w:rPr>
          <w:rFonts w:ascii="Arial" w:eastAsia="Arial" w:hAnsi="Arial" w:cs="Arial"/>
          <w:spacing w:val="-1"/>
        </w:rPr>
        <w:t>i</w:t>
      </w:r>
      <w:r w:rsidR="007B3FBD">
        <w:rPr>
          <w:rFonts w:ascii="Arial" w:eastAsia="Arial" w:hAnsi="Arial" w:cs="Arial"/>
          <w:spacing w:val="1"/>
        </w:rPr>
        <w:t>t</w:t>
      </w:r>
      <w:r w:rsidR="007B3FBD">
        <w:rPr>
          <w:rFonts w:ascii="Arial" w:eastAsia="Arial" w:hAnsi="Arial" w:cs="Arial"/>
          <w:spacing w:val="-2"/>
        </w:rPr>
        <w:t>y</w:t>
      </w:r>
      <w:commentRangeEnd w:id="385"/>
      <w:r w:rsidR="00A22402">
        <w:rPr>
          <w:rStyle w:val="CommentReference"/>
        </w:rPr>
        <w:commentReference w:id="385"/>
      </w:r>
      <w:del w:id="386" w:author="Kerrie Abercrombie" w:date="2016-02-24T16:40:00Z">
        <w:r w:rsidR="007B3FBD" w:rsidDel="00FC3D76">
          <w:rPr>
            <w:rFonts w:ascii="Arial" w:eastAsia="Arial" w:hAnsi="Arial" w:cs="Arial"/>
          </w:rPr>
          <w:delText>.</w:delText>
        </w:r>
      </w:del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before="2" w:after="0" w:line="260" w:lineRule="exact"/>
        <w:rPr>
          <w:sz w:val="26"/>
          <w:szCs w:val="26"/>
        </w:rPr>
      </w:pPr>
    </w:p>
    <w:p w:rsidR="00514D7B" w:rsidRDefault="007B3FBD">
      <w:pPr>
        <w:spacing w:after="0" w:line="240" w:lineRule="auto"/>
        <w:ind w:left="153" w:right="958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4</w:t>
      </w:r>
    </w:p>
    <w:p w:rsidR="00514D7B" w:rsidRDefault="00514D7B">
      <w:pPr>
        <w:spacing w:before="2" w:after="0" w:line="130" w:lineRule="exact"/>
        <w:rPr>
          <w:sz w:val="13"/>
          <w:szCs w:val="13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514D7B">
      <w:pPr>
        <w:spacing w:after="0" w:line="200" w:lineRule="exact"/>
        <w:rPr>
          <w:sz w:val="20"/>
          <w:szCs w:val="20"/>
        </w:rPr>
      </w:pPr>
    </w:p>
    <w:p w:rsidR="00514D7B" w:rsidRDefault="007B3FBD">
      <w:pPr>
        <w:spacing w:after="0" w:line="240" w:lineRule="auto"/>
        <w:ind w:left="153" w:right="771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5  </w:t>
      </w:r>
      <w:r>
        <w:rPr>
          <w:rFonts w:ascii="Arial" w:eastAsia="Arial" w:hAnsi="Arial" w:cs="Arial"/>
          <w:b/>
          <w:bCs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</w:p>
    <w:p w:rsidR="00514D7B" w:rsidRDefault="00514D7B">
      <w:pPr>
        <w:spacing w:before="2" w:after="0" w:line="240" w:lineRule="exact"/>
        <w:rPr>
          <w:sz w:val="24"/>
          <w:szCs w:val="24"/>
        </w:rPr>
      </w:pPr>
    </w:p>
    <w:p w:rsidR="00514D7B" w:rsidRDefault="007B3FBD">
      <w:pPr>
        <w:spacing w:after="0" w:line="240" w:lineRule="auto"/>
        <w:ind w:left="153" w:right="226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ences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been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used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odu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:</w:t>
      </w:r>
    </w:p>
    <w:p w:rsidR="00514D7B" w:rsidRDefault="007B3FBD">
      <w:pPr>
        <w:tabs>
          <w:tab w:val="left" w:pos="860"/>
        </w:tabs>
        <w:spacing w:before="15" w:after="0" w:line="240" w:lineRule="auto"/>
        <w:ind w:left="513" w:right="-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LA 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;</w:t>
      </w:r>
    </w:p>
    <w:p w:rsidR="00514D7B" w:rsidRDefault="007B3FBD">
      <w:pPr>
        <w:tabs>
          <w:tab w:val="left" w:pos="860"/>
        </w:tabs>
        <w:spacing w:before="12" w:after="0" w:line="240" w:lineRule="auto"/>
        <w:ind w:left="513" w:right="-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LA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101</w:t>
      </w:r>
      <w:r>
        <w:rPr>
          <w:rFonts w:ascii="Arial" w:eastAsia="Arial" w:hAnsi="Arial" w:cs="Arial"/>
          <w:spacing w:val="-3"/>
        </w:rPr>
        <w:t>8</w:t>
      </w:r>
      <w:r>
        <w:rPr>
          <w:rFonts w:ascii="Arial" w:eastAsia="Arial" w:hAnsi="Arial" w:cs="Arial"/>
        </w:rPr>
        <w:t>;</w:t>
      </w:r>
    </w:p>
    <w:p w:rsidR="00514D7B" w:rsidRDefault="007B3FBD">
      <w:pPr>
        <w:tabs>
          <w:tab w:val="left" w:pos="860"/>
        </w:tabs>
        <w:spacing w:before="14" w:after="0" w:line="240" w:lineRule="auto"/>
        <w:ind w:left="513" w:right="-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LA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107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</w:rPr>
        <w:t>;</w:t>
      </w:r>
    </w:p>
    <w:p w:rsidR="00514D7B" w:rsidRDefault="007B3FBD">
      <w:pPr>
        <w:tabs>
          <w:tab w:val="left" w:pos="860"/>
        </w:tabs>
        <w:spacing w:before="14" w:after="0" w:line="240" w:lineRule="auto"/>
        <w:ind w:left="513" w:right="-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LA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 xml:space="preserve">odel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</w:rPr>
        <w:t>3;</w:t>
      </w:r>
    </w:p>
    <w:p w:rsidR="00514D7B" w:rsidRDefault="007B3FBD">
      <w:pPr>
        <w:tabs>
          <w:tab w:val="left" w:pos="860"/>
        </w:tabs>
        <w:spacing w:before="12" w:after="0" w:line="240" w:lineRule="auto"/>
        <w:ind w:left="513" w:right="-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LA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eco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125;</w:t>
      </w:r>
    </w:p>
    <w:p w:rsidR="00514D7B" w:rsidRDefault="007B3FBD">
      <w:pPr>
        <w:tabs>
          <w:tab w:val="left" w:pos="860"/>
        </w:tabs>
        <w:spacing w:before="14" w:after="0" w:line="240" w:lineRule="auto"/>
        <w:ind w:left="514" w:right="-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LA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eco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127;</w:t>
      </w:r>
    </w:p>
    <w:p w:rsidR="00514D7B" w:rsidRDefault="007B3FBD">
      <w:pPr>
        <w:tabs>
          <w:tab w:val="left" w:pos="860"/>
        </w:tabs>
        <w:spacing w:before="12" w:after="0" w:line="240" w:lineRule="auto"/>
        <w:ind w:left="514" w:right="-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LA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eco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128;</w:t>
      </w:r>
    </w:p>
    <w:p w:rsidR="00514D7B" w:rsidRDefault="007B3FBD">
      <w:pPr>
        <w:tabs>
          <w:tab w:val="left" w:pos="860"/>
        </w:tabs>
        <w:spacing w:before="14" w:after="0" w:line="240" w:lineRule="auto"/>
        <w:ind w:left="514" w:right="-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LA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eco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103;</w:t>
      </w:r>
    </w:p>
    <w:p w:rsidR="00514D7B" w:rsidRDefault="007B3FBD">
      <w:pPr>
        <w:tabs>
          <w:tab w:val="left" w:pos="860"/>
        </w:tabs>
        <w:spacing w:before="14" w:after="0" w:line="240" w:lineRule="auto"/>
        <w:ind w:left="514" w:right="-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LA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anual 2012;</w:t>
      </w:r>
    </w:p>
    <w:p w:rsidR="00514D7B" w:rsidRDefault="007B3FBD">
      <w:pPr>
        <w:tabs>
          <w:tab w:val="left" w:pos="860"/>
        </w:tabs>
        <w:spacing w:before="12" w:after="0" w:line="240" w:lineRule="auto"/>
        <w:ind w:left="514" w:right="-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eso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  <w:spacing w:val="-1"/>
        </w:rPr>
        <w:t>SC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302</w:t>
      </w:r>
      <w:r>
        <w:rPr>
          <w:rFonts w:ascii="Arial" w:eastAsia="Arial" w:hAnsi="Arial" w:cs="Arial"/>
          <w:spacing w:val="1"/>
        </w:rPr>
        <w:t xml:space="preserve"> (</w:t>
      </w:r>
      <w:r>
        <w:rPr>
          <w:rFonts w:ascii="Arial" w:eastAsia="Arial" w:hAnsi="Arial" w:cs="Arial"/>
        </w:rPr>
        <w:t>8</w:t>
      </w:r>
      <w:r>
        <w:rPr>
          <w:rFonts w:ascii="Arial" w:eastAsia="Arial" w:hAnsi="Arial" w:cs="Arial"/>
          <w:spacing w:val="-3"/>
        </w:rPr>
        <w:t>7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</w:p>
    <w:p w:rsidR="00514D7B" w:rsidRDefault="00514D7B">
      <w:pPr>
        <w:spacing w:after="0"/>
        <w:sectPr w:rsidR="00514D7B">
          <w:footerReference w:type="default" r:id="rId31"/>
          <w:pgSz w:w="11920" w:h="16860"/>
          <w:pgMar w:top="1220" w:right="1000" w:bottom="940" w:left="980" w:header="745" w:footer="749" w:gutter="0"/>
          <w:pgNumType w:start="19"/>
          <w:cols w:space="720"/>
        </w:sectPr>
      </w:pPr>
    </w:p>
    <w:p w:rsidR="00514D7B" w:rsidRDefault="00CE1EAD">
      <w:pPr>
        <w:spacing w:after="0" w:line="200" w:lineRule="exact"/>
        <w:rPr>
          <w:sz w:val="20"/>
          <w:szCs w:val="20"/>
        </w:rPr>
      </w:pPr>
      <w:r>
        <w:lastRenderedPageBreak/>
        <w:pict>
          <v:group id="_x0000_s1026" style="position:absolute;margin-left:55.2pt;margin-top:53.75pt;width:499.1pt;height:.1pt;z-index:-251656704;mso-position-horizontal-relative:page;mso-position-vertical-relative:page" coordorigin="1104,1075" coordsize="9982,2">
            <v:shape id="_x0000_s1027" style="position:absolute;left:1104;top:1075;width:9982;height:2" coordorigin="1104,1075" coordsize="9982,0" path="m1104,1075r9982,e" filled="f" strokeweight=".58pt">
              <v:path arrowok="t"/>
            </v:shape>
            <w10:wrap anchorx="page" anchory="page"/>
          </v:group>
        </w:pict>
      </w:r>
    </w:p>
    <w:sectPr w:rsidR="00514D7B">
      <w:headerReference w:type="default" r:id="rId32"/>
      <w:pgSz w:w="11920" w:h="16840"/>
      <w:pgMar w:top="1180" w:right="1500" w:bottom="940" w:left="1500" w:header="591" w:footer="749" w:gutter="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27" w:author="Kerrie Abercrombie" w:date="2016-02-25T11:54:00Z" w:initials="KAA">
    <w:p w:rsidR="00E74CC3" w:rsidRDefault="00E74CC3">
      <w:pPr>
        <w:pStyle w:val="CommentText"/>
      </w:pPr>
      <w:r>
        <w:rPr>
          <w:rStyle w:val="CommentReference"/>
        </w:rPr>
        <w:annotationRef/>
      </w:r>
      <w:r>
        <w:t>Should this model course not provide guidance to the maritime training organization – who should be providing the training?</w:t>
      </w:r>
      <w:r w:rsidR="00B1680E">
        <w:t xml:space="preserve"> Similar to V103/1 and V103/2</w:t>
      </w:r>
    </w:p>
    <w:p w:rsidR="00E74CC3" w:rsidRDefault="00E74CC3">
      <w:pPr>
        <w:pStyle w:val="CommentText"/>
      </w:pPr>
    </w:p>
    <w:p w:rsidR="00E74CC3" w:rsidRDefault="00E74CC3">
      <w:pPr>
        <w:pStyle w:val="CommentText"/>
      </w:pPr>
      <w:proofErr w:type="gramStart"/>
      <w:r>
        <w:t xml:space="preserve">Perhaps </w:t>
      </w:r>
      <w:r w:rsidR="00B1680E">
        <w:t xml:space="preserve"> further</w:t>
      </w:r>
      <w:proofErr w:type="gramEnd"/>
      <w:r w:rsidR="00B1680E">
        <w:t xml:space="preserve"> </w:t>
      </w:r>
      <w:r>
        <w:t xml:space="preserve">consideration should be given to the role of the Competent </w:t>
      </w:r>
      <w:proofErr w:type="spellStart"/>
      <w:r>
        <w:t>Auth</w:t>
      </w:r>
      <w:proofErr w:type="spellEnd"/>
      <w:r>
        <w:t xml:space="preserve"> and VTS </w:t>
      </w:r>
      <w:proofErr w:type="spellStart"/>
      <w:r>
        <w:t>Auth</w:t>
      </w:r>
      <w:proofErr w:type="spellEnd"/>
      <w:r>
        <w:t xml:space="preserve"> both have with regards to this model course</w:t>
      </w:r>
    </w:p>
    <w:p w:rsidR="00E74CC3" w:rsidRDefault="00E74CC3">
      <w:pPr>
        <w:pStyle w:val="CommentText"/>
      </w:pPr>
    </w:p>
  </w:comment>
  <w:comment w:id="128" w:author="Kerrie Abercrombie" w:date="2016-02-25T11:54:00Z" w:initials="KAA">
    <w:p w:rsidR="00E74CC3" w:rsidRDefault="00E74CC3">
      <w:pPr>
        <w:pStyle w:val="CommentText"/>
      </w:pPr>
      <w:r>
        <w:rPr>
          <w:rStyle w:val="CommentReference"/>
        </w:rPr>
        <w:annotationRef/>
      </w:r>
      <w:proofErr w:type="gramStart"/>
      <w:r>
        <w:t>Added ‘s’</w:t>
      </w:r>
      <w:proofErr w:type="gramEnd"/>
    </w:p>
  </w:comment>
  <w:comment w:id="130" w:author="Kerrie Abercrombie" w:date="2016-02-25T11:54:00Z" w:initials="KAA">
    <w:p w:rsidR="00E74CC3" w:rsidRDefault="00E74CC3" w:rsidP="00F12226">
      <w:pPr>
        <w:pStyle w:val="CommentText"/>
      </w:pPr>
      <w:r>
        <w:rPr>
          <w:rStyle w:val="CommentReference"/>
        </w:rPr>
        <w:annotationRef/>
      </w:r>
      <w:r w:rsidR="00B1680E">
        <w:t xml:space="preserve">The concept/links between </w:t>
      </w:r>
      <w:r>
        <w:t xml:space="preserve">Routine </w:t>
      </w:r>
      <w:r w:rsidR="00B1680E">
        <w:t>and</w:t>
      </w:r>
      <w:r>
        <w:t xml:space="preserve"> Non-Routine</w:t>
      </w:r>
      <w:r w:rsidR="00B1680E">
        <w:t xml:space="preserve"> training are not that clear in the rest of the document</w:t>
      </w:r>
    </w:p>
    <w:p w:rsidR="00E74CC3" w:rsidRDefault="00E74CC3" w:rsidP="00F12226">
      <w:pPr>
        <w:pStyle w:val="CommentText"/>
      </w:pPr>
    </w:p>
    <w:p w:rsidR="00E74CC3" w:rsidRDefault="00E74CC3" w:rsidP="00F12226">
      <w:pPr>
        <w:pStyle w:val="CommentText"/>
      </w:pPr>
      <w:r>
        <w:t xml:space="preserve">Will VTSO who has </w:t>
      </w:r>
      <w:proofErr w:type="gramStart"/>
      <w:r>
        <w:t>completed  Updating</w:t>
      </w:r>
      <w:proofErr w:type="gramEnd"/>
      <w:r>
        <w:t xml:space="preserve"> Training have to do Recurrent Training or not?</w:t>
      </w:r>
    </w:p>
    <w:p w:rsidR="00E74CC3" w:rsidRDefault="00E74CC3" w:rsidP="00F12226">
      <w:pPr>
        <w:pStyle w:val="CommentText"/>
      </w:pPr>
    </w:p>
    <w:p w:rsidR="00E74CC3" w:rsidRDefault="00E74CC3" w:rsidP="00F12226">
      <w:pPr>
        <w:pStyle w:val="CommentText"/>
      </w:pPr>
      <w:r>
        <w:t>If not than Updating training should have all the content of Recurrent training.</w:t>
      </w:r>
    </w:p>
    <w:p w:rsidR="00E74CC3" w:rsidRDefault="00E74CC3" w:rsidP="00F12226">
      <w:pPr>
        <w:pStyle w:val="CommentText"/>
      </w:pPr>
    </w:p>
    <w:p w:rsidR="00E74CC3" w:rsidRDefault="00E74CC3" w:rsidP="00F12226">
      <w:pPr>
        <w:pStyle w:val="CommentText"/>
      </w:pPr>
      <w:r>
        <w:t xml:space="preserve">Should completion of some kind of updating training – go towards revalidation training </w:t>
      </w:r>
      <w:proofErr w:type="gramStart"/>
      <w:r>
        <w:t>endorsement ???</w:t>
      </w:r>
      <w:proofErr w:type="gramEnd"/>
      <w:r>
        <w:t xml:space="preserve">  Or a reduction in activities/areas to be covered? </w:t>
      </w:r>
    </w:p>
    <w:p w:rsidR="00E74CC3" w:rsidRDefault="00E74CC3" w:rsidP="00F12226">
      <w:pPr>
        <w:pStyle w:val="CommentText"/>
      </w:pPr>
    </w:p>
    <w:p w:rsidR="00E74CC3" w:rsidRDefault="00E74CC3">
      <w:pPr>
        <w:pStyle w:val="CommentText"/>
      </w:pPr>
    </w:p>
  </w:comment>
  <w:comment w:id="131" w:author="Kerrie Abercrombie" w:date="2016-02-25T11:54:00Z" w:initials="KAA">
    <w:p w:rsidR="00E74CC3" w:rsidRDefault="00E74CC3">
      <w:pPr>
        <w:pStyle w:val="CommentText"/>
      </w:pPr>
      <w:r>
        <w:rPr>
          <w:rStyle w:val="CommentReference"/>
        </w:rPr>
        <w:annotationRef/>
      </w:r>
      <w:r>
        <w:t>Revalidation?</w:t>
      </w:r>
    </w:p>
  </w:comment>
  <w:comment w:id="134" w:author="Kerrie Abercrombie" w:date="2016-02-25T11:54:00Z" w:initials="KAA">
    <w:p w:rsidR="00E74CC3" w:rsidRDefault="00E74CC3">
      <w:pPr>
        <w:pStyle w:val="CommentText"/>
      </w:pPr>
      <w:r>
        <w:rPr>
          <w:rStyle w:val="CommentReference"/>
        </w:rPr>
        <w:annotationRef/>
      </w:r>
      <w:r>
        <w:t>Relevant resources may be more appropriate?</w:t>
      </w:r>
    </w:p>
  </w:comment>
  <w:comment w:id="139" w:author="Kerrie Abercrombie" w:date="2016-02-25T11:54:00Z" w:initials="KAA">
    <w:p w:rsidR="00E74CC3" w:rsidRDefault="00E74CC3">
      <w:pPr>
        <w:pStyle w:val="CommentText"/>
      </w:pPr>
      <w:r>
        <w:rPr>
          <w:rStyle w:val="CommentReference"/>
        </w:rPr>
        <w:annotationRef/>
      </w:r>
      <w:r>
        <w:t>Alternative text suggested</w:t>
      </w:r>
    </w:p>
  </w:comment>
  <w:comment w:id="145" w:author="Kerrie Abercrombie" w:date="2016-02-25T11:54:00Z" w:initials="KAA">
    <w:p w:rsidR="00E74CC3" w:rsidRDefault="00E74CC3">
      <w:pPr>
        <w:pStyle w:val="CommentText"/>
      </w:pPr>
      <w:r>
        <w:rPr>
          <w:rStyle w:val="CommentReference"/>
        </w:rPr>
        <w:annotationRef/>
      </w:r>
      <w:r>
        <w:t xml:space="preserve">There is no reason to why revalidation training cannot be completed various ways in order to reduce cost overheads, staff absences and backfilling issues for an organization.  </w:t>
      </w:r>
    </w:p>
    <w:p w:rsidR="00E74CC3" w:rsidRDefault="00E74CC3">
      <w:pPr>
        <w:pStyle w:val="CommentText"/>
      </w:pPr>
    </w:p>
    <w:p w:rsidR="00E74CC3" w:rsidRDefault="00E74CC3">
      <w:pPr>
        <w:pStyle w:val="CommentText"/>
      </w:pPr>
      <w:r>
        <w:t>The use of an e-learning environment</w:t>
      </w:r>
      <w:proofErr w:type="gramStart"/>
      <w:r>
        <w:t>,  simulation</w:t>
      </w:r>
      <w:proofErr w:type="gramEnd"/>
      <w:r>
        <w:t xml:space="preserve"> exercises or 2 hour exam conducted over a go-to-meeting environment to validate their competency/qualifications – could be deemed all as suitable methods to revalidate a VTSO. </w:t>
      </w:r>
    </w:p>
    <w:p w:rsidR="00E74CC3" w:rsidRDefault="00E74CC3">
      <w:pPr>
        <w:pStyle w:val="CommentText"/>
      </w:pPr>
    </w:p>
    <w:p w:rsidR="00E74CC3" w:rsidRDefault="00E74CC3">
      <w:pPr>
        <w:pStyle w:val="CommentText"/>
      </w:pPr>
      <w:r>
        <w:t>Face-to-face training while its nice, it does not necessarily need to be the only delivery method for revalidation</w:t>
      </w:r>
    </w:p>
  </w:comment>
  <w:comment w:id="152" w:author="Kerrie Abercrombie" w:date="2016-02-25T11:54:00Z" w:initials="KAA">
    <w:p w:rsidR="00E74CC3" w:rsidRDefault="00E74CC3">
      <w:pPr>
        <w:pStyle w:val="CommentText"/>
      </w:pPr>
      <w:r>
        <w:rPr>
          <w:rStyle w:val="CommentReference"/>
        </w:rPr>
        <w:annotationRef/>
      </w:r>
      <w:r>
        <w:t xml:space="preserve">Could this be an </w:t>
      </w:r>
      <w:proofErr w:type="gramStart"/>
      <w:r>
        <w:t>option ????</w:t>
      </w:r>
      <w:proofErr w:type="gramEnd"/>
    </w:p>
  </w:comment>
  <w:comment w:id="154" w:author="Kerrie Abercrombie" w:date="2016-02-25T11:54:00Z" w:initials="KAA">
    <w:p w:rsidR="00E74CC3" w:rsidRDefault="00E74CC3">
      <w:pPr>
        <w:pStyle w:val="CommentText"/>
      </w:pPr>
      <w:r>
        <w:rPr>
          <w:rStyle w:val="CommentReference"/>
        </w:rPr>
        <w:annotationRef/>
      </w:r>
      <w:r>
        <w:t>Consideration should be given to moving this to V103/3 on OJT.  A training needs analysis is an ongoing item that should be completed to assess an individual to identify gaps and where training activities should be directed</w:t>
      </w:r>
    </w:p>
    <w:p w:rsidR="00E74CC3" w:rsidRDefault="00E74CC3">
      <w:pPr>
        <w:pStyle w:val="CommentText"/>
      </w:pPr>
    </w:p>
    <w:p w:rsidR="00E74CC3" w:rsidRDefault="00E74CC3">
      <w:pPr>
        <w:pStyle w:val="CommentText"/>
      </w:pPr>
      <w:r>
        <w:t xml:space="preserve">Some general comments in </w:t>
      </w:r>
      <w:proofErr w:type="spellStart"/>
      <w:r>
        <w:t>trackmode</w:t>
      </w:r>
      <w:proofErr w:type="spellEnd"/>
      <w:r>
        <w:t xml:space="preserve"> added to this section</w:t>
      </w:r>
    </w:p>
    <w:p w:rsidR="00E74CC3" w:rsidRDefault="00E74CC3">
      <w:pPr>
        <w:pStyle w:val="CommentText"/>
      </w:pPr>
    </w:p>
    <w:p w:rsidR="00E74CC3" w:rsidRDefault="00E74CC3">
      <w:pPr>
        <w:pStyle w:val="CommentText"/>
      </w:pPr>
    </w:p>
  </w:comment>
  <w:comment w:id="214" w:author="Kerrie Abercrombie" w:date="2016-02-25T11:54:00Z" w:initials="KAA">
    <w:p w:rsidR="00E74CC3" w:rsidRDefault="00E74CC3">
      <w:pPr>
        <w:pStyle w:val="CommentText"/>
      </w:pPr>
      <w:r>
        <w:rPr>
          <w:rStyle w:val="CommentReference"/>
        </w:rPr>
        <w:annotationRef/>
      </w:r>
      <w:r>
        <w:t xml:space="preserve">Consideration be given to removing this graphic.  It </w:t>
      </w:r>
      <w:r w:rsidR="00B1680E">
        <w:t>is unclear to the message it is trying to communicate</w:t>
      </w:r>
    </w:p>
  </w:comment>
  <w:comment w:id="232" w:author="Kerrie Abercrombie" w:date="2016-02-25T11:54:00Z" w:initials="KAA">
    <w:p w:rsidR="00B1680E" w:rsidRDefault="00B1680E">
      <w:pPr>
        <w:pStyle w:val="CommentText"/>
      </w:pPr>
      <w:r>
        <w:rPr>
          <w:rStyle w:val="CommentReference"/>
        </w:rPr>
        <w:annotationRef/>
      </w:r>
      <w:r>
        <w:t>Alternate text suggested to the previous paragraph</w:t>
      </w:r>
    </w:p>
  </w:comment>
  <w:comment w:id="263" w:author="Kerrie Abercrombie" w:date="2016-02-25T11:54:00Z" w:initials="KAA">
    <w:p w:rsidR="00E74CC3" w:rsidRDefault="00E74CC3" w:rsidP="006F3D04">
      <w:pPr>
        <w:pStyle w:val="CommentText"/>
      </w:pPr>
      <w:r>
        <w:rPr>
          <w:rStyle w:val="CommentReference"/>
        </w:rPr>
        <w:annotationRef/>
      </w:r>
    </w:p>
    <w:p w:rsidR="00E74CC3" w:rsidRDefault="00E74CC3" w:rsidP="006F3D04">
      <w:pPr>
        <w:pStyle w:val="CommentText"/>
      </w:pPr>
      <w:r>
        <w:t>Not everyone will have access to a simulator.   This text is required so that training can be provided without use of simulator</w:t>
      </w:r>
    </w:p>
    <w:p w:rsidR="00E74CC3" w:rsidRDefault="00E74CC3">
      <w:pPr>
        <w:pStyle w:val="CommentText"/>
      </w:pPr>
    </w:p>
  </w:comment>
  <w:comment w:id="265" w:author="Kerrie Abercrombie" w:date="2016-02-25T11:54:00Z" w:initials="KAA">
    <w:p w:rsidR="00B1680E" w:rsidRDefault="00B1680E">
      <w:pPr>
        <w:pStyle w:val="CommentText"/>
      </w:pPr>
      <w:r>
        <w:rPr>
          <w:rStyle w:val="CommentReference"/>
        </w:rPr>
        <w:annotationRef/>
      </w:r>
      <w:r>
        <w:t>Should this be training staff?  As the term instructor appears to be capturing both an instructor and assessor</w:t>
      </w:r>
      <w:r w:rsidR="00E3328D">
        <w:t>s</w:t>
      </w:r>
    </w:p>
  </w:comment>
  <w:comment w:id="267" w:author="Kerrie Abercrombie" w:date="2016-02-25T11:54:00Z" w:initials="KAA">
    <w:p w:rsidR="00B1680E" w:rsidRDefault="00B1680E">
      <w:pPr>
        <w:pStyle w:val="CommentText"/>
      </w:pPr>
      <w:r>
        <w:rPr>
          <w:rStyle w:val="CommentReference"/>
        </w:rPr>
        <w:annotationRef/>
      </w:r>
      <w:r>
        <w:t xml:space="preserve">Suggest that this whole piece could be simplified. </w:t>
      </w:r>
    </w:p>
    <w:p w:rsidR="00B1680E" w:rsidRDefault="00B1680E">
      <w:pPr>
        <w:pStyle w:val="CommentText"/>
      </w:pPr>
    </w:p>
    <w:p w:rsidR="00B1680E" w:rsidRDefault="00B1680E">
      <w:pPr>
        <w:pStyle w:val="CommentText"/>
      </w:pPr>
      <w:r>
        <w:t>Suggested text:</w:t>
      </w:r>
    </w:p>
    <w:p w:rsidR="00B1680E" w:rsidRDefault="00B1680E" w:rsidP="00B1680E">
      <w:pPr>
        <w:tabs>
          <w:tab w:val="left" w:pos="860"/>
        </w:tabs>
        <w:spacing w:after="0" w:line="240" w:lineRule="auto"/>
        <w:ind w:left="153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dance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LA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1103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n</w:t>
      </w:r>
      <w:r>
        <w:rPr>
          <w:rFonts w:ascii="Arial" w:eastAsia="Arial" w:hAnsi="Arial" w:cs="Arial"/>
          <w:spacing w:val="1"/>
        </w:rPr>
        <w:t>-t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-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odel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V- 103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Job 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her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sed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ons.</w:t>
      </w:r>
    </w:p>
    <w:p w:rsidR="00B1680E" w:rsidRDefault="00B1680E" w:rsidP="00B1680E">
      <w:pPr>
        <w:tabs>
          <w:tab w:val="left" w:pos="860"/>
        </w:tabs>
        <w:spacing w:after="0" w:line="240" w:lineRule="auto"/>
        <w:ind w:left="153" w:right="-20"/>
        <w:rPr>
          <w:rFonts w:ascii="Arial" w:eastAsia="Arial" w:hAnsi="Arial" w:cs="Arial"/>
        </w:rPr>
      </w:pPr>
    </w:p>
    <w:p w:rsidR="00B1680E" w:rsidRDefault="00B1680E" w:rsidP="00B1680E">
      <w:pPr>
        <w:pStyle w:val="CommentText"/>
      </w:pPr>
      <w:r>
        <w:rPr>
          <w:rFonts w:ascii="Arial" w:eastAsia="Arial" w:hAnsi="Arial" w:cs="Arial"/>
        </w:rPr>
        <w:t xml:space="preserve">Depending on the training required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necessa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use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fr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s to deliver </w:t>
      </w:r>
      <w:proofErr w:type="spellStart"/>
      <w:r>
        <w:rPr>
          <w:rFonts w:ascii="Arial" w:eastAsia="Arial" w:hAnsi="Arial" w:cs="Arial"/>
        </w:rPr>
        <w:t>specialised</w:t>
      </w:r>
      <w:proofErr w:type="spellEnd"/>
      <w:r>
        <w:rPr>
          <w:rFonts w:ascii="Arial" w:eastAsia="Arial" w:hAnsi="Arial" w:cs="Arial"/>
        </w:rPr>
        <w:t xml:space="preserve"> courses. 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 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ay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nc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ude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fr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qu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s or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her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case,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 and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w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s)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s.</w:t>
      </w:r>
    </w:p>
    <w:p w:rsidR="00B1680E" w:rsidRDefault="00B1680E">
      <w:pPr>
        <w:pStyle w:val="CommentText"/>
      </w:pPr>
    </w:p>
  </w:comment>
  <w:comment w:id="283" w:author="Kerrie Abercrombie" w:date="2016-02-25T11:54:00Z" w:initials="KAA">
    <w:p w:rsidR="00E74CC3" w:rsidRDefault="00E74CC3">
      <w:pPr>
        <w:pStyle w:val="CommentText"/>
      </w:pPr>
      <w:r>
        <w:rPr>
          <w:rStyle w:val="CommentReference"/>
        </w:rPr>
        <w:annotationRef/>
      </w:r>
      <w:r>
        <w:t xml:space="preserve">With regards to comment KG7 </w:t>
      </w:r>
      <w:r w:rsidR="00B1680E">
        <w:t>–</w:t>
      </w:r>
      <w:proofErr w:type="gramStart"/>
      <w:r w:rsidR="00B1680E">
        <w:t>“</w:t>
      </w:r>
      <w:r>
        <w:t xml:space="preserve"> I</w:t>
      </w:r>
      <w:proofErr w:type="gramEnd"/>
      <w:r>
        <w:t xml:space="preserve"> think this should be evaluation?</w:t>
      </w:r>
      <w:r w:rsidR="00B1680E">
        <w:t>”</w:t>
      </w:r>
    </w:p>
    <w:p w:rsidR="00E74CC3" w:rsidRDefault="00E74CC3">
      <w:pPr>
        <w:pStyle w:val="CommentText"/>
      </w:pPr>
    </w:p>
    <w:p w:rsidR="00E74CC3" w:rsidRDefault="00E3328D">
      <w:pPr>
        <w:pStyle w:val="CommentText"/>
      </w:pPr>
      <w:r>
        <w:t>Our thoughts are that t</w:t>
      </w:r>
      <w:r w:rsidR="00B1680E">
        <w:t xml:space="preserve">he term </w:t>
      </w:r>
      <w:r w:rsidR="00E74CC3">
        <w:t>‘Assessment’ is probably more widely used in educational context</w:t>
      </w:r>
    </w:p>
    <w:p w:rsidR="00E74CC3" w:rsidRDefault="00E74CC3">
      <w:pPr>
        <w:pStyle w:val="CommentText"/>
      </w:pPr>
    </w:p>
  </w:comment>
  <w:comment w:id="284" w:author="Kerrie Abercrombie" w:date="2016-02-25T11:54:00Z" w:initials="KAA">
    <w:p w:rsidR="00E74CC3" w:rsidRDefault="00E74CC3">
      <w:pPr>
        <w:pStyle w:val="CommentText"/>
      </w:pPr>
      <w:r>
        <w:rPr>
          <w:rStyle w:val="CommentReference"/>
        </w:rPr>
        <w:annotationRef/>
      </w:r>
      <w:r>
        <w:t>Who determines the level of performance required?</w:t>
      </w:r>
      <w:r w:rsidR="00E3328D">
        <w:t xml:space="preserve">  How would the Competent Authority determine the level of performance</w:t>
      </w:r>
    </w:p>
    <w:p w:rsidR="00E74CC3" w:rsidRDefault="00E74CC3">
      <w:pPr>
        <w:pStyle w:val="CommentText"/>
      </w:pPr>
    </w:p>
    <w:p w:rsidR="00E74CC3" w:rsidRDefault="00E74CC3">
      <w:pPr>
        <w:pStyle w:val="CommentText"/>
      </w:pPr>
      <w:r>
        <w:t xml:space="preserve">If it’s just revalidation of V103 </w:t>
      </w:r>
      <w:proofErr w:type="spellStart"/>
      <w:r>
        <w:t>quals</w:t>
      </w:r>
      <w:proofErr w:type="spellEnd"/>
      <w:r>
        <w:t xml:space="preserve">– then it’s all about the training organization. </w:t>
      </w:r>
    </w:p>
    <w:p w:rsidR="00E74CC3" w:rsidRDefault="00E74CC3">
      <w:pPr>
        <w:pStyle w:val="CommentText"/>
      </w:pPr>
    </w:p>
    <w:p w:rsidR="00E74CC3" w:rsidRDefault="00E74CC3">
      <w:pPr>
        <w:pStyle w:val="CommentText"/>
      </w:pPr>
      <w:r>
        <w:t xml:space="preserve">If its adaption and updating training then that’s about the VTS </w:t>
      </w:r>
      <w:proofErr w:type="spellStart"/>
      <w:r>
        <w:t>Auth</w:t>
      </w:r>
      <w:proofErr w:type="spellEnd"/>
      <w:r>
        <w:t xml:space="preserve"> and how they do business at their VTS </w:t>
      </w:r>
      <w:proofErr w:type="spellStart"/>
      <w:r>
        <w:t>centre</w:t>
      </w:r>
      <w:proofErr w:type="spellEnd"/>
      <w:r>
        <w:t xml:space="preserve">.  The Competent </w:t>
      </w:r>
      <w:proofErr w:type="spellStart"/>
      <w:r>
        <w:t>Auth</w:t>
      </w:r>
      <w:proofErr w:type="spellEnd"/>
      <w:r>
        <w:t xml:space="preserve"> would hopefully be slightly more distant from day-to-day operations</w:t>
      </w:r>
    </w:p>
  </w:comment>
  <w:comment w:id="287" w:author="Kerrie Abercrombie" w:date="2016-02-25T11:54:00Z" w:initials="KAA">
    <w:p w:rsidR="00E74CC3" w:rsidRDefault="00E74CC3">
      <w:pPr>
        <w:pStyle w:val="CommentText"/>
      </w:pPr>
      <w:r>
        <w:rPr>
          <w:rStyle w:val="CommentReference"/>
        </w:rPr>
        <w:annotationRef/>
      </w:r>
      <w:r>
        <w:t>Same as concerns as p</w:t>
      </w:r>
      <w:r w:rsidR="00E3328D">
        <w:t>revious comment</w:t>
      </w:r>
    </w:p>
  </w:comment>
  <w:comment w:id="290" w:author="Kerrie Abercrombie" w:date="2016-02-25T11:54:00Z" w:initials="KAA">
    <w:p w:rsidR="00E74CC3" w:rsidRDefault="00E74CC3">
      <w:pPr>
        <w:pStyle w:val="CommentText"/>
      </w:pPr>
      <w:r>
        <w:rPr>
          <w:rStyle w:val="CommentReference"/>
        </w:rPr>
        <w:annotationRef/>
      </w:r>
      <w:r w:rsidR="002C31F6">
        <w:t xml:space="preserve">Consideration be given to using term </w:t>
      </w:r>
      <w:r>
        <w:t>Revalidation</w:t>
      </w:r>
      <w:r w:rsidR="002C31F6">
        <w:t xml:space="preserve"> instead of recurrent</w:t>
      </w:r>
    </w:p>
  </w:comment>
  <w:comment w:id="291" w:author="Kerrie Abercrombie" w:date="2016-02-25T11:54:00Z" w:initials="KAA">
    <w:p w:rsidR="00E74CC3" w:rsidRDefault="00E74CC3">
      <w:pPr>
        <w:pStyle w:val="CommentText"/>
      </w:pPr>
      <w:r>
        <w:rPr>
          <w:rStyle w:val="CommentReference"/>
        </w:rPr>
        <w:annotationRef/>
      </w:r>
      <w:r>
        <w:t xml:space="preserve">In essence, </w:t>
      </w:r>
      <w:r w:rsidR="002C31F6">
        <w:t xml:space="preserve">it is my view </w:t>
      </w:r>
      <w:r>
        <w:t>the course should be an abbreviated V103 course to allow the individual to demonstrate that they have the required competency</w:t>
      </w:r>
    </w:p>
  </w:comment>
  <w:comment w:id="295" w:author="Kerrie Abercrombie" w:date="2016-02-25T11:54:00Z" w:initials="KAA">
    <w:p w:rsidR="00E74CC3" w:rsidRDefault="00E74CC3">
      <w:pPr>
        <w:pStyle w:val="CommentText"/>
      </w:pPr>
      <w:r>
        <w:rPr>
          <w:rStyle w:val="CommentReference"/>
        </w:rPr>
        <w:annotationRef/>
      </w:r>
      <w:r>
        <w:t>Few suggested edits</w:t>
      </w:r>
    </w:p>
  </w:comment>
  <w:comment w:id="303" w:author="Kerrie Abercrombie" w:date="2016-02-25T11:54:00Z" w:initials="KAA">
    <w:p w:rsidR="00E74CC3" w:rsidRDefault="00E74CC3">
      <w:pPr>
        <w:pStyle w:val="CommentText"/>
      </w:pPr>
      <w:r>
        <w:rPr>
          <w:rStyle w:val="CommentReference"/>
        </w:rPr>
        <w:annotationRef/>
      </w:r>
      <w:r>
        <w:t>Suggested extra</w:t>
      </w:r>
    </w:p>
  </w:comment>
  <w:comment w:id="304" w:author="Kerrie Abercrombie" w:date="2016-02-25T11:54:00Z" w:initials="KAA">
    <w:p w:rsidR="00C6142C" w:rsidRDefault="00C6142C">
      <w:pPr>
        <w:pStyle w:val="CommentText"/>
      </w:pPr>
      <w:r>
        <w:rPr>
          <w:rStyle w:val="CommentReference"/>
        </w:rPr>
        <w:annotationRef/>
      </w:r>
      <w:r>
        <w:t>Few suggested edits</w:t>
      </w:r>
    </w:p>
  </w:comment>
  <w:comment w:id="315" w:author="Kerrie Abercrombie" w:date="2016-02-25T11:54:00Z" w:initials="KAA">
    <w:p w:rsidR="002C31F6" w:rsidRDefault="00FB541C">
      <w:pPr>
        <w:pStyle w:val="CommentText"/>
      </w:pPr>
      <w:r>
        <w:rPr>
          <w:rStyle w:val="CommentReference"/>
        </w:rPr>
        <w:annotationRef/>
      </w:r>
      <w:r w:rsidR="00691033">
        <w:t>Wh</w:t>
      </w:r>
      <w:r>
        <w:t xml:space="preserve">at level of RPL credits should be </w:t>
      </w:r>
      <w:r w:rsidR="002C31F6">
        <w:t>considered</w:t>
      </w:r>
      <w:r>
        <w:t xml:space="preserve"> </w:t>
      </w:r>
      <w:r w:rsidR="002C31F6">
        <w:t xml:space="preserve">appropriate given the objective of this model course is to revalidate their V103 qualifications after a period.  If it’s a short/ cut down training session – in my view all VTSOs should do it without RPL credits being allowed. </w:t>
      </w:r>
    </w:p>
    <w:p w:rsidR="00FB541C" w:rsidRDefault="002C31F6">
      <w:pPr>
        <w:pStyle w:val="CommentText"/>
      </w:pPr>
      <w:r>
        <w:t xml:space="preserve"> </w:t>
      </w:r>
      <w:r w:rsidR="00FB541C">
        <w:t xml:space="preserve"> </w:t>
      </w:r>
    </w:p>
    <w:p w:rsidR="00FB541C" w:rsidRDefault="00FB541C">
      <w:pPr>
        <w:pStyle w:val="CommentText"/>
      </w:pPr>
      <w:r>
        <w:t xml:space="preserve">How much </w:t>
      </w:r>
      <w:r w:rsidR="002C31F6">
        <w:t xml:space="preserve">of this RPL </w:t>
      </w:r>
      <w:r>
        <w:t xml:space="preserve">should </w:t>
      </w:r>
      <w:r w:rsidR="002C31F6">
        <w:t>take into account</w:t>
      </w:r>
      <w:r>
        <w:t xml:space="preserve"> other adaptation or update tra</w:t>
      </w:r>
      <w:r w:rsidR="002C31F6">
        <w:t>inin</w:t>
      </w:r>
      <w:r>
        <w:t>g that had been completed</w:t>
      </w:r>
      <w:r w:rsidR="002C31F6">
        <w:t xml:space="preserve"> since the completion of formal V103/1 or V103/2 qualifications</w:t>
      </w:r>
    </w:p>
  </w:comment>
  <w:comment w:id="325" w:author="Kerrie Abercrombie" w:date="2016-02-25T11:54:00Z" w:initials="KAA">
    <w:p w:rsidR="00C6142C" w:rsidRDefault="00C6142C">
      <w:pPr>
        <w:pStyle w:val="CommentText"/>
      </w:pPr>
      <w:r>
        <w:rPr>
          <w:rStyle w:val="CommentReference"/>
        </w:rPr>
        <w:annotationRef/>
      </w:r>
    </w:p>
    <w:p w:rsidR="00C6142C" w:rsidRDefault="00C6142C">
      <w:pPr>
        <w:pStyle w:val="CommentText"/>
      </w:pPr>
      <w:r>
        <w:t xml:space="preserve">The key is that the candidate should have completed minimum of V103/1 and V103/3. </w:t>
      </w:r>
    </w:p>
    <w:p w:rsidR="00C6142C" w:rsidRDefault="00C6142C">
      <w:pPr>
        <w:pStyle w:val="CommentText"/>
      </w:pPr>
    </w:p>
    <w:p w:rsidR="00C6142C" w:rsidRDefault="00C6142C">
      <w:pPr>
        <w:pStyle w:val="CommentText"/>
      </w:pPr>
      <w:r>
        <w:t xml:space="preserve">The certificate log is not a mandatory.  </w:t>
      </w:r>
      <w:r w:rsidR="00FB541C">
        <w:t>There may be variances to how different</w:t>
      </w:r>
      <w:r>
        <w:t xml:space="preserve"> countries </w:t>
      </w:r>
      <w:r w:rsidR="00FB541C">
        <w:t>have implemented this component of IALA Recommendation V103</w:t>
      </w:r>
      <w:r w:rsidR="002C31F6">
        <w:t>, section 5.2.2</w:t>
      </w:r>
      <w:r w:rsidR="00FB541C">
        <w:t xml:space="preserve"> (</w:t>
      </w:r>
      <w:proofErr w:type="spellStart"/>
      <w:r w:rsidR="00FB541C">
        <w:t>eg</w:t>
      </w:r>
      <w:proofErr w:type="spellEnd"/>
      <w:r w:rsidR="00FB541C">
        <w:t xml:space="preserve"> </w:t>
      </w:r>
      <w:r>
        <w:t>may be a physical logbook,</w:t>
      </w:r>
      <w:r w:rsidR="00FB541C">
        <w:t xml:space="preserve"> or</w:t>
      </w:r>
      <w:r>
        <w:t xml:space="preserve"> it may be a simple training register</w:t>
      </w:r>
      <w:r w:rsidR="00FB541C">
        <w:t>)</w:t>
      </w:r>
    </w:p>
  </w:comment>
  <w:comment w:id="327" w:author="Kerrie Abercrombie" w:date="2016-02-25T11:54:00Z" w:initials="KAA">
    <w:p w:rsidR="002C31F6" w:rsidRDefault="00FB541C" w:rsidP="00FB541C">
      <w:pPr>
        <w:pStyle w:val="CommentText"/>
      </w:pPr>
      <w:r>
        <w:rPr>
          <w:rStyle w:val="CommentReference"/>
        </w:rPr>
        <w:annotationRef/>
      </w:r>
      <w:r>
        <w:t xml:space="preserve">  Not sure</w:t>
      </w:r>
      <w:r w:rsidR="00691033">
        <w:t xml:space="preserve"> if</w:t>
      </w:r>
      <w:r>
        <w:t xml:space="preserve"> this paragraph is clear and may be worth rephrasing. </w:t>
      </w:r>
    </w:p>
    <w:p w:rsidR="002C31F6" w:rsidRDefault="002C31F6" w:rsidP="00FB541C">
      <w:pPr>
        <w:pStyle w:val="CommentText"/>
      </w:pPr>
    </w:p>
    <w:p w:rsidR="00FB541C" w:rsidRDefault="00FB541C" w:rsidP="00FB541C">
      <w:pPr>
        <w:pStyle w:val="CommentText"/>
      </w:pPr>
      <w:r>
        <w:t xml:space="preserve">Possible </w:t>
      </w:r>
      <w:r w:rsidR="002C31F6">
        <w:t>alternate words</w:t>
      </w:r>
      <w:r>
        <w:t xml:space="preserve"> could be:</w:t>
      </w:r>
    </w:p>
    <w:p w:rsidR="00FB541C" w:rsidRDefault="00FB541C" w:rsidP="00FB541C">
      <w:pPr>
        <w:pStyle w:val="CommentText"/>
      </w:pPr>
      <w:r>
        <w:t xml:space="preserve"> </w:t>
      </w:r>
    </w:p>
    <w:p w:rsidR="00FB541C" w:rsidRDefault="00FB541C" w:rsidP="00FB541C">
      <w:pPr>
        <w:pStyle w:val="CommentText"/>
      </w:pPr>
      <w:r>
        <w:t>Those who have completed updating training need not attend revalidation training for a period of ….XX months unless you intend including all content of revalidation training into updating training</w:t>
      </w:r>
    </w:p>
    <w:p w:rsidR="00FB541C" w:rsidRDefault="00FB541C">
      <w:pPr>
        <w:pStyle w:val="CommentText"/>
      </w:pPr>
    </w:p>
  </w:comment>
  <w:comment w:id="328" w:author="Kerrie Abercrombie" w:date="2016-02-25T11:54:00Z" w:initials="KAA">
    <w:p w:rsidR="00691033" w:rsidRDefault="00691033">
      <w:pPr>
        <w:pStyle w:val="CommentText"/>
      </w:pPr>
      <w:r>
        <w:rPr>
          <w:rStyle w:val="CommentReference"/>
        </w:rPr>
        <w:annotationRef/>
      </w:r>
      <w:r w:rsidR="006B0AEC">
        <w:t xml:space="preserve">Not sure if </w:t>
      </w:r>
      <w:r>
        <w:t>this paragraph belong</w:t>
      </w:r>
      <w:r w:rsidR="006B0AEC">
        <w:t>s</w:t>
      </w:r>
      <w:r>
        <w:t xml:space="preserve"> here?</w:t>
      </w:r>
    </w:p>
    <w:p w:rsidR="00691033" w:rsidRDefault="00691033">
      <w:pPr>
        <w:pStyle w:val="CommentText"/>
      </w:pPr>
    </w:p>
    <w:p w:rsidR="00691033" w:rsidRDefault="00691033">
      <w:pPr>
        <w:pStyle w:val="CommentText"/>
      </w:pPr>
      <w:r>
        <w:t xml:space="preserve">A VTS </w:t>
      </w:r>
      <w:proofErr w:type="spellStart"/>
      <w:r>
        <w:t>Auth</w:t>
      </w:r>
      <w:proofErr w:type="spellEnd"/>
      <w:r>
        <w:t xml:space="preserve"> should be conducting performance reviews. How does this link to revalidation and if there </w:t>
      </w:r>
      <w:r w:rsidR="006B0AEC">
        <w:t>are</w:t>
      </w:r>
      <w:r>
        <w:t xml:space="preserve"> performance issues then update training may be required</w:t>
      </w:r>
      <w:r w:rsidR="006B0AEC">
        <w:t xml:space="preserve"> for that individual</w:t>
      </w:r>
      <w:r>
        <w:t>.</w:t>
      </w:r>
    </w:p>
    <w:p w:rsidR="00691033" w:rsidRDefault="00691033">
      <w:pPr>
        <w:pStyle w:val="CommentText"/>
      </w:pPr>
    </w:p>
    <w:p w:rsidR="00691033" w:rsidRDefault="00691033">
      <w:pPr>
        <w:pStyle w:val="CommentText"/>
      </w:pPr>
      <w:r>
        <w:t>Similarly, if there is a break in service, two options exist:</w:t>
      </w:r>
    </w:p>
    <w:p w:rsidR="00691033" w:rsidRDefault="00691033" w:rsidP="00691033">
      <w:pPr>
        <w:pStyle w:val="CommentText"/>
        <w:numPr>
          <w:ilvl w:val="0"/>
          <w:numId w:val="4"/>
        </w:numPr>
      </w:pPr>
      <w:r>
        <w:t xml:space="preserve"> Update training using say a cut down version of the OJT package</w:t>
      </w:r>
    </w:p>
    <w:p w:rsidR="00691033" w:rsidRDefault="00691033" w:rsidP="00691033">
      <w:pPr>
        <w:pStyle w:val="CommentText"/>
        <w:numPr>
          <w:ilvl w:val="0"/>
          <w:numId w:val="4"/>
        </w:numPr>
      </w:pPr>
      <w:r>
        <w:t xml:space="preserve"> Make them re-do a revalidation training or in a worse case redo V103/1</w:t>
      </w:r>
    </w:p>
  </w:comment>
  <w:comment w:id="329" w:author="Kerrie Abercrombie" w:date="2016-02-25T11:54:00Z" w:initials="KAA">
    <w:p w:rsidR="00691033" w:rsidRDefault="00691033">
      <w:pPr>
        <w:pStyle w:val="CommentText"/>
      </w:pPr>
      <w:r>
        <w:rPr>
          <w:rStyle w:val="CommentReference"/>
        </w:rPr>
        <w:annotationRef/>
      </w:r>
      <w:r>
        <w:t>This should be consistent with the frequency that revalidation training should occur</w:t>
      </w:r>
    </w:p>
  </w:comment>
  <w:comment w:id="330" w:author="Kerrie Abercrombie" w:date="2016-02-25T11:54:00Z" w:initials="KAA">
    <w:p w:rsidR="009C155D" w:rsidRDefault="009C155D">
      <w:pPr>
        <w:pStyle w:val="CommentText"/>
      </w:pPr>
      <w:r>
        <w:rPr>
          <w:rStyle w:val="CommentReference"/>
        </w:rPr>
        <w:annotationRef/>
      </w:r>
      <w:r>
        <w:t>Not sure if an example is needed?</w:t>
      </w:r>
    </w:p>
    <w:p w:rsidR="009C155D" w:rsidRDefault="009C155D">
      <w:pPr>
        <w:pStyle w:val="CommentText"/>
      </w:pPr>
      <w:r>
        <w:t xml:space="preserve">If it is – </w:t>
      </w:r>
      <w:r w:rsidR="002C31F6">
        <w:t>there may need to be some improvements to user</w:t>
      </w:r>
      <w:r>
        <w:t xml:space="preserve"> readability – </w:t>
      </w:r>
      <w:r w:rsidR="002C31F6">
        <w:t>perhaps</w:t>
      </w:r>
      <w:r>
        <w:t xml:space="preserve"> bullet</w:t>
      </w:r>
      <w:r w:rsidR="002C31F6">
        <w:t>s, or even sub headings.  I am not sure – I tried bullets and it appears to have partially worked</w:t>
      </w:r>
    </w:p>
  </w:comment>
  <w:comment w:id="333" w:author="Kerrie Abercrombie" w:date="2016-02-25T11:54:00Z" w:initials="KAA">
    <w:p w:rsidR="009C155D" w:rsidRDefault="009C155D" w:rsidP="009C155D">
      <w:pPr>
        <w:pStyle w:val="CommentText"/>
      </w:pPr>
      <w:r>
        <w:rPr>
          <w:rStyle w:val="CommentReference"/>
        </w:rPr>
        <w:annotationRef/>
      </w:r>
      <w:r>
        <w:t xml:space="preserve"> Is it a must to have simulator training. What if VTS </w:t>
      </w:r>
      <w:proofErr w:type="spellStart"/>
      <w:r>
        <w:t>Auth</w:t>
      </w:r>
      <w:proofErr w:type="spellEnd"/>
      <w:r>
        <w:t xml:space="preserve"> does not have access to a simulator? Could this be changed to the VTSO will have training in </w:t>
      </w:r>
      <w:proofErr w:type="spellStart"/>
      <w:r>
        <w:t>non routine</w:t>
      </w:r>
      <w:proofErr w:type="spellEnd"/>
      <w:r>
        <w:t xml:space="preserve"> situations using simulators or case studies or other similar methods. </w:t>
      </w:r>
    </w:p>
    <w:p w:rsidR="009C155D" w:rsidRDefault="009C155D" w:rsidP="009C155D">
      <w:pPr>
        <w:pStyle w:val="CommentText"/>
      </w:pPr>
    </w:p>
    <w:p w:rsidR="009C155D" w:rsidRDefault="009C155D" w:rsidP="009C155D">
      <w:pPr>
        <w:pStyle w:val="CommentText"/>
      </w:pPr>
      <w:r>
        <w:t xml:space="preserve">VTSO’s responses should be </w:t>
      </w:r>
      <w:proofErr w:type="spellStart"/>
      <w:r>
        <w:t>analysed</w:t>
      </w:r>
      <w:proofErr w:type="spellEnd"/>
      <w:r>
        <w:t xml:space="preserve"> and feedback provided to VTSO </w:t>
      </w:r>
    </w:p>
    <w:p w:rsidR="009C155D" w:rsidRDefault="009C155D">
      <w:pPr>
        <w:pStyle w:val="CommentText"/>
      </w:pPr>
    </w:p>
  </w:comment>
  <w:comment w:id="336" w:author="Kerrie Abercrombie" w:date="2016-02-25T11:54:00Z" w:initials="KAA">
    <w:p w:rsidR="008C65AB" w:rsidRDefault="008C65AB">
      <w:pPr>
        <w:pStyle w:val="CommentText"/>
      </w:pPr>
      <w:r>
        <w:rPr>
          <w:rStyle w:val="CommentReference"/>
        </w:rPr>
        <w:annotationRef/>
      </w:r>
      <w:r>
        <w:t>What if the screen actions are not recorded by the DST or radar systems?</w:t>
      </w:r>
    </w:p>
    <w:p w:rsidR="008C65AB" w:rsidRDefault="008C65AB">
      <w:pPr>
        <w:pStyle w:val="CommentText"/>
      </w:pPr>
    </w:p>
  </w:comment>
  <w:comment w:id="337" w:author="Kerrie Abercrombie" w:date="2016-02-25T11:54:00Z" w:initials="KAA">
    <w:p w:rsidR="008C65AB" w:rsidRDefault="008C65AB">
      <w:pPr>
        <w:pStyle w:val="CommentText"/>
      </w:pPr>
      <w:r>
        <w:rPr>
          <w:rStyle w:val="CommentReference"/>
        </w:rPr>
        <w:annotationRef/>
      </w:r>
      <w:r>
        <w:t xml:space="preserve">?  </w:t>
      </w:r>
      <w:proofErr w:type="gramStart"/>
      <w:r>
        <w:t>SMS  ?</w:t>
      </w:r>
      <w:proofErr w:type="gramEnd"/>
      <w:r>
        <w:t xml:space="preserve">  </w:t>
      </w:r>
      <w:proofErr w:type="gramStart"/>
      <w:r>
        <w:t>not</w:t>
      </w:r>
      <w:proofErr w:type="gramEnd"/>
      <w:r>
        <w:t xml:space="preserve"> a VTS requirement</w:t>
      </w:r>
      <w:r w:rsidR="002C31F6">
        <w:t xml:space="preserve"> only IALA </w:t>
      </w:r>
      <w:proofErr w:type="spellStart"/>
      <w:r w:rsidR="002C31F6">
        <w:t>Recc</w:t>
      </w:r>
      <w:proofErr w:type="spellEnd"/>
      <w:r w:rsidR="002C31F6">
        <w:t xml:space="preserve"> O-132 for QMS is required.  A</w:t>
      </w:r>
      <w:r>
        <w:t xml:space="preserve"> port may operate under </w:t>
      </w:r>
      <w:r w:rsidR="002C31F6">
        <w:t>an SMS, others may not</w:t>
      </w:r>
    </w:p>
  </w:comment>
  <w:comment w:id="343" w:author="Kerrie Abercrombie" w:date="2016-02-25T11:54:00Z" w:initials="KAA">
    <w:p w:rsidR="008C65AB" w:rsidRDefault="008C65AB">
      <w:pPr>
        <w:pStyle w:val="CommentText"/>
      </w:pPr>
      <w:r>
        <w:rPr>
          <w:rStyle w:val="CommentReference"/>
        </w:rPr>
        <w:annotationRef/>
      </w:r>
      <w:r>
        <w:t xml:space="preserve">There is likely to be a cost associated with this </w:t>
      </w:r>
      <w:r w:rsidR="002C31F6">
        <w:t>potential VTSO expectation and/or Union involvement</w:t>
      </w:r>
      <w:r>
        <w:t xml:space="preserve"> would need to be </w:t>
      </w:r>
      <w:r w:rsidR="002C31F6">
        <w:t xml:space="preserve">carefully </w:t>
      </w:r>
      <w:r>
        <w:t>managed</w:t>
      </w:r>
    </w:p>
  </w:comment>
  <w:comment w:id="350" w:author="Kerrie Abercrombie" w:date="2016-02-25T11:54:00Z" w:initials="KAA">
    <w:p w:rsidR="00380175" w:rsidRDefault="00380175">
      <w:pPr>
        <w:pStyle w:val="CommentText"/>
      </w:pPr>
      <w:r>
        <w:rPr>
          <w:rStyle w:val="CommentReference"/>
        </w:rPr>
        <w:annotationRef/>
      </w:r>
      <w:r>
        <w:t xml:space="preserve">It could be </w:t>
      </w:r>
      <w:proofErr w:type="gramStart"/>
      <w:r>
        <w:t>an  exercise</w:t>
      </w:r>
      <w:proofErr w:type="gramEnd"/>
      <w:r>
        <w:t xml:space="preserve"> covering all aspects VTSO work and exposure to incidents</w:t>
      </w:r>
    </w:p>
  </w:comment>
  <w:comment w:id="351" w:author="Kerrie Abercrombie" w:date="2016-02-25T11:54:00Z" w:initials="KAA">
    <w:p w:rsidR="00380175" w:rsidRDefault="00380175">
      <w:pPr>
        <w:pStyle w:val="CommentText"/>
      </w:pPr>
      <w:r>
        <w:rPr>
          <w:rStyle w:val="CommentReference"/>
        </w:rPr>
        <w:annotationRef/>
      </w:r>
      <w:r>
        <w:t xml:space="preserve">This whole section needs to be reviewed.  Is a </w:t>
      </w:r>
      <w:proofErr w:type="spellStart"/>
      <w:r>
        <w:t>profcheck</w:t>
      </w:r>
      <w:proofErr w:type="spellEnd"/>
      <w:r>
        <w:t xml:space="preserve"> process really needed?</w:t>
      </w:r>
      <w:r w:rsidR="00534799">
        <w:t xml:space="preserve">  Could this not be completed as an assessment / exam (written or verbal)?</w:t>
      </w:r>
    </w:p>
    <w:p w:rsidR="00380175" w:rsidRDefault="00380175">
      <w:pPr>
        <w:pStyle w:val="CommentText"/>
      </w:pPr>
    </w:p>
    <w:p w:rsidR="00380175" w:rsidRDefault="00380175">
      <w:pPr>
        <w:pStyle w:val="CommentText"/>
      </w:pPr>
      <w:r>
        <w:t xml:space="preserve">There is the potential for significant costs on a VTS Authority </w:t>
      </w:r>
    </w:p>
  </w:comment>
  <w:comment w:id="352" w:author="Kerrie Abercrombie" w:date="2016-02-25T11:54:00Z" w:initials="KAA">
    <w:p w:rsidR="00380175" w:rsidRDefault="00380175" w:rsidP="00380175">
      <w:pPr>
        <w:pStyle w:val="CommentText"/>
      </w:pPr>
      <w:r>
        <w:rPr>
          <w:rStyle w:val="CommentReference"/>
        </w:rPr>
        <w:annotationRef/>
      </w:r>
      <w:r>
        <w:t xml:space="preserve">Do we need to specify simulator?? It may be possible to do it on live equipment. </w:t>
      </w:r>
    </w:p>
    <w:p w:rsidR="00380175" w:rsidRDefault="00380175" w:rsidP="00380175">
      <w:pPr>
        <w:pStyle w:val="CommentText"/>
      </w:pPr>
    </w:p>
    <w:p w:rsidR="00380175" w:rsidRDefault="00380175" w:rsidP="00380175">
      <w:pPr>
        <w:pStyle w:val="CommentText"/>
      </w:pPr>
      <w:r>
        <w:t xml:space="preserve">Consideration to be given to deleting simulator and add practical  </w:t>
      </w:r>
    </w:p>
    <w:p w:rsidR="00380175" w:rsidRDefault="00380175" w:rsidP="00380175">
      <w:pPr>
        <w:pStyle w:val="CommentText"/>
      </w:pPr>
    </w:p>
    <w:p w:rsidR="00380175" w:rsidRDefault="00380175" w:rsidP="00380175">
      <w:pPr>
        <w:pStyle w:val="CommentText"/>
      </w:pPr>
      <w:r>
        <w:t xml:space="preserve">Or alternate text may </w:t>
      </w:r>
      <w:proofErr w:type="gramStart"/>
      <w:r>
        <w:t>be :</w:t>
      </w:r>
      <w:proofErr w:type="gramEnd"/>
      <w:r>
        <w:t xml:space="preserve"> </w:t>
      </w:r>
    </w:p>
    <w:p w:rsidR="00380175" w:rsidRDefault="00380175" w:rsidP="00380175">
      <w:pPr>
        <w:pStyle w:val="CommentText"/>
      </w:pPr>
    </w:p>
    <w:p w:rsidR="00380175" w:rsidRDefault="00380175" w:rsidP="00380175">
      <w:pPr>
        <w:pStyle w:val="CommentText"/>
      </w:pPr>
      <w:r>
        <w:t>…on the content of practical training which may be delivered through simulator or other means.</w:t>
      </w:r>
    </w:p>
    <w:p w:rsidR="00380175" w:rsidRDefault="00380175">
      <w:pPr>
        <w:pStyle w:val="CommentText"/>
      </w:pPr>
    </w:p>
  </w:comment>
  <w:comment w:id="355" w:author="Kerrie Abercrombie" w:date="2016-02-25T11:54:00Z" w:initials="KAA">
    <w:p w:rsidR="00FC3D76" w:rsidRDefault="00FC3D76">
      <w:pPr>
        <w:pStyle w:val="CommentText"/>
      </w:pPr>
      <w:r>
        <w:rPr>
          <w:rStyle w:val="CommentReference"/>
        </w:rPr>
        <w:annotationRef/>
      </w:r>
      <w:r>
        <w:t>What role should the Competent Authority really have in this?</w:t>
      </w:r>
    </w:p>
  </w:comment>
  <w:comment w:id="361" w:author="Kerrie Abercrombie" w:date="2016-02-25T11:54:00Z" w:initials="KAA">
    <w:p w:rsidR="00534799" w:rsidRDefault="00534799">
      <w:pPr>
        <w:pStyle w:val="CommentText"/>
      </w:pPr>
      <w:r>
        <w:rPr>
          <w:rStyle w:val="CommentReference"/>
        </w:rPr>
        <w:annotationRef/>
      </w:r>
      <w:r>
        <w:t>Same ad previous comment under recurrent training</w:t>
      </w:r>
    </w:p>
  </w:comment>
  <w:comment w:id="366" w:author="Kerrie Abercrombie" w:date="2016-02-25T11:54:00Z" w:initials="KAA">
    <w:p w:rsidR="00FC3D76" w:rsidRDefault="00FC3D76">
      <w:pPr>
        <w:pStyle w:val="CommentText"/>
      </w:pPr>
      <w:r>
        <w:rPr>
          <w:rStyle w:val="CommentReference"/>
        </w:rPr>
        <w:annotationRef/>
      </w:r>
      <w:r>
        <w:t>Not sure of the relevance of this paragraph</w:t>
      </w:r>
      <w:r w:rsidR="00534799">
        <w:t xml:space="preserve"> and the message being communicated</w:t>
      </w:r>
    </w:p>
  </w:comment>
  <w:comment w:id="367" w:author="Kerrie Abercrombie" w:date="2016-02-25T11:54:00Z" w:initials="KAA">
    <w:p w:rsidR="00FC3D76" w:rsidRDefault="00FC3D76">
      <w:pPr>
        <w:pStyle w:val="CommentText"/>
      </w:pPr>
      <w:r>
        <w:rPr>
          <w:rStyle w:val="CommentReference"/>
        </w:rPr>
        <w:annotationRef/>
      </w:r>
      <w:r>
        <w:t xml:space="preserve">In my view it should be the VTS authority – as they are responsible for day-to-day activities at the </w:t>
      </w:r>
      <w:proofErr w:type="spellStart"/>
      <w:r>
        <w:t>centre</w:t>
      </w:r>
      <w:proofErr w:type="spellEnd"/>
    </w:p>
  </w:comment>
  <w:comment w:id="368" w:author="Kerrie Abercrombie" w:date="2016-02-25T11:54:00Z" w:initials="KAA">
    <w:p w:rsidR="00FC3D76" w:rsidRDefault="00FC3D76">
      <w:pPr>
        <w:pStyle w:val="CommentText"/>
      </w:pPr>
      <w:r>
        <w:rPr>
          <w:rStyle w:val="CommentReference"/>
        </w:rPr>
        <w:annotationRef/>
      </w:r>
      <w:r>
        <w:t>Same as previous comment</w:t>
      </w:r>
    </w:p>
  </w:comment>
  <w:comment w:id="372" w:author="Kerrie Abercrombie" w:date="2016-02-25T11:54:00Z" w:initials="KAA">
    <w:p w:rsidR="00FC3D76" w:rsidRDefault="00FC3D76" w:rsidP="00FC3D76">
      <w:pPr>
        <w:pStyle w:val="CommentText"/>
      </w:pPr>
      <w:r>
        <w:rPr>
          <w:rStyle w:val="CommentReference"/>
        </w:rPr>
        <w:annotationRef/>
      </w:r>
      <w:r>
        <w:t>What role should the Competent Authority really have in this?</w:t>
      </w:r>
    </w:p>
    <w:p w:rsidR="00FC3D76" w:rsidRDefault="00FC3D76">
      <w:pPr>
        <w:pStyle w:val="CommentText"/>
      </w:pPr>
    </w:p>
  </w:comment>
  <w:comment w:id="374" w:author="Kerrie Abercrombie" w:date="2016-02-25T11:54:00Z" w:initials="KAA">
    <w:p w:rsidR="00FC3D76" w:rsidRDefault="00FC3D76">
      <w:pPr>
        <w:pStyle w:val="CommentText"/>
      </w:pPr>
      <w:r>
        <w:rPr>
          <w:rStyle w:val="CommentReference"/>
        </w:rPr>
        <w:annotationRef/>
      </w:r>
      <w:r>
        <w:t>Should Competent Authorities have a role?</w:t>
      </w:r>
    </w:p>
  </w:comment>
  <w:comment w:id="378" w:author="Kerrie Abercrombie" w:date="2016-02-25T11:54:00Z" w:initials="KAA">
    <w:p w:rsidR="00FC3D76" w:rsidRDefault="00FC3D76">
      <w:pPr>
        <w:pStyle w:val="CommentText"/>
      </w:pPr>
      <w:r>
        <w:rPr>
          <w:rStyle w:val="CommentReference"/>
        </w:rPr>
        <w:annotationRef/>
      </w:r>
      <w:r>
        <w:t>The approach to how updating training is completed should be flexible</w:t>
      </w:r>
    </w:p>
  </w:comment>
  <w:comment w:id="385" w:author="Kerrie Abercrombie" w:date="2016-02-25T11:54:00Z" w:initials="KAA">
    <w:p w:rsidR="00A22402" w:rsidRDefault="00A22402">
      <w:pPr>
        <w:pStyle w:val="CommentText"/>
      </w:pPr>
      <w:r>
        <w:rPr>
          <w:rStyle w:val="CommentReference"/>
        </w:rPr>
        <w:annotationRef/>
      </w:r>
      <w:r>
        <w:t xml:space="preserve">Can this be said more simply – </w:t>
      </w:r>
    </w:p>
    <w:p w:rsidR="00A22402" w:rsidRDefault="00A22402">
      <w:pPr>
        <w:pStyle w:val="CommentText"/>
      </w:pPr>
    </w:p>
    <w:p w:rsidR="00A22402" w:rsidRDefault="00A22402">
      <w:pPr>
        <w:pStyle w:val="CommentText"/>
      </w:pPr>
      <w:r>
        <w:t xml:space="preserve">Suggested </w:t>
      </w:r>
      <w:r w:rsidR="00534799">
        <w:t>alternate words</w:t>
      </w:r>
      <w:r>
        <w:t xml:space="preserve"> could be</w:t>
      </w:r>
      <w:r w:rsidR="00534799">
        <w:t>:</w:t>
      </w:r>
      <w:r>
        <w:t xml:space="preserve"> </w:t>
      </w:r>
    </w:p>
    <w:p w:rsidR="00A22402" w:rsidRDefault="00A22402">
      <w:pPr>
        <w:pStyle w:val="CommentText"/>
      </w:pPr>
    </w:p>
    <w:p w:rsidR="00A22402" w:rsidRDefault="00A22402">
      <w:pPr>
        <w:pStyle w:val="CommentText"/>
      </w:pPr>
      <w:r>
        <w:rPr>
          <w:rFonts w:ascii="Arial" w:eastAsia="Arial" w:hAnsi="Arial" w:cs="Arial"/>
        </w:rPr>
        <w:t>Updating training should take place when the VTS Authority deems updating training is necessary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CC3" w:rsidRDefault="00E74CC3">
      <w:pPr>
        <w:spacing w:after="0" w:line="240" w:lineRule="auto"/>
      </w:pPr>
      <w:r>
        <w:separator/>
      </w:r>
    </w:p>
  </w:endnote>
  <w:endnote w:type="continuationSeparator" w:id="0">
    <w:p w:rsidR="00E74CC3" w:rsidRDefault="00E74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EAD" w:rsidRDefault="00CE1EA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CC3" w:rsidRDefault="00CE1EAD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262.3pt;margin-top:793.55pt;width:70.65pt;height:13.05pt;z-index:-1458;mso-position-horizontal-relative:page;mso-position-vertical-relative:page" filled="f" stroked="f">
          <v:textbox inset="0,0,0,0">
            <w:txbxContent>
              <w:p w:rsidR="00E74CC3" w:rsidRDefault="00E74CC3">
                <w:pPr>
                  <w:spacing w:after="0" w:line="246" w:lineRule="exact"/>
                  <w:ind w:left="20" w:right="-53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  <w:spacing w:val="-1"/>
                  </w:rPr>
                  <w:t>P</w:t>
                </w:r>
                <w:r>
                  <w:rPr>
                    <w:rFonts w:ascii="Arial" w:eastAsia="Arial" w:hAnsi="Arial" w:cs="Arial"/>
                  </w:rPr>
                  <w:t>a</w:t>
                </w:r>
                <w:r>
                  <w:rPr>
                    <w:rFonts w:ascii="Arial" w:eastAsia="Arial" w:hAnsi="Arial" w:cs="Arial"/>
                    <w:spacing w:val="2"/>
                  </w:rPr>
                  <w:t>g</w:t>
                </w:r>
                <w:r>
                  <w:rPr>
                    <w:rFonts w:ascii="Arial" w:eastAsia="Arial" w:hAnsi="Arial" w:cs="Arial"/>
                  </w:rPr>
                  <w:t>e</w:t>
                </w:r>
                <w:r>
                  <w:rPr>
                    <w:rFonts w:ascii="Arial" w:eastAsia="Arial" w:hAnsi="Arial" w:cs="Arial"/>
                    <w:spacing w:val="1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 w:eastAsia="Arial" w:hAnsi="Arial" w:cs="Arial"/>
                  </w:rPr>
                  <w:instrText xml:space="preserve"> PAGE </w:instrText>
                </w:r>
                <w:r>
                  <w:fldChar w:fldCharType="separate"/>
                </w:r>
                <w:r w:rsidR="00CE1EAD">
                  <w:rPr>
                    <w:rFonts w:ascii="Arial" w:eastAsia="Arial" w:hAnsi="Arial" w:cs="Arial"/>
                    <w:noProof/>
                  </w:rPr>
                  <w:t>1</w:t>
                </w:r>
                <w:r>
                  <w:fldChar w:fldCharType="end"/>
                </w:r>
                <w:r>
                  <w:rPr>
                    <w:rFonts w:ascii="Arial" w:eastAsia="Arial" w:hAnsi="Arial" w:cs="Arial"/>
                    <w:spacing w:val="-1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3"/>
                  </w:rPr>
                  <w:t>o</w:t>
                </w:r>
                <w:r>
                  <w:rPr>
                    <w:rFonts w:ascii="Arial" w:eastAsia="Arial" w:hAnsi="Arial" w:cs="Arial"/>
                  </w:rPr>
                  <w:t>f</w:t>
                </w:r>
                <w:r>
                  <w:rPr>
                    <w:rFonts w:ascii="Arial" w:eastAsia="Arial" w:hAnsi="Arial" w:cs="Arial"/>
                    <w:spacing w:val="2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>20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EAD" w:rsidRDefault="00CE1EAD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CC3" w:rsidRDefault="00CE1EAD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62.3pt;margin-top:793.55pt;width:70.65pt;height:20.7pt;z-index:-1451;mso-position-horizontal-relative:page;mso-position-vertical-relative:page" filled="f" stroked="f">
          <v:textbox inset="0,0,0,0">
            <w:txbxContent>
              <w:p w:rsidR="00E74CC3" w:rsidRDefault="00E74CC3">
                <w:pPr>
                  <w:spacing w:after="0" w:line="246" w:lineRule="exact"/>
                  <w:ind w:left="20" w:right="-53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  <w:spacing w:val="-1"/>
                  </w:rPr>
                  <w:t>P</w:t>
                </w:r>
                <w:r>
                  <w:rPr>
                    <w:rFonts w:ascii="Arial" w:eastAsia="Arial" w:hAnsi="Arial" w:cs="Arial"/>
                  </w:rPr>
                  <w:t>a</w:t>
                </w:r>
                <w:r>
                  <w:rPr>
                    <w:rFonts w:ascii="Arial" w:eastAsia="Arial" w:hAnsi="Arial" w:cs="Arial"/>
                    <w:spacing w:val="2"/>
                  </w:rPr>
                  <w:t>g</w:t>
                </w:r>
                <w:r>
                  <w:rPr>
                    <w:rFonts w:ascii="Arial" w:eastAsia="Arial" w:hAnsi="Arial" w:cs="Arial"/>
                  </w:rPr>
                  <w:t>e</w:t>
                </w:r>
                <w:r>
                  <w:rPr>
                    <w:rFonts w:ascii="Arial" w:eastAsia="Arial" w:hAnsi="Arial" w:cs="Arial"/>
                    <w:spacing w:val="1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 w:eastAsia="Arial" w:hAnsi="Arial" w:cs="Arial"/>
                  </w:rPr>
                  <w:instrText xml:space="preserve"> PAGE </w:instrText>
                </w:r>
                <w:r>
                  <w:fldChar w:fldCharType="separate"/>
                </w:r>
                <w:r w:rsidR="00CE1EAD">
                  <w:rPr>
                    <w:rFonts w:ascii="Arial" w:eastAsia="Arial" w:hAnsi="Arial" w:cs="Arial"/>
                    <w:noProof/>
                  </w:rPr>
                  <w:t>20</w:t>
                </w:r>
                <w:r>
                  <w:fldChar w:fldCharType="end"/>
                </w:r>
                <w:r>
                  <w:rPr>
                    <w:rFonts w:ascii="Arial" w:eastAsia="Arial" w:hAnsi="Arial" w:cs="Arial"/>
                    <w:spacing w:val="-1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3"/>
                  </w:rPr>
                  <w:t>o</w:t>
                </w:r>
                <w:r>
                  <w:rPr>
                    <w:rFonts w:ascii="Arial" w:eastAsia="Arial" w:hAnsi="Arial" w:cs="Arial"/>
                  </w:rPr>
                  <w:t>f</w:t>
                </w:r>
                <w:r>
                  <w:rPr>
                    <w:rFonts w:ascii="Arial" w:eastAsia="Arial" w:hAnsi="Arial" w:cs="Arial"/>
                    <w:spacing w:val="2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>20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CC3" w:rsidRDefault="00E74CC3">
      <w:pPr>
        <w:spacing w:after="0" w:line="240" w:lineRule="auto"/>
      </w:pPr>
      <w:r>
        <w:separator/>
      </w:r>
    </w:p>
  </w:footnote>
  <w:footnote w:type="continuationSeparator" w:id="0">
    <w:p w:rsidR="00E74CC3" w:rsidRDefault="00E74C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EAD" w:rsidRDefault="00CE1EA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CC3" w:rsidRDefault="00CE1EAD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429.3pt;margin-top:36.25pt;width:86.7pt;height:13.05pt;z-index:-1459;mso-position-horizontal-relative:page;mso-position-vertical-relative:page" filled="f" stroked="f">
          <v:textbox inset="0,0,0,0">
            <w:txbxContent>
              <w:p w:rsidR="00E74CC3" w:rsidRPr="00CE1EAD" w:rsidRDefault="00CE1EAD">
                <w:pPr>
                  <w:spacing w:after="0" w:line="246" w:lineRule="exact"/>
                  <w:ind w:left="20" w:right="-53"/>
                  <w:rPr>
                    <w:rFonts w:ascii="Arial" w:eastAsia="Arial" w:hAnsi="Arial" w:cs="Arial"/>
                    <w:lang w:val="nl-NL"/>
                  </w:rPr>
                </w:pPr>
                <w:bookmarkStart w:id="0" w:name="_GoBack"/>
                <w:r>
                  <w:rPr>
                    <w:rFonts w:ascii="Arial" w:eastAsia="Arial" w:hAnsi="Arial" w:cs="Arial"/>
                    <w:lang w:val="nl-NL"/>
                  </w:rPr>
                  <w:t>VTS41-10.1.5</w:t>
                </w:r>
                <w:bookmarkEnd w:id="0"/>
              </w:p>
            </w:txbxContent>
          </v:textbox>
          <w10:wrap anchorx="page" anchory="page"/>
        </v:shape>
      </w:pict>
    </w:r>
    <w:r>
      <w:pict>
        <v:group id="_x0000_s2062" style="position:absolute;margin-left:55.2pt;margin-top:61.45pt;width:484.8pt;height:.1pt;z-index:-1461;mso-position-horizontal-relative:page;mso-position-vertical-relative:page" coordorigin="1104,1229" coordsize="9696,2">
          <v:shape id="_x0000_s2063" style="position:absolute;left:1104;top:1229;width:9696;height:2" coordorigin="1104,1229" coordsize="9696,0" path="m1104,1229r9696,e" filled="f" strokeweight=".58pt">
            <v:path arrowok="t"/>
          </v:shape>
          <w10:wrap anchorx="page" anchory="page"/>
        </v:group>
      </w:pict>
    </w:r>
    <w:r>
      <w:pict>
        <v:shape id="_x0000_s2061" type="#_x0000_t202" style="position:absolute;margin-left:79.3pt;margin-top:36.25pt;width:258.15pt;height:24.6pt;z-index:-1460;mso-position-horizontal-relative:page;mso-position-vertical-relative:page" filled="f" stroked="f">
          <v:textbox inset="0,0,0,0">
            <w:txbxContent>
              <w:p w:rsidR="00E74CC3" w:rsidRDefault="00E74CC3">
                <w:pPr>
                  <w:spacing w:after="0" w:line="246" w:lineRule="exact"/>
                  <w:ind w:left="20" w:right="-54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  <w:spacing w:val="-4"/>
                  </w:rPr>
                  <w:t>M</w:t>
                </w:r>
                <w:r>
                  <w:rPr>
                    <w:rFonts w:ascii="Arial" w:eastAsia="Arial" w:hAnsi="Arial" w:cs="Arial"/>
                  </w:rPr>
                  <w:t>od</w:t>
                </w:r>
                <w:r>
                  <w:rPr>
                    <w:rFonts w:ascii="Arial" w:eastAsia="Arial" w:hAnsi="Arial" w:cs="Arial"/>
                    <w:spacing w:val="2"/>
                  </w:rPr>
                  <w:t>e</w:t>
                </w:r>
                <w:r>
                  <w:rPr>
                    <w:rFonts w:ascii="Arial" w:eastAsia="Arial" w:hAnsi="Arial" w:cs="Arial"/>
                  </w:rPr>
                  <w:t xml:space="preserve">l </w:t>
                </w:r>
                <w:r>
                  <w:rPr>
                    <w:rFonts w:ascii="Arial" w:eastAsia="Arial" w:hAnsi="Arial" w:cs="Arial"/>
                    <w:spacing w:val="-1"/>
                  </w:rPr>
                  <w:t>C</w:t>
                </w:r>
                <w:r>
                  <w:rPr>
                    <w:rFonts w:ascii="Arial" w:eastAsia="Arial" w:hAnsi="Arial" w:cs="Arial"/>
                  </w:rPr>
                  <w:t>ou</w:t>
                </w:r>
                <w:r>
                  <w:rPr>
                    <w:rFonts w:ascii="Arial" w:eastAsia="Arial" w:hAnsi="Arial" w:cs="Arial"/>
                    <w:spacing w:val="1"/>
                  </w:rPr>
                  <w:t>r</w:t>
                </w:r>
                <w:r>
                  <w:rPr>
                    <w:rFonts w:ascii="Arial" w:eastAsia="Arial" w:hAnsi="Arial" w:cs="Arial"/>
                  </w:rPr>
                  <w:t>se</w:t>
                </w:r>
                <w:r>
                  <w:rPr>
                    <w:rFonts w:ascii="Arial" w:eastAsia="Arial" w:hAnsi="Arial" w:cs="Arial"/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>V</w:t>
                </w:r>
                <w:r>
                  <w:rPr>
                    <w:rFonts w:ascii="Arial" w:eastAsia="Arial" w:hAnsi="Arial" w:cs="Arial"/>
                    <w:spacing w:val="-2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>-</w:t>
                </w:r>
                <w:r>
                  <w:rPr>
                    <w:rFonts w:ascii="Arial" w:eastAsia="Arial" w:hAnsi="Arial" w:cs="Arial"/>
                    <w:spacing w:val="2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>10</w:t>
                </w:r>
                <w:r>
                  <w:rPr>
                    <w:rFonts w:ascii="Arial" w:eastAsia="Arial" w:hAnsi="Arial" w:cs="Arial"/>
                    <w:spacing w:val="-3"/>
                  </w:rPr>
                  <w:t>3</w:t>
                </w:r>
                <w:r>
                  <w:rPr>
                    <w:rFonts w:ascii="Arial" w:eastAsia="Arial" w:hAnsi="Arial" w:cs="Arial"/>
                    <w:spacing w:val="1"/>
                  </w:rPr>
                  <w:t>/</w:t>
                </w:r>
                <w:r>
                  <w:rPr>
                    <w:rFonts w:ascii="Arial" w:eastAsia="Arial" w:hAnsi="Arial" w:cs="Arial"/>
                  </w:rPr>
                  <w:t>5</w:t>
                </w:r>
                <w:r>
                  <w:rPr>
                    <w:rFonts w:ascii="Arial" w:eastAsia="Arial" w:hAnsi="Arial" w:cs="Arial"/>
                    <w:spacing w:val="-2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>–</w:t>
                </w:r>
                <w:r>
                  <w:rPr>
                    <w:rFonts w:ascii="Arial" w:eastAsia="Arial" w:hAnsi="Arial" w:cs="Arial"/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</w:rPr>
                  <w:t>V</w:t>
                </w:r>
                <w:r>
                  <w:rPr>
                    <w:rFonts w:ascii="Arial" w:eastAsia="Arial" w:hAnsi="Arial" w:cs="Arial"/>
                    <w:spacing w:val="2"/>
                  </w:rPr>
                  <w:t>T</w:t>
                </w:r>
                <w:r>
                  <w:rPr>
                    <w:rFonts w:ascii="Arial" w:eastAsia="Arial" w:hAnsi="Arial" w:cs="Arial"/>
                  </w:rPr>
                  <w:t>S</w:t>
                </w:r>
                <w:r>
                  <w:rPr>
                    <w:rFonts w:ascii="Arial" w:eastAsia="Arial" w:hAnsi="Arial" w:cs="Arial"/>
                    <w:spacing w:val="-2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</w:rPr>
                  <w:t>R</w:t>
                </w:r>
                <w:r>
                  <w:rPr>
                    <w:rFonts w:ascii="Arial" w:eastAsia="Arial" w:hAnsi="Arial" w:cs="Arial"/>
                  </w:rPr>
                  <w:t>e</w:t>
                </w:r>
                <w:r>
                  <w:rPr>
                    <w:rFonts w:ascii="Arial" w:eastAsia="Arial" w:hAnsi="Arial" w:cs="Arial"/>
                    <w:spacing w:val="-2"/>
                  </w:rPr>
                  <w:t>v</w:t>
                </w:r>
                <w:r>
                  <w:rPr>
                    <w:rFonts w:ascii="Arial" w:eastAsia="Arial" w:hAnsi="Arial" w:cs="Arial"/>
                  </w:rPr>
                  <w:t>a</w:t>
                </w:r>
                <w:r>
                  <w:rPr>
                    <w:rFonts w:ascii="Arial" w:eastAsia="Arial" w:hAnsi="Arial" w:cs="Arial"/>
                    <w:spacing w:val="-1"/>
                  </w:rPr>
                  <w:t>li</w:t>
                </w:r>
                <w:r>
                  <w:rPr>
                    <w:rFonts w:ascii="Arial" w:eastAsia="Arial" w:hAnsi="Arial" w:cs="Arial"/>
                  </w:rPr>
                  <w:t>da</w:t>
                </w:r>
                <w:r>
                  <w:rPr>
                    <w:rFonts w:ascii="Arial" w:eastAsia="Arial" w:hAnsi="Arial" w:cs="Arial"/>
                    <w:spacing w:val="1"/>
                  </w:rPr>
                  <w:t>t</w:t>
                </w:r>
                <w:r>
                  <w:rPr>
                    <w:rFonts w:ascii="Arial" w:eastAsia="Arial" w:hAnsi="Arial" w:cs="Arial"/>
                    <w:spacing w:val="-1"/>
                  </w:rPr>
                  <w:t>i</w:t>
                </w:r>
                <w:r>
                  <w:rPr>
                    <w:rFonts w:ascii="Arial" w:eastAsia="Arial" w:hAnsi="Arial" w:cs="Arial"/>
                  </w:rPr>
                  <w:t>on</w:t>
                </w:r>
                <w:r>
                  <w:rPr>
                    <w:rFonts w:ascii="Arial" w:eastAsia="Arial" w:hAnsi="Arial" w:cs="Arial"/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2"/>
                  </w:rPr>
                  <w:t>T</w:t>
                </w:r>
                <w:r>
                  <w:rPr>
                    <w:rFonts w:ascii="Arial" w:eastAsia="Arial" w:hAnsi="Arial" w:cs="Arial"/>
                    <w:spacing w:val="1"/>
                  </w:rPr>
                  <w:t>r</w:t>
                </w:r>
                <w:r>
                  <w:rPr>
                    <w:rFonts w:ascii="Arial" w:eastAsia="Arial" w:hAnsi="Arial" w:cs="Arial"/>
                  </w:rPr>
                  <w:t>a</w:t>
                </w:r>
                <w:r>
                  <w:rPr>
                    <w:rFonts w:ascii="Arial" w:eastAsia="Arial" w:hAnsi="Arial" w:cs="Arial"/>
                    <w:spacing w:val="-1"/>
                  </w:rPr>
                  <w:t>i</w:t>
                </w:r>
                <w:r>
                  <w:rPr>
                    <w:rFonts w:ascii="Arial" w:eastAsia="Arial" w:hAnsi="Arial" w:cs="Arial"/>
                    <w:spacing w:val="-3"/>
                  </w:rPr>
                  <w:t>n</w:t>
                </w:r>
                <w:r>
                  <w:rPr>
                    <w:rFonts w:ascii="Arial" w:eastAsia="Arial" w:hAnsi="Arial" w:cs="Arial"/>
                    <w:spacing w:val="-1"/>
                  </w:rPr>
                  <w:t>i</w:t>
                </w:r>
                <w:r>
                  <w:rPr>
                    <w:rFonts w:ascii="Arial" w:eastAsia="Arial" w:hAnsi="Arial" w:cs="Arial"/>
                  </w:rPr>
                  <w:t>ng</w:t>
                </w:r>
              </w:p>
              <w:p w:rsidR="00E74CC3" w:rsidRDefault="00E74CC3">
                <w:pPr>
                  <w:spacing w:before="1" w:after="0" w:line="240" w:lineRule="auto"/>
                  <w:ind w:right="175"/>
                  <w:jc w:val="right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pacing w:val="1"/>
                    <w:sz w:val="20"/>
                    <w:szCs w:val="20"/>
                  </w:rPr>
                  <w:t>Oc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tober</w:t>
                </w:r>
                <w:r>
                  <w:rPr>
                    <w:rFonts w:ascii="Arial" w:eastAsia="Arial" w:hAnsi="Arial" w:cs="Arial"/>
                    <w:spacing w:val="-7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99"/>
                    <w:sz w:val="20"/>
                    <w:szCs w:val="20"/>
                  </w:rPr>
                  <w:t>2</w:t>
                </w:r>
                <w:r>
                  <w:rPr>
                    <w:rFonts w:ascii="Arial" w:eastAsia="Arial" w:hAnsi="Arial" w:cs="Arial"/>
                    <w:spacing w:val="2"/>
                    <w:w w:val="99"/>
                    <w:sz w:val="20"/>
                    <w:szCs w:val="20"/>
                  </w:rPr>
                  <w:t>0</w:t>
                </w:r>
                <w:r>
                  <w:rPr>
                    <w:rFonts w:ascii="Arial" w:eastAsia="Arial" w:hAnsi="Arial" w:cs="Arial"/>
                    <w:w w:val="99"/>
                    <w:sz w:val="20"/>
                    <w:szCs w:val="20"/>
                  </w:rPr>
                  <w:t>15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EAD" w:rsidRDefault="00CE1EAD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CC3" w:rsidRDefault="00CE1EAD">
    <w:pPr>
      <w:spacing w:after="0" w:line="200" w:lineRule="exact"/>
      <w:rPr>
        <w:sz w:val="20"/>
        <w:szCs w:val="20"/>
      </w:rPr>
    </w:pPr>
    <w:r>
      <w:pict>
        <v:group id="_x0000_s2057" style="position:absolute;margin-left:55.05pt;margin-top:61.55pt;width:485.2pt;height:.1pt;z-index:-1457;mso-position-horizontal-relative:page;mso-position-vertical-relative:page" coordorigin="1101,1231" coordsize="9704,2">
          <v:shape id="_x0000_s2058" style="position:absolute;left:1101;top:1231;width:9704;height:2" coordorigin="1101,1231" coordsize="9704,0" path="m1101,1231r9704,e" filled="f" strokeweight=".25394mm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79.6pt;margin-top:36.2pt;width:257.65pt;height:24.2pt;z-index:-1456;mso-position-horizontal-relative:page;mso-position-vertical-relative:page" filled="f" stroked="f">
          <v:textbox inset="0,0,0,0">
            <w:txbxContent>
              <w:p w:rsidR="00E74CC3" w:rsidRDefault="00E74CC3">
                <w:pPr>
                  <w:spacing w:after="0" w:line="235" w:lineRule="exact"/>
                  <w:ind w:left="20" w:right="-53"/>
                  <w:rPr>
                    <w:rFonts w:ascii="Arial" w:eastAsia="Arial" w:hAnsi="Arial" w:cs="Arial"/>
                    <w:sz w:val="21"/>
                    <w:szCs w:val="21"/>
                  </w:rPr>
                </w:pPr>
                <w:r>
                  <w:rPr>
                    <w:rFonts w:ascii="Arial" w:eastAsia="Arial" w:hAnsi="Arial" w:cs="Arial"/>
                    <w:sz w:val="21"/>
                    <w:szCs w:val="21"/>
                  </w:rPr>
                  <w:t>Model</w:t>
                </w:r>
                <w:r>
                  <w:rPr>
                    <w:rFonts w:ascii="Arial" w:eastAsia="Arial" w:hAnsi="Arial" w:cs="Arial"/>
                    <w:spacing w:val="21"/>
                    <w:sz w:val="21"/>
                    <w:szCs w:val="21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1"/>
                    <w:szCs w:val="21"/>
                  </w:rPr>
                  <w:t>Course</w:t>
                </w:r>
                <w:r>
                  <w:rPr>
                    <w:rFonts w:ascii="Arial" w:eastAsia="Arial" w:hAnsi="Arial" w:cs="Arial"/>
                    <w:spacing w:val="37"/>
                    <w:sz w:val="21"/>
                    <w:szCs w:val="21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1"/>
                    <w:szCs w:val="21"/>
                  </w:rPr>
                  <w:t>V</w:t>
                </w:r>
                <w:r>
                  <w:rPr>
                    <w:rFonts w:ascii="Arial" w:eastAsia="Arial" w:hAnsi="Arial" w:cs="Arial"/>
                    <w:spacing w:val="11"/>
                    <w:sz w:val="21"/>
                    <w:szCs w:val="21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1"/>
                    <w:szCs w:val="21"/>
                  </w:rPr>
                  <w:t xml:space="preserve">- </w:t>
                </w:r>
                <w:r>
                  <w:rPr>
                    <w:rFonts w:ascii="Arial" w:eastAsia="Arial" w:hAnsi="Arial" w:cs="Arial"/>
                    <w:spacing w:val="-8"/>
                    <w:sz w:val="21"/>
                    <w:szCs w:val="21"/>
                  </w:rPr>
                  <w:t>1</w:t>
                </w:r>
                <w:r>
                  <w:rPr>
                    <w:rFonts w:ascii="Arial" w:eastAsia="Arial" w:hAnsi="Arial" w:cs="Arial"/>
                    <w:sz w:val="21"/>
                    <w:szCs w:val="21"/>
                  </w:rPr>
                  <w:t>03/5</w:t>
                </w:r>
                <w:r>
                  <w:rPr>
                    <w:rFonts w:ascii="Arial" w:eastAsia="Arial" w:hAnsi="Arial" w:cs="Arial"/>
                    <w:spacing w:val="28"/>
                    <w:sz w:val="21"/>
                    <w:szCs w:val="21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214"/>
                    <w:sz w:val="21"/>
                    <w:szCs w:val="21"/>
                  </w:rPr>
                  <w:t>-</w:t>
                </w:r>
                <w:r>
                  <w:rPr>
                    <w:rFonts w:ascii="Arial" w:eastAsia="Arial" w:hAnsi="Arial" w:cs="Arial"/>
                    <w:spacing w:val="-82"/>
                    <w:w w:val="214"/>
                    <w:sz w:val="21"/>
                    <w:szCs w:val="21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1"/>
                    <w:szCs w:val="21"/>
                  </w:rPr>
                  <w:t>VTS</w:t>
                </w:r>
                <w:r>
                  <w:rPr>
                    <w:rFonts w:ascii="Arial" w:eastAsia="Arial" w:hAnsi="Arial" w:cs="Arial"/>
                    <w:spacing w:val="16"/>
                    <w:sz w:val="21"/>
                    <w:szCs w:val="21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1"/>
                    <w:szCs w:val="21"/>
                  </w:rPr>
                  <w:t>Revalidation</w:t>
                </w:r>
                <w:r>
                  <w:rPr>
                    <w:rFonts w:ascii="Arial" w:eastAsia="Arial" w:hAnsi="Arial" w:cs="Arial"/>
                    <w:spacing w:val="37"/>
                    <w:sz w:val="21"/>
                    <w:szCs w:val="21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105"/>
                    <w:sz w:val="21"/>
                    <w:szCs w:val="21"/>
                  </w:rPr>
                  <w:t>Training</w:t>
                </w:r>
              </w:p>
              <w:p w:rsidR="00E74CC3" w:rsidRDefault="00E74CC3">
                <w:pPr>
                  <w:spacing w:before="15" w:after="0" w:line="240" w:lineRule="auto"/>
                  <w:ind w:right="159"/>
                  <w:jc w:val="right"/>
                  <w:rPr>
                    <w:rFonts w:ascii="Arial" w:eastAsia="Arial" w:hAnsi="Arial" w:cs="Arial"/>
                    <w:sz w:val="19"/>
                    <w:szCs w:val="19"/>
                  </w:rPr>
                </w:pPr>
                <w:r>
                  <w:rPr>
                    <w:rFonts w:ascii="Arial" w:eastAsia="Arial" w:hAnsi="Arial" w:cs="Arial"/>
                    <w:sz w:val="19"/>
                    <w:szCs w:val="19"/>
                  </w:rPr>
                  <w:t>October</w:t>
                </w:r>
                <w:r>
                  <w:rPr>
                    <w:rFonts w:ascii="Arial" w:eastAsia="Arial" w:hAnsi="Arial" w:cs="Arial"/>
                    <w:spacing w:val="51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104"/>
                    <w:sz w:val="19"/>
                    <w:szCs w:val="19"/>
                  </w:rPr>
                  <w:t>2015</w:t>
                </w: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367.55pt;margin-top:36.2pt;width:148.25pt;height:12.5pt;z-index:-1455;mso-position-horizontal-relative:page;mso-position-vertical-relative:page" filled="f" stroked="f">
          <v:textbox inset="0,0,0,0">
            <w:txbxContent>
              <w:p w:rsidR="00E74CC3" w:rsidRDefault="00E74CC3">
                <w:pPr>
                  <w:spacing w:after="0" w:line="235" w:lineRule="exact"/>
                  <w:ind w:left="20" w:right="-52"/>
                  <w:rPr>
                    <w:rFonts w:ascii="Arial" w:eastAsia="Arial" w:hAnsi="Arial" w:cs="Arial"/>
                    <w:sz w:val="21"/>
                    <w:szCs w:val="21"/>
                  </w:rPr>
                </w:pPr>
                <w:r>
                  <w:rPr>
                    <w:rFonts w:ascii="Arial" w:eastAsia="Arial" w:hAnsi="Arial" w:cs="Arial"/>
                    <w:sz w:val="21"/>
                    <w:szCs w:val="21"/>
                  </w:rPr>
                  <w:t>VTS41-</w:t>
                </w:r>
                <w:proofErr w:type="gramStart"/>
                <w:r>
                  <w:rPr>
                    <w:rFonts w:ascii="Arial" w:eastAsia="Arial" w:hAnsi="Arial" w:cs="Arial"/>
                    <w:sz w:val="21"/>
                    <w:szCs w:val="21"/>
                  </w:rPr>
                  <w:t xml:space="preserve">10.1.1 </w:t>
                </w:r>
                <w:r>
                  <w:rPr>
                    <w:rFonts w:ascii="Arial" w:eastAsia="Arial" w:hAnsi="Arial" w:cs="Arial"/>
                    <w:spacing w:val="11"/>
                    <w:sz w:val="21"/>
                    <w:szCs w:val="21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104"/>
                    <w:sz w:val="21"/>
                    <w:szCs w:val="21"/>
                  </w:rPr>
                  <w:t>(</w:t>
                </w:r>
                <w:proofErr w:type="gramEnd"/>
                <w:r>
                  <w:rPr>
                    <w:rFonts w:ascii="Arial" w:eastAsia="Arial" w:hAnsi="Arial" w:cs="Arial"/>
                    <w:w w:val="103"/>
                    <w:sz w:val="21"/>
                    <w:szCs w:val="21"/>
                  </w:rPr>
                  <w:t>VTS40-12.2.2</w:t>
                </w:r>
                <w:r>
                  <w:rPr>
                    <w:rFonts w:ascii="Arial" w:eastAsia="Arial" w:hAnsi="Arial" w:cs="Arial"/>
                    <w:w w:val="104"/>
                    <w:sz w:val="21"/>
                    <w:szCs w:val="21"/>
                  </w:rPr>
                  <w:t>)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CC3" w:rsidRDefault="00CE1EAD">
    <w:pPr>
      <w:spacing w:after="0" w:line="200" w:lineRule="exact"/>
      <w:rPr>
        <w:sz w:val="20"/>
        <w:szCs w:val="20"/>
      </w:rPr>
    </w:pPr>
    <w:r>
      <w:pict>
        <v:group id="_x0000_s2053" style="position:absolute;margin-left:55.2pt;margin-top:61.45pt;width:484.8pt;height:.1pt;z-index:-1454;mso-position-horizontal-relative:page;mso-position-vertical-relative:page" coordorigin="1104,1229" coordsize="9696,2">
          <v:shape id="_x0000_s2054" style="position:absolute;left:1104;top:1229;width:9696;height:2" coordorigin="1104,1229" coordsize="9696,0" path="m1104,1229r9696,e" filled="f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9.3pt;margin-top:36.25pt;width:258.15pt;height:24.6pt;z-index:-1453;mso-position-horizontal-relative:page;mso-position-vertical-relative:page" filled="f" stroked="f">
          <v:textbox inset="0,0,0,0">
            <w:txbxContent>
              <w:p w:rsidR="00E74CC3" w:rsidRDefault="00E74CC3">
                <w:pPr>
                  <w:spacing w:after="0" w:line="246" w:lineRule="exact"/>
                  <w:ind w:left="20" w:right="-54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  <w:spacing w:val="-4"/>
                  </w:rPr>
                  <w:t>M</w:t>
                </w:r>
                <w:r>
                  <w:rPr>
                    <w:rFonts w:ascii="Arial" w:eastAsia="Arial" w:hAnsi="Arial" w:cs="Arial"/>
                  </w:rPr>
                  <w:t>od</w:t>
                </w:r>
                <w:r>
                  <w:rPr>
                    <w:rFonts w:ascii="Arial" w:eastAsia="Arial" w:hAnsi="Arial" w:cs="Arial"/>
                    <w:spacing w:val="2"/>
                  </w:rPr>
                  <w:t>e</w:t>
                </w:r>
                <w:r>
                  <w:rPr>
                    <w:rFonts w:ascii="Arial" w:eastAsia="Arial" w:hAnsi="Arial" w:cs="Arial"/>
                  </w:rPr>
                  <w:t xml:space="preserve">l </w:t>
                </w:r>
                <w:r>
                  <w:rPr>
                    <w:rFonts w:ascii="Arial" w:eastAsia="Arial" w:hAnsi="Arial" w:cs="Arial"/>
                    <w:spacing w:val="-1"/>
                  </w:rPr>
                  <w:t>C</w:t>
                </w:r>
                <w:r>
                  <w:rPr>
                    <w:rFonts w:ascii="Arial" w:eastAsia="Arial" w:hAnsi="Arial" w:cs="Arial"/>
                  </w:rPr>
                  <w:t>ou</w:t>
                </w:r>
                <w:r>
                  <w:rPr>
                    <w:rFonts w:ascii="Arial" w:eastAsia="Arial" w:hAnsi="Arial" w:cs="Arial"/>
                    <w:spacing w:val="1"/>
                  </w:rPr>
                  <w:t>r</w:t>
                </w:r>
                <w:r>
                  <w:rPr>
                    <w:rFonts w:ascii="Arial" w:eastAsia="Arial" w:hAnsi="Arial" w:cs="Arial"/>
                  </w:rPr>
                  <w:t>se</w:t>
                </w:r>
                <w:r>
                  <w:rPr>
                    <w:rFonts w:ascii="Arial" w:eastAsia="Arial" w:hAnsi="Arial" w:cs="Arial"/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>V</w:t>
                </w:r>
                <w:r>
                  <w:rPr>
                    <w:rFonts w:ascii="Arial" w:eastAsia="Arial" w:hAnsi="Arial" w:cs="Arial"/>
                    <w:spacing w:val="-2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>-</w:t>
                </w:r>
                <w:r>
                  <w:rPr>
                    <w:rFonts w:ascii="Arial" w:eastAsia="Arial" w:hAnsi="Arial" w:cs="Arial"/>
                    <w:spacing w:val="2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>10</w:t>
                </w:r>
                <w:r>
                  <w:rPr>
                    <w:rFonts w:ascii="Arial" w:eastAsia="Arial" w:hAnsi="Arial" w:cs="Arial"/>
                    <w:spacing w:val="-3"/>
                  </w:rPr>
                  <w:t>3</w:t>
                </w:r>
                <w:r>
                  <w:rPr>
                    <w:rFonts w:ascii="Arial" w:eastAsia="Arial" w:hAnsi="Arial" w:cs="Arial"/>
                    <w:spacing w:val="1"/>
                  </w:rPr>
                  <w:t>/</w:t>
                </w:r>
                <w:r>
                  <w:rPr>
                    <w:rFonts w:ascii="Arial" w:eastAsia="Arial" w:hAnsi="Arial" w:cs="Arial"/>
                  </w:rPr>
                  <w:t>5</w:t>
                </w:r>
                <w:r>
                  <w:rPr>
                    <w:rFonts w:ascii="Arial" w:eastAsia="Arial" w:hAnsi="Arial" w:cs="Arial"/>
                    <w:spacing w:val="-2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>–</w:t>
                </w:r>
                <w:r>
                  <w:rPr>
                    <w:rFonts w:ascii="Arial" w:eastAsia="Arial" w:hAnsi="Arial" w:cs="Arial"/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</w:rPr>
                  <w:t>V</w:t>
                </w:r>
                <w:r>
                  <w:rPr>
                    <w:rFonts w:ascii="Arial" w:eastAsia="Arial" w:hAnsi="Arial" w:cs="Arial"/>
                    <w:spacing w:val="2"/>
                  </w:rPr>
                  <w:t>T</w:t>
                </w:r>
                <w:r>
                  <w:rPr>
                    <w:rFonts w:ascii="Arial" w:eastAsia="Arial" w:hAnsi="Arial" w:cs="Arial"/>
                  </w:rPr>
                  <w:t>S</w:t>
                </w:r>
                <w:r>
                  <w:rPr>
                    <w:rFonts w:ascii="Arial" w:eastAsia="Arial" w:hAnsi="Arial" w:cs="Arial"/>
                    <w:spacing w:val="-2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</w:rPr>
                  <w:t>R</w:t>
                </w:r>
                <w:r>
                  <w:rPr>
                    <w:rFonts w:ascii="Arial" w:eastAsia="Arial" w:hAnsi="Arial" w:cs="Arial"/>
                  </w:rPr>
                  <w:t>e</w:t>
                </w:r>
                <w:r>
                  <w:rPr>
                    <w:rFonts w:ascii="Arial" w:eastAsia="Arial" w:hAnsi="Arial" w:cs="Arial"/>
                    <w:spacing w:val="-2"/>
                  </w:rPr>
                  <w:t>v</w:t>
                </w:r>
                <w:r>
                  <w:rPr>
                    <w:rFonts w:ascii="Arial" w:eastAsia="Arial" w:hAnsi="Arial" w:cs="Arial"/>
                  </w:rPr>
                  <w:t>a</w:t>
                </w:r>
                <w:r>
                  <w:rPr>
                    <w:rFonts w:ascii="Arial" w:eastAsia="Arial" w:hAnsi="Arial" w:cs="Arial"/>
                    <w:spacing w:val="-1"/>
                  </w:rPr>
                  <w:t>li</w:t>
                </w:r>
                <w:r>
                  <w:rPr>
                    <w:rFonts w:ascii="Arial" w:eastAsia="Arial" w:hAnsi="Arial" w:cs="Arial"/>
                  </w:rPr>
                  <w:t>da</w:t>
                </w:r>
                <w:r>
                  <w:rPr>
                    <w:rFonts w:ascii="Arial" w:eastAsia="Arial" w:hAnsi="Arial" w:cs="Arial"/>
                    <w:spacing w:val="1"/>
                  </w:rPr>
                  <w:t>t</w:t>
                </w:r>
                <w:r>
                  <w:rPr>
                    <w:rFonts w:ascii="Arial" w:eastAsia="Arial" w:hAnsi="Arial" w:cs="Arial"/>
                    <w:spacing w:val="-1"/>
                  </w:rPr>
                  <w:t>i</w:t>
                </w:r>
                <w:r>
                  <w:rPr>
                    <w:rFonts w:ascii="Arial" w:eastAsia="Arial" w:hAnsi="Arial" w:cs="Arial"/>
                  </w:rPr>
                  <w:t>on</w:t>
                </w:r>
                <w:r>
                  <w:rPr>
                    <w:rFonts w:ascii="Arial" w:eastAsia="Arial" w:hAnsi="Arial" w:cs="Arial"/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2"/>
                  </w:rPr>
                  <w:t>T</w:t>
                </w:r>
                <w:r>
                  <w:rPr>
                    <w:rFonts w:ascii="Arial" w:eastAsia="Arial" w:hAnsi="Arial" w:cs="Arial"/>
                    <w:spacing w:val="1"/>
                  </w:rPr>
                  <w:t>r</w:t>
                </w:r>
                <w:r>
                  <w:rPr>
                    <w:rFonts w:ascii="Arial" w:eastAsia="Arial" w:hAnsi="Arial" w:cs="Arial"/>
                  </w:rPr>
                  <w:t>a</w:t>
                </w:r>
                <w:r>
                  <w:rPr>
                    <w:rFonts w:ascii="Arial" w:eastAsia="Arial" w:hAnsi="Arial" w:cs="Arial"/>
                    <w:spacing w:val="-1"/>
                  </w:rPr>
                  <w:t>i</w:t>
                </w:r>
                <w:r>
                  <w:rPr>
                    <w:rFonts w:ascii="Arial" w:eastAsia="Arial" w:hAnsi="Arial" w:cs="Arial"/>
                    <w:spacing w:val="-3"/>
                  </w:rPr>
                  <w:t>n</w:t>
                </w:r>
                <w:r>
                  <w:rPr>
                    <w:rFonts w:ascii="Arial" w:eastAsia="Arial" w:hAnsi="Arial" w:cs="Arial"/>
                    <w:spacing w:val="-1"/>
                  </w:rPr>
                  <w:t>i</w:t>
                </w:r>
                <w:r>
                  <w:rPr>
                    <w:rFonts w:ascii="Arial" w:eastAsia="Arial" w:hAnsi="Arial" w:cs="Arial"/>
                  </w:rPr>
                  <w:t>ng</w:t>
                </w:r>
              </w:p>
              <w:p w:rsidR="00E74CC3" w:rsidRDefault="00E74CC3">
                <w:pPr>
                  <w:spacing w:before="1" w:after="0" w:line="240" w:lineRule="auto"/>
                  <w:ind w:right="175"/>
                  <w:jc w:val="right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pacing w:val="1"/>
                    <w:sz w:val="20"/>
                    <w:szCs w:val="20"/>
                  </w:rPr>
                  <w:t>Oc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tober</w:t>
                </w:r>
                <w:r>
                  <w:rPr>
                    <w:rFonts w:ascii="Arial" w:eastAsia="Arial" w:hAnsi="Arial" w:cs="Arial"/>
                    <w:spacing w:val="-7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99"/>
                    <w:sz w:val="20"/>
                    <w:szCs w:val="20"/>
                  </w:rPr>
                  <w:t>2</w:t>
                </w:r>
                <w:r>
                  <w:rPr>
                    <w:rFonts w:ascii="Arial" w:eastAsia="Arial" w:hAnsi="Arial" w:cs="Arial"/>
                    <w:spacing w:val="2"/>
                    <w:w w:val="99"/>
                    <w:sz w:val="20"/>
                    <w:szCs w:val="20"/>
                  </w:rPr>
                  <w:t>0</w:t>
                </w:r>
                <w:r>
                  <w:rPr>
                    <w:rFonts w:ascii="Arial" w:eastAsia="Arial" w:hAnsi="Arial" w:cs="Arial"/>
                    <w:w w:val="99"/>
                    <w:sz w:val="20"/>
                    <w:szCs w:val="20"/>
                  </w:rPr>
                  <w:t>15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367.9pt;margin-top:36.25pt;width:148.1pt;height:13.05pt;z-index:-1452;mso-position-horizontal-relative:page;mso-position-vertical-relative:page" filled="f" stroked="f">
          <v:textbox inset="0,0,0,0">
            <w:txbxContent>
              <w:p w:rsidR="00E74CC3" w:rsidRDefault="00E74CC3">
                <w:pPr>
                  <w:spacing w:after="0" w:line="246" w:lineRule="exact"/>
                  <w:ind w:left="20" w:right="-53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  <w:spacing w:val="-1"/>
                  </w:rPr>
                  <w:t>V</w:t>
                </w:r>
                <w:r>
                  <w:rPr>
                    <w:rFonts w:ascii="Arial" w:eastAsia="Arial" w:hAnsi="Arial" w:cs="Arial"/>
                    <w:spacing w:val="2"/>
                  </w:rPr>
                  <w:t>T</w:t>
                </w:r>
                <w:r>
                  <w:rPr>
                    <w:rFonts w:ascii="Arial" w:eastAsia="Arial" w:hAnsi="Arial" w:cs="Arial"/>
                    <w:spacing w:val="-1"/>
                  </w:rPr>
                  <w:t>S</w:t>
                </w:r>
                <w:r>
                  <w:rPr>
                    <w:rFonts w:ascii="Arial" w:eastAsia="Arial" w:hAnsi="Arial" w:cs="Arial"/>
                  </w:rPr>
                  <w:t>41</w:t>
                </w:r>
                <w:r>
                  <w:rPr>
                    <w:rFonts w:ascii="Arial" w:eastAsia="Arial" w:hAnsi="Arial" w:cs="Arial"/>
                    <w:spacing w:val="1"/>
                  </w:rPr>
                  <w:t>-</w:t>
                </w:r>
                <w:r>
                  <w:rPr>
                    <w:rFonts w:ascii="Arial" w:eastAsia="Arial" w:hAnsi="Arial" w:cs="Arial"/>
                  </w:rPr>
                  <w:t>1</w:t>
                </w:r>
                <w:r>
                  <w:rPr>
                    <w:rFonts w:ascii="Arial" w:eastAsia="Arial" w:hAnsi="Arial" w:cs="Arial"/>
                    <w:spacing w:val="-3"/>
                  </w:rPr>
                  <w:t>0</w:t>
                </w:r>
                <w:r>
                  <w:rPr>
                    <w:rFonts w:ascii="Arial" w:eastAsia="Arial" w:hAnsi="Arial" w:cs="Arial"/>
                    <w:spacing w:val="1"/>
                  </w:rPr>
                  <w:t>.</w:t>
                </w:r>
                <w:r>
                  <w:rPr>
                    <w:rFonts w:ascii="Arial" w:eastAsia="Arial" w:hAnsi="Arial" w:cs="Arial"/>
                  </w:rPr>
                  <w:t>1</w:t>
                </w:r>
                <w:r>
                  <w:rPr>
                    <w:rFonts w:ascii="Arial" w:eastAsia="Arial" w:hAnsi="Arial" w:cs="Arial"/>
                    <w:spacing w:val="1"/>
                  </w:rPr>
                  <w:t>.</w:t>
                </w:r>
                <w:r>
                  <w:rPr>
                    <w:rFonts w:ascii="Arial" w:eastAsia="Arial" w:hAnsi="Arial" w:cs="Arial"/>
                  </w:rPr>
                  <w:t>1</w:t>
                </w:r>
                <w:r>
                  <w:rPr>
                    <w:rFonts w:ascii="Arial" w:eastAsia="Arial" w:hAnsi="Arial" w:cs="Arial"/>
                    <w:spacing w:val="-2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</w:rPr>
                  <w:t>(</w:t>
                </w:r>
                <w:r>
                  <w:rPr>
                    <w:rFonts w:ascii="Arial" w:eastAsia="Arial" w:hAnsi="Arial" w:cs="Arial"/>
                    <w:spacing w:val="-3"/>
                  </w:rPr>
                  <w:t>V</w:t>
                </w:r>
                <w:r>
                  <w:rPr>
                    <w:rFonts w:ascii="Arial" w:eastAsia="Arial" w:hAnsi="Arial" w:cs="Arial"/>
                    <w:spacing w:val="2"/>
                  </w:rPr>
                  <w:t>T</w:t>
                </w:r>
                <w:r>
                  <w:rPr>
                    <w:rFonts w:ascii="Arial" w:eastAsia="Arial" w:hAnsi="Arial" w:cs="Arial"/>
                    <w:spacing w:val="-1"/>
                  </w:rPr>
                  <w:t>S</w:t>
                </w:r>
                <w:r>
                  <w:rPr>
                    <w:rFonts w:ascii="Arial" w:eastAsia="Arial" w:hAnsi="Arial" w:cs="Arial"/>
                  </w:rPr>
                  <w:t>4</w:t>
                </w:r>
                <w:r>
                  <w:rPr>
                    <w:rFonts w:ascii="Arial" w:eastAsia="Arial" w:hAnsi="Arial" w:cs="Arial"/>
                    <w:spacing w:val="-2"/>
                  </w:rPr>
                  <w:t>0</w:t>
                </w:r>
                <w:r>
                  <w:rPr>
                    <w:rFonts w:ascii="Arial" w:eastAsia="Arial" w:hAnsi="Arial" w:cs="Arial"/>
                    <w:spacing w:val="1"/>
                  </w:rPr>
                  <w:t>-</w:t>
                </w:r>
                <w:r>
                  <w:rPr>
                    <w:rFonts w:ascii="Arial" w:eastAsia="Arial" w:hAnsi="Arial" w:cs="Arial"/>
                    <w:spacing w:val="-3"/>
                  </w:rPr>
                  <w:t>1</w:t>
                </w:r>
                <w:r>
                  <w:rPr>
                    <w:rFonts w:ascii="Arial" w:eastAsia="Arial" w:hAnsi="Arial" w:cs="Arial"/>
                  </w:rPr>
                  <w:t>2</w:t>
                </w:r>
                <w:r>
                  <w:rPr>
                    <w:rFonts w:ascii="Arial" w:eastAsia="Arial" w:hAnsi="Arial" w:cs="Arial"/>
                    <w:spacing w:val="1"/>
                  </w:rPr>
                  <w:t>.</w:t>
                </w:r>
                <w:r>
                  <w:rPr>
                    <w:rFonts w:ascii="Arial" w:eastAsia="Arial" w:hAnsi="Arial" w:cs="Arial"/>
                  </w:rPr>
                  <w:t>2</w:t>
                </w:r>
                <w:r>
                  <w:rPr>
                    <w:rFonts w:ascii="Arial" w:eastAsia="Arial" w:hAnsi="Arial" w:cs="Arial"/>
                    <w:spacing w:val="1"/>
                  </w:rPr>
                  <w:t>.</w:t>
                </w:r>
                <w:r>
                  <w:rPr>
                    <w:rFonts w:ascii="Arial" w:eastAsia="Arial" w:hAnsi="Arial" w:cs="Arial"/>
                    <w:spacing w:val="-3"/>
                  </w:rPr>
                  <w:t>2</w:t>
                </w:r>
                <w:r>
                  <w:rPr>
                    <w:rFonts w:ascii="Arial" w:eastAsia="Arial" w:hAnsi="Arial" w:cs="Arial"/>
                  </w:rPr>
                  <w:t>)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CC3" w:rsidRDefault="00CE1EAD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05.5pt;margin-top:28.55pt;width:198.4pt;height:24.7pt;z-index:-1450;mso-position-horizontal-relative:page;mso-position-vertical-relative:page" filled="f" stroked="f">
          <v:textbox inset="0,0,0,0">
            <w:txbxContent>
              <w:p w:rsidR="00E74CC3" w:rsidRDefault="00E74CC3">
                <w:pPr>
                  <w:spacing w:after="0" w:line="246" w:lineRule="exact"/>
                  <w:ind w:left="-17" w:right="-37"/>
                  <w:jc w:val="center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  <w:spacing w:val="-4"/>
                  </w:rPr>
                  <w:t>M</w:t>
                </w:r>
                <w:r>
                  <w:rPr>
                    <w:rFonts w:ascii="Arial" w:eastAsia="Arial" w:hAnsi="Arial" w:cs="Arial"/>
                  </w:rPr>
                  <w:t>od</w:t>
                </w:r>
                <w:r>
                  <w:rPr>
                    <w:rFonts w:ascii="Arial" w:eastAsia="Arial" w:hAnsi="Arial" w:cs="Arial"/>
                    <w:spacing w:val="2"/>
                  </w:rPr>
                  <w:t>e</w:t>
                </w:r>
                <w:r>
                  <w:rPr>
                    <w:rFonts w:ascii="Arial" w:eastAsia="Arial" w:hAnsi="Arial" w:cs="Arial"/>
                  </w:rPr>
                  <w:t xml:space="preserve">l </w:t>
                </w:r>
                <w:r>
                  <w:rPr>
                    <w:rFonts w:ascii="Arial" w:eastAsia="Arial" w:hAnsi="Arial" w:cs="Arial"/>
                    <w:spacing w:val="-1"/>
                  </w:rPr>
                  <w:t>C</w:t>
                </w:r>
                <w:r>
                  <w:rPr>
                    <w:rFonts w:ascii="Arial" w:eastAsia="Arial" w:hAnsi="Arial" w:cs="Arial"/>
                  </w:rPr>
                  <w:t>ou</w:t>
                </w:r>
                <w:r>
                  <w:rPr>
                    <w:rFonts w:ascii="Arial" w:eastAsia="Arial" w:hAnsi="Arial" w:cs="Arial"/>
                    <w:spacing w:val="1"/>
                  </w:rPr>
                  <w:t>r</w:t>
                </w:r>
                <w:r>
                  <w:rPr>
                    <w:rFonts w:ascii="Arial" w:eastAsia="Arial" w:hAnsi="Arial" w:cs="Arial"/>
                  </w:rPr>
                  <w:t>se</w:t>
                </w:r>
                <w:r>
                  <w:rPr>
                    <w:rFonts w:ascii="Arial" w:eastAsia="Arial" w:hAnsi="Arial" w:cs="Arial"/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>V</w:t>
                </w:r>
                <w:r>
                  <w:rPr>
                    <w:rFonts w:ascii="Arial" w:eastAsia="Arial" w:hAnsi="Arial" w:cs="Arial"/>
                    <w:spacing w:val="-2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>-</w:t>
                </w:r>
                <w:r>
                  <w:rPr>
                    <w:rFonts w:ascii="Arial" w:eastAsia="Arial" w:hAnsi="Arial" w:cs="Arial"/>
                    <w:spacing w:val="2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>10</w:t>
                </w:r>
                <w:r>
                  <w:rPr>
                    <w:rFonts w:ascii="Arial" w:eastAsia="Arial" w:hAnsi="Arial" w:cs="Arial"/>
                    <w:spacing w:val="-3"/>
                  </w:rPr>
                  <w:t>3</w:t>
                </w:r>
                <w:r>
                  <w:rPr>
                    <w:rFonts w:ascii="Arial" w:eastAsia="Arial" w:hAnsi="Arial" w:cs="Arial"/>
                    <w:spacing w:val="1"/>
                  </w:rPr>
                  <w:t>/</w:t>
                </w:r>
                <w:r>
                  <w:rPr>
                    <w:rFonts w:ascii="Arial" w:eastAsia="Arial" w:hAnsi="Arial" w:cs="Arial"/>
                  </w:rPr>
                  <w:t>1</w:t>
                </w:r>
                <w:r>
                  <w:rPr>
                    <w:rFonts w:ascii="Arial" w:eastAsia="Arial" w:hAnsi="Arial" w:cs="Arial"/>
                    <w:spacing w:val="-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>–</w:t>
                </w:r>
                <w:r>
                  <w:rPr>
                    <w:rFonts w:ascii="Arial" w:eastAsia="Arial" w:hAnsi="Arial" w:cs="Arial"/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</w:rPr>
                  <w:t>V</w:t>
                </w:r>
                <w:r>
                  <w:rPr>
                    <w:rFonts w:ascii="Arial" w:eastAsia="Arial" w:hAnsi="Arial" w:cs="Arial"/>
                    <w:spacing w:val="2"/>
                  </w:rPr>
                  <w:t>T</w:t>
                </w:r>
                <w:r>
                  <w:rPr>
                    <w:rFonts w:ascii="Arial" w:eastAsia="Arial" w:hAnsi="Arial" w:cs="Arial"/>
                  </w:rPr>
                  <w:t>S</w:t>
                </w:r>
                <w:r>
                  <w:rPr>
                    <w:rFonts w:ascii="Arial" w:eastAsia="Arial" w:hAnsi="Arial" w:cs="Arial"/>
                    <w:spacing w:val="-2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</w:rPr>
                  <w:t>O</w:t>
                </w:r>
                <w:r>
                  <w:rPr>
                    <w:rFonts w:ascii="Arial" w:eastAsia="Arial" w:hAnsi="Arial" w:cs="Arial"/>
                    <w:spacing w:val="-3"/>
                  </w:rPr>
                  <w:t>p</w:t>
                </w:r>
                <w:r>
                  <w:rPr>
                    <w:rFonts w:ascii="Arial" w:eastAsia="Arial" w:hAnsi="Arial" w:cs="Arial"/>
                  </w:rPr>
                  <w:t>e</w:t>
                </w:r>
                <w:r>
                  <w:rPr>
                    <w:rFonts w:ascii="Arial" w:eastAsia="Arial" w:hAnsi="Arial" w:cs="Arial"/>
                    <w:spacing w:val="1"/>
                  </w:rPr>
                  <w:t>r</w:t>
                </w:r>
                <w:r>
                  <w:rPr>
                    <w:rFonts w:ascii="Arial" w:eastAsia="Arial" w:hAnsi="Arial" w:cs="Arial"/>
                    <w:spacing w:val="-3"/>
                  </w:rPr>
                  <w:t>a</w:t>
                </w:r>
                <w:r>
                  <w:rPr>
                    <w:rFonts w:ascii="Arial" w:eastAsia="Arial" w:hAnsi="Arial" w:cs="Arial"/>
                    <w:spacing w:val="1"/>
                  </w:rPr>
                  <w:t>t</w:t>
                </w:r>
                <w:r>
                  <w:rPr>
                    <w:rFonts w:ascii="Arial" w:eastAsia="Arial" w:hAnsi="Arial" w:cs="Arial"/>
                  </w:rPr>
                  <w:t>or</w:t>
                </w:r>
              </w:p>
              <w:p w:rsidR="00E74CC3" w:rsidRDefault="00E74CC3">
                <w:pPr>
                  <w:spacing w:before="3" w:after="0" w:line="240" w:lineRule="auto"/>
                  <w:ind w:left="208" w:right="193"/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Ma</w:t>
                </w:r>
                <w:r>
                  <w:rPr>
                    <w:rFonts w:ascii="Arial" w:eastAsia="Arial" w:hAnsi="Arial" w:cs="Arial"/>
                    <w:spacing w:val="1"/>
                    <w:sz w:val="20"/>
                    <w:szCs w:val="20"/>
                  </w:rPr>
                  <w:t>rc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h</w:t>
                </w:r>
                <w:r>
                  <w:rPr>
                    <w:rFonts w:ascii="Arial" w:eastAsia="Arial" w:hAnsi="Arial" w:cs="Arial"/>
                    <w:spacing w:val="-7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1</w:t>
                </w:r>
                <w:r>
                  <w:rPr>
                    <w:rFonts w:ascii="Arial" w:eastAsia="Arial" w:hAnsi="Arial" w:cs="Arial"/>
                    <w:spacing w:val="2"/>
                    <w:sz w:val="20"/>
                    <w:szCs w:val="20"/>
                  </w:rPr>
                  <w:t>9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98</w:t>
                </w:r>
                <w:r>
                  <w:rPr>
                    <w:rFonts w:ascii="Arial" w:eastAsia="Arial" w:hAnsi="Arial" w:cs="Arial"/>
                    <w:spacing w:val="-2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–</w:t>
                </w:r>
                <w:r>
                  <w:rPr>
                    <w:rFonts w:ascii="Arial" w:eastAsia="Arial" w:hAnsi="Arial" w:cs="Arial"/>
                    <w:spacing w:val="-2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  <w:highlight w:val="yellow"/>
                  </w:rPr>
                  <w:t>R</w:t>
                </w:r>
                <w:r>
                  <w:rPr>
                    <w:rFonts w:ascii="Arial" w:eastAsia="Arial" w:hAnsi="Arial" w:cs="Arial"/>
                    <w:spacing w:val="2"/>
                    <w:sz w:val="20"/>
                    <w:szCs w:val="20"/>
                    <w:highlight w:val="yellow"/>
                  </w:rPr>
                  <w:t>e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  <w:highlight w:val="yellow"/>
                  </w:rPr>
                  <w:t>vi</w:t>
                </w:r>
                <w:r>
                  <w:rPr>
                    <w:rFonts w:ascii="Arial" w:eastAsia="Arial" w:hAnsi="Arial" w:cs="Arial"/>
                    <w:spacing w:val="1"/>
                    <w:sz w:val="20"/>
                    <w:szCs w:val="20"/>
                    <w:highlight w:val="yellow"/>
                  </w:rPr>
                  <w:t>s</w:t>
                </w:r>
                <w:r>
                  <w:rPr>
                    <w:rFonts w:ascii="Arial" w:eastAsia="Arial" w:hAnsi="Arial" w:cs="Arial"/>
                    <w:spacing w:val="2"/>
                    <w:sz w:val="20"/>
                    <w:szCs w:val="20"/>
                    <w:highlight w:val="yellow"/>
                  </w:rPr>
                  <w:t>e</w:t>
                </w:r>
                <w:r>
                  <w:rPr>
                    <w:rFonts w:ascii="Arial" w:eastAsia="Arial" w:hAnsi="Arial" w:cs="Arial"/>
                    <w:sz w:val="20"/>
                    <w:szCs w:val="20"/>
                    <w:highlight w:val="yellow"/>
                  </w:rPr>
                  <w:t>d</w:t>
                </w:r>
                <w:r>
                  <w:rPr>
                    <w:rFonts w:ascii="Arial" w:eastAsia="Arial" w:hAnsi="Arial" w:cs="Arial"/>
                    <w:spacing w:val="-9"/>
                    <w:sz w:val="20"/>
                    <w:szCs w:val="20"/>
                    <w:highlight w:val="yellow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3"/>
                    <w:sz w:val="20"/>
                    <w:szCs w:val="20"/>
                    <w:highlight w:val="yellow"/>
                  </w:rPr>
                  <w:t>D</w:t>
                </w:r>
                <w:r>
                  <w:rPr>
                    <w:rFonts w:ascii="Arial" w:eastAsia="Arial" w:hAnsi="Arial" w:cs="Arial"/>
                    <w:sz w:val="20"/>
                    <w:szCs w:val="20"/>
                    <w:highlight w:val="yellow"/>
                  </w:rPr>
                  <w:t>e</w:t>
                </w:r>
                <w:r>
                  <w:rPr>
                    <w:rFonts w:ascii="Arial" w:eastAsia="Arial" w:hAnsi="Arial" w:cs="Arial"/>
                    <w:spacing w:val="1"/>
                    <w:sz w:val="20"/>
                    <w:szCs w:val="20"/>
                    <w:highlight w:val="yellow"/>
                  </w:rPr>
                  <w:t>c</w:t>
                </w:r>
                <w:r>
                  <w:rPr>
                    <w:rFonts w:ascii="Arial" w:eastAsia="Arial" w:hAnsi="Arial" w:cs="Arial"/>
                    <w:sz w:val="20"/>
                    <w:szCs w:val="20"/>
                    <w:highlight w:val="yellow"/>
                  </w:rPr>
                  <w:t>e</w:t>
                </w:r>
                <w:r>
                  <w:rPr>
                    <w:rFonts w:ascii="Arial" w:eastAsia="Arial" w:hAnsi="Arial" w:cs="Arial"/>
                    <w:spacing w:val="4"/>
                    <w:sz w:val="20"/>
                    <w:szCs w:val="20"/>
                    <w:highlight w:val="yellow"/>
                  </w:rPr>
                  <w:t>m</w:t>
                </w:r>
                <w:r>
                  <w:rPr>
                    <w:rFonts w:ascii="Arial" w:eastAsia="Arial" w:hAnsi="Arial" w:cs="Arial"/>
                    <w:sz w:val="20"/>
                    <w:szCs w:val="20"/>
                    <w:highlight w:val="yellow"/>
                  </w:rPr>
                  <w:t>ber</w:t>
                </w:r>
                <w:r>
                  <w:rPr>
                    <w:rFonts w:ascii="Arial" w:eastAsia="Arial" w:hAnsi="Arial" w:cs="Arial"/>
                    <w:spacing w:val="-9"/>
                    <w:sz w:val="20"/>
                    <w:szCs w:val="20"/>
                    <w:highlight w:val="yellow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99"/>
                    <w:sz w:val="20"/>
                    <w:szCs w:val="20"/>
                    <w:highlight w:val="yellow"/>
                  </w:rPr>
                  <w:t>2009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15FD6"/>
    <w:multiLevelType w:val="hybridMultilevel"/>
    <w:tmpl w:val="AD9817A8"/>
    <w:lvl w:ilvl="0" w:tplc="13CCC9E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3E2707"/>
    <w:multiLevelType w:val="hybridMultilevel"/>
    <w:tmpl w:val="C1A45A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BF3E6D"/>
    <w:multiLevelType w:val="hybridMultilevel"/>
    <w:tmpl w:val="37F8891C"/>
    <w:lvl w:ilvl="0" w:tplc="0C09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>
    <w:nsid w:val="556E3274"/>
    <w:multiLevelType w:val="hybridMultilevel"/>
    <w:tmpl w:val="19C88778"/>
    <w:lvl w:ilvl="0" w:tplc="0C0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4">
    <w:nsid w:val="59EF7ADD"/>
    <w:multiLevelType w:val="hybridMultilevel"/>
    <w:tmpl w:val="AB626D92"/>
    <w:lvl w:ilvl="0" w:tplc="0C0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29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14D7B"/>
    <w:rsid w:val="0000354C"/>
    <w:rsid w:val="00041AE3"/>
    <w:rsid w:val="00105014"/>
    <w:rsid w:val="00164DB7"/>
    <w:rsid w:val="002C31F6"/>
    <w:rsid w:val="003259B9"/>
    <w:rsid w:val="00380175"/>
    <w:rsid w:val="003F7DEE"/>
    <w:rsid w:val="004D7737"/>
    <w:rsid w:val="00514D7B"/>
    <w:rsid w:val="00534799"/>
    <w:rsid w:val="005C3897"/>
    <w:rsid w:val="005F04D9"/>
    <w:rsid w:val="00691033"/>
    <w:rsid w:val="006B0AEC"/>
    <w:rsid w:val="006F3D04"/>
    <w:rsid w:val="007B3FBD"/>
    <w:rsid w:val="007C355C"/>
    <w:rsid w:val="007D5BF9"/>
    <w:rsid w:val="008C65AB"/>
    <w:rsid w:val="0099150E"/>
    <w:rsid w:val="009C155D"/>
    <w:rsid w:val="009F4E37"/>
    <w:rsid w:val="00A22402"/>
    <w:rsid w:val="00A612FA"/>
    <w:rsid w:val="00B14867"/>
    <w:rsid w:val="00B1680E"/>
    <w:rsid w:val="00BE17C0"/>
    <w:rsid w:val="00C6142C"/>
    <w:rsid w:val="00CE1EAD"/>
    <w:rsid w:val="00E3328D"/>
    <w:rsid w:val="00E74CC3"/>
    <w:rsid w:val="00F12226"/>
    <w:rsid w:val="00F1401C"/>
    <w:rsid w:val="00F26AB5"/>
    <w:rsid w:val="00FA171D"/>
    <w:rsid w:val="00FB541C"/>
    <w:rsid w:val="00FC3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97"/>
    <o:shapelayout v:ext="edit">
      <o:idmap v:ext="edit" data="1,3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nhideWhenUsed/>
    <w:rsid w:val="007B3FB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B3F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B3F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3F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3F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3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F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59B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E1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1EAD"/>
  </w:style>
  <w:style w:type="paragraph" w:styleId="Footer">
    <w:name w:val="footer"/>
    <w:basedOn w:val="Normal"/>
    <w:link w:val="FooterChar"/>
    <w:uiPriority w:val="99"/>
    <w:unhideWhenUsed/>
    <w:rsid w:val="00CE1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1E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ala-aism.org/" TargetMode="External"/><Relationship Id="rId18" Type="http://schemas.openxmlformats.org/officeDocument/2006/relationships/header" Target="header3.xml"/><Relationship Id="rId26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hyperlink" Target="mailto:contact@iala-aism.org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contact@iala-aism.org" TargetMode="External"/><Relationship Id="rId17" Type="http://schemas.openxmlformats.org/officeDocument/2006/relationships/footer" Target="footer2.xml"/><Relationship Id="rId25" Type="http://schemas.openxmlformats.org/officeDocument/2006/relationships/image" Target="media/image4.pn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comments" Target="comments.xml"/><Relationship Id="rId32" Type="http://schemas.openxmlformats.org/officeDocument/2006/relationships/header" Target="header6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header" Target="header5.xml"/><Relationship Id="rId28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31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Relationship Id="rId22" Type="http://schemas.openxmlformats.org/officeDocument/2006/relationships/hyperlink" Target="http://www.iala-aism.org/" TargetMode="External"/><Relationship Id="rId27" Type="http://schemas.openxmlformats.org/officeDocument/2006/relationships/image" Target="media/image6.png"/><Relationship Id="rId30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3929C-81BD-43A9-9836-BC910627F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26</Pages>
  <Words>5210</Words>
  <Characters>28657</Characters>
  <Application>Microsoft Office Word</Application>
  <DocSecurity>0</DocSecurity>
  <Lines>238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Recommendation Template</vt:lpstr>
    </vt:vector>
  </TitlesOfParts>
  <Company>AMSA</Company>
  <LinksUpToDate>false</LinksUpToDate>
  <CharactersWithSpaces>33800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Recommendation Template</dc:title>
  <dc:subject/>
  <dc:creator>Mike Hadley</dc:creator>
  <cp:keywords/>
  <dc:description/>
  <cp:lastModifiedBy>Wim</cp:lastModifiedBy>
  <cp:revision>4</cp:revision>
  <cp:lastPrinted>2016-02-24T07:22:00Z</cp:lastPrinted>
  <dcterms:created xsi:type="dcterms:W3CDTF">2016-02-17T16:01:00Z</dcterms:created>
  <dcterms:modified xsi:type="dcterms:W3CDTF">2016-02-29T08:25:00Z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2016-02-08T00:00:00Z</vt:filetime>
  </property>
  <property fmtid="{D5CDD505-2E9C-101B-9397-08002B2CF9AE}" pid="3" name="LastSaved">
    <vt:filetime>2016-02-17T00:00:00Z</vt:filetime>
  </property>
</Properties>
</file>